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1BE402" w14:textId="132EEF55" w:rsidR="00E73609" w:rsidRPr="006D1E03" w:rsidRDefault="00E73609" w:rsidP="006D1E03">
      <w:pPr>
        <w:jc w:val="center"/>
        <w:rPr>
          <w:sz w:val="48"/>
        </w:rPr>
      </w:pPr>
    </w:p>
    <w:p w14:paraId="4A1BE403" w14:textId="77777777" w:rsidR="00E73609" w:rsidRPr="006D1E03" w:rsidRDefault="00E73609" w:rsidP="006D1E03">
      <w:pPr>
        <w:jc w:val="center"/>
        <w:rPr>
          <w:sz w:val="48"/>
        </w:rPr>
      </w:pPr>
    </w:p>
    <w:p w14:paraId="4A1BE404" w14:textId="77777777" w:rsidR="00E73609" w:rsidRPr="006D1E03" w:rsidRDefault="00E73609" w:rsidP="006D1E03">
      <w:pPr>
        <w:jc w:val="center"/>
        <w:rPr>
          <w:sz w:val="48"/>
        </w:rPr>
      </w:pPr>
    </w:p>
    <w:p w14:paraId="4A1BE405" w14:textId="77777777" w:rsidR="00E73609" w:rsidRPr="006D1E03" w:rsidRDefault="00E73609" w:rsidP="006D1E03">
      <w:pPr>
        <w:jc w:val="center"/>
        <w:rPr>
          <w:sz w:val="48"/>
        </w:rPr>
      </w:pPr>
    </w:p>
    <w:p w14:paraId="4A1BE406" w14:textId="77777777" w:rsidR="00E73609" w:rsidRPr="006D1E03" w:rsidRDefault="00E73609" w:rsidP="006D1E03">
      <w:pPr>
        <w:jc w:val="center"/>
        <w:rPr>
          <w:sz w:val="48"/>
        </w:rPr>
      </w:pPr>
    </w:p>
    <w:p w14:paraId="4A1BE407" w14:textId="77777777" w:rsidR="00E73609" w:rsidRPr="006D1E03" w:rsidRDefault="00E73609" w:rsidP="006D1E03">
      <w:pPr>
        <w:jc w:val="center"/>
        <w:rPr>
          <w:sz w:val="48"/>
        </w:rPr>
      </w:pPr>
    </w:p>
    <w:p w14:paraId="4A1BE408" w14:textId="34E25A00" w:rsidR="00E73609" w:rsidRDefault="00E73609" w:rsidP="006D1E03">
      <w:pPr>
        <w:jc w:val="center"/>
        <w:rPr>
          <w:sz w:val="48"/>
        </w:rPr>
      </w:pPr>
    </w:p>
    <w:p w14:paraId="6AA38073" w14:textId="5D85BE77" w:rsidR="006D1E03" w:rsidRDefault="006D1E03" w:rsidP="006D1E03">
      <w:pPr>
        <w:jc w:val="center"/>
        <w:rPr>
          <w:sz w:val="48"/>
        </w:rPr>
      </w:pPr>
    </w:p>
    <w:p w14:paraId="6EE8C387" w14:textId="77777777" w:rsidR="006D1E03" w:rsidRPr="006D1E03" w:rsidRDefault="006D1E03" w:rsidP="006D1E03">
      <w:pPr>
        <w:jc w:val="center"/>
        <w:rPr>
          <w:sz w:val="48"/>
        </w:rPr>
      </w:pPr>
    </w:p>
    <w:p w14:paraId="4A1BE409" w14:textId="77777777" w:rsidR="00E73609" w:rsidRPr="006D1E03" w:rsidRDefault="00E73609" w:rsidP="006D1E03">
      <w:pPr>
        <w:jc w:val="center"/>
        <w:rPr>
          <w:sz w:val="48"/>
        </w:rPr>
      </w:pPr>
    </w:p>
    <w:p w14:paraId="4A1BE40A" w14:textId="77777777" w:rsidR="00E73609" w:rsidRPr="00E776A0" w:rsidRDefault="008A0AA6" w:rsidP="00F34AF0">
      <w:pPr>
        <w:pStyle w:val="Alaotsikko"/>
        <w:rPr>
          <w:rFonts w:ascii="Times New Roman" w:hAnsi="Times New Roman" w:cs="Times New Roman"/>
          <w:sz w:val="40"/>
          <w:szCs w:val="40"/>
        </w:rPr>
      </w:pPr>
      <w:r w:rsidRPr="00E776A0">
        <w:rPr>
          <w:rFonts w:ascii="Times New Roman" w:hAnsi="Times New Roman" w:cs="Times New Roman"/>
          <w:sz w:val="40"/>
          <w:szCs w:val="40"/>
        </w:rPr>
        <w:t xml:space="preserve">Kanta Laboratorion </w:t>
      </w:r>
      <w:r w:rsidR="00EF3BE2" w:rsidRPr="00E776A0">
        <w:rPr>
          <w:rFonts w:ascii="Times New Roman" w:hAnsi="Times New Roman" w:cs="Times New Roman"/>
          <w:sz w:val="40"/>
          <w:szCs w:val="40"/>
        </w:rPr>
        <w:t>CDA</w:t>
      </w:r>
      <w:r w:rsidR="00B8362A" w:rsidRPr="00E776A0">
        <w:rPr>
          <w:rFonts w:ascii="Times New Roman" w:hAnsi="Times New Roman" w:cs="Times New Roman"/>
          <w:sz w:val="40"/>
          <w:szCs w:val="40"/>
        </w:rPr>
        <w:t xml:space="preserve"> R2</w:t>
      </w:r>
      <w:r w:rsidR="00EF3BE2" w:rsidRPr="00E776A0">
        <w:rPr>
          <w:rFonts w:ascii="Times New Roman" w:hAnsi="Times New Roman" w:cs="Times New Roman"/>
          <w:sz w:val="40"/>
          <w:szCs w:val="40"/>
        </w:rPr>
        <w:t xml:space="preserve"> </w:t>
      </w:r>
      <w:r w:rsidRPr="00E776A0">
        <w:rPr>
          <w:rFonts w:ascii="Times New Roman" w:hAnsi="Times New Roman" w:cs="Times New Roman"/>
          <w:sz w:val="40"/>
          <w:szCs w:val="40"/>
        </w:rPr>
        <w:t>merkinnät</w:t>
      </w:r>
    </w:p>
    <w:p w14:paraId="4A1BE40B" w14:textId="77777777" w:rsidR="006E1976" w:rsidRPr="006D1E03" w:rsidRDefault="006E1976" w:rsidP="006D1E03">
      <w:pPr>
        <w:jc w:val="center"/>
        <w:rPr>
          <w:sz w:val="40"/>
        </w:rPr>
      </w:pPr>
    </w:p>
    <w:p w14:paraId="4A1BE40C" w14:textId="74405AFB" w:rsidR="00E73609" w:rsidRDefault="00E73609" w:rsidP="006D1E03">
      <w:pPr>
        <w:jc w:val="center"/>
        <w:rPr>
          <w:sz w:val="40"/>
        </w:rPr>
      </w:pPr>
    </w:p>
    <w:p w14:paraId="63EF323D" w14:textId="3C7D27EE" w:rsidR="006D1E03" w:rsidRDefault="006D1E03" w:rsidP="006D1E03">
      <w:pPr>
        <w:jc w:val="center"/>
        <w:rPr>
          <w:sz w:val="40"/>
        </w:rPr>
      </w:pPr>
    </w:p>
    <w:p w14:paraId="28719873" w14:textId="28F23617" w:rsidR="006D1E03" w:rsidRDefault="006D1E03" w:rsidP="006D1E03">
      <w:pPr>
        <w:jc w:val="center"/>
        <w:rPr>
          <w:sz w:val="40"/>
        </w:rPr>
      </w:pPr>
    </w:p>
    <w:p w14:paraId="6F11E0AD" w14:textId="77777777" w:rsidR="006D1E03" w:rsidRPr="006D1E03" w:rsidRDefault="006D1E03" w:rsidP="006D1E03">
      <w:pPr>
        <w:jc w:val="center"/>
        <w:rPr>
          <w:sz w:val="40"/>
        </w:rPr>
      </w:pPr>
    </w:p>
    <w:p w14:paraId="4A1BE40D" w14:textId="77777777" w:rsidR="00E73609" w:rsidRPr="006D1E03" w:rsidRDefault="00E73609" w:rsidP="006D1E03">
      <w:pPr>
        <w:jc w:val="center"/>
        <w:rPr>
          <w:sz w:val="40"/>
        </w:rPr>
      </w:pPr>
    </w:p>
    <w:p w14:paraId="4A1BE40E" w14:textId="77777777" w:rsidR="00E73609" w:rsidRPr="00F34AF0" w:rsidRDefault="00E73609" w:rsidP="00F34AF0"/>
    <w:p w14:paraId="4A1BE40F" w14:textId="6610F684" w:rsidR="001C23E8" w:rsidRPr="00E776A0" w:rsidRDefault="006E1976" w:rsidP="00F34AF0">
      <w:pPr>
        <w:rPr>
          <w:sz w:val="28"/>
        </w:rPr>
      </w:pPr>
      <w:r w:rsidRPr="00E776A0">
        <w:rPr>
          <w:sz w:val="28"/>
        </w:rPr>
        <w:t xml:space="preserve">versio </w:t>
      </w:r>
      <w:r w:rsidR="001C23E8" w:rsidRPr="00E776A0">
        <w:rPr>
          <w:sz w:val="28"/>
        </w:rPr>
        <w:fldChar w:fldCharType="begin"/>
      </w:r>
      <w:r w:rsidR="001C23E8" w:rsidRPr="00E776A0">
        <w:rPr>
          <w:sz w:val="28"/>
        </w:rPr>
        <w:instrText xml:space="preserve"> DOCPROPERTY  versio  \* MERGEFORMAT </w:instrText>
      </w:r>
      <w:r w:rsidR="001C23E8" w:rsidRPr="00E776A0">
        <w:rPr>
          <w:sz w:val="28"/>
        </w:rPr>
        <w:fldChar w:fldCharType="separate"/>
      </w:r>
      <w:r w:rsidR="00C446C8">
        <w:rPr>
          <w:sz w:val="28"/>
        </w:rPr>
        <w:t>4.21</w:t>
      </w:r>
      <w:r w:rsidR="001C23E8" w:rsidRPr="00E776A0">
        <w:rPr>
          <w:sz w:val="28"/>
        </w:rPr>
        <w:fldChar w:fldCharType="end"/>
      </w:r>
    </w:p>
    <w:p w14:paraId="4A1BE410" w14:textId="744245A3" w:rsidR="00E73609" w:rsidRPr="00E776A0" w:rsidRDefault="001C23E8" w:rsidP="007C7F63">
      <w:pPr>
        <w:rPr>
          <w:sz w:val="28"/>
        </w:rPr>
      </w:pPr>
      <w:r w:rsidRPr="00E776A0">
        <w:rPr>
          <w:sz w:val="28"/>
        </w:rPr>
        <w:fldChar w:fldCharType="begin"/>
      </w:r>
      <w:r w:rsidRPr="00E776A0">
        <w:rPr>
          <w:sz w:val="28"/>
        </w:rPr>
        <w:instrText xml:space="preserve"> DOCPROPERTY  pvm  \* MERGEFORMAT </w:instrText>
      </w:r>
      <w:r w:rsidRPr="00E776A0">
        <w:rPr>
          <w:sz w:val="28"/>
        </w:rPr>
        <w:fldChar w:fldCharType="separate"/>
      </w:r>
      <w:r w:rsidR="00840CE1">
        <w:rPr>
          <w:sz w:val="28"/>
        </w:rPr>
        <w:t>1.11</w:t>
      </w:r>
      <w:r w:rsidR="004F46D7">
        <w:rPr>
          <w:sz w:val="28"/>
        </w:rPr>
        <w:t>.2017</w:t>
      </w:r>
      <w:r w:rsidRPr="00E776A0">
        <w:rPr>
          <w:sz w:val="28"/>
        </w:rPr>
        <w:fldChar w:fldCharType="end"/>
      </w:r>
    </w:p>
    <w:p w14:paraId="4A1BE411" w14:textId="77777777" w:rsidR="00E73609" w:rsidRPr="00E776A0" w:rsidRDefault="00E73609" w:rsidP="00F34AF0">
      <w:pPr>
        <w:rPr>
          <w:sz w:val="28"/>
        </w:rPr>
      </w:pPr>
    </w:p>
    <w:p w14:paraId="4A1BE412" w14:textId="1D832138" w:rsidR="000D79BC" w:rsidRPr="00E776A0" w:rsidRDefault="00E73609" w:rsidP="001813BB">
      <w:pPr>
        <w:rPr>
          <w:sz w:val="22"/>
        </w:rPr>
      </w:pPr>
      <w:r w:rsidRPr="00E776A0">
        <w:rPr>
          <w:sz w:val="28"/>
        </w:rPr>
        <w:t xml:space="preserve">OID: </w:t>
      </w:r>
      <w:r w:rsidR="001C23E8" w:rsidRPr="00E776A0">
        <w:rPr>
          <w:sz w:val="28"/>
        </w:rPr>
        <w:fldChar w:fldCharType="begin"/>
      </w:r>
      <w:r w:rsidR="001C23E8" w:rsidRPr="00E776A0">
        <w:rPr>
          <w:sz w:val="28"/>
        </w:rPr>
        <w:instrText xml:space="preserve"> DOCPROPERTY  OID  \* MERGEFORMAT </w:instrText>
      </w:r>
      <w:r w:rsidR="001C23E8" w:rsidRPr="00E776A0">
        <w:rPr>
          <w:sz w:val="28"/>
        </w:rPr>
        <w:fldChar w:fldCharType="separate"/>
      </w:r>
      <w:r w:rsidR="00ED78CB">
        <w:rPr>
          <w:sz w:val="28"/>
        </w:rPr>
        <w:t>1.2.246.777.11.2017.11</w:t>
      </w:r>
      <w:r w:rsidR="001C23E8" w:rsidRPr="00E776A0">
        <w:rPr>
          <w:sz w:val="28"/>
        </w:rPr>
        <w:fldChar w:fldCharType="end"/>
      </w:r>
    </w:p>
    <w:p w14:paraId="4A1BE413" w14:textId="77777777" w:rsidR="00E73609" w:rsidRPr="00E776A0" w:rsidRDefault="00E73609" w:rsidP="00F34AF0">
      <w:pPr>
        <w:rPr>
          <w:sz w:val="22"/>
        </w:rPr>
      </w:pPr>
    </w:p>
    <w:p w14:paraId="4A1BE414" w14:textId="77777777" w:rsidR="00E73609" w:rsidRPr="00F34AF0" w:rsidRDefault="00E73609" w:rsidP="00F34AF0"/>
    <w:p w14:paraId="4A1BE415" w14:textId="77777777" w:rsidR="00E73609" w:rsidRDefault="00E73609" w:rsidP="00F34AF0"/>
    <w:p w14:paraId="4A1BE416" w14:textId="77777777" w:rsidR="00E73609" w:rsidRDefault="00E73609" w:rsidP="00F34AF0">
      <w:r>
        <w:br w:type="page"/>
      </w:r>
    </w:p>
    <w:p w14:paraId="4A1BE417" w14:textId="77777777" w:rsidR="00E73609" w:rsidRDefault="00E73609" w:rsidP="00F34AF0">
      <w:pPr>
        <w:pStyle w:val="Otsikko7"/>
      </w:pPr>
      <w:r>
        <w:lastRenderedPageBreak/>
        <w:t>Sisällysluettelo</w:t>
      </w:r>
    </w:p>
    <w:p w14:paraId="4A1BE418" w14:textId="77777777" w:rsidR="00E73609" w:rsidRDefault="00E73609" w:rsidP="00F34AF0"/>
    <w:p w14:paraId="3222C999" w14:textId="0ED060B8" w:rsidR="004F46D7" w:rsidRDefault="00E73609">
      <w:pPr>
        <w:pStyle w:val="Sisluet1"/>
        <w:tabs>
          <w:tab w:val="left" w:pos="400"/>
          <w:tab w:val="right" w:leader="dot" w:pos="9962"/>
        </w:tabs>
        <w:rPr>
          <w:rFonts w:asciiTheme="minorHAnsi" w:eastAsiaTheme="minorEastAsia" w:hAnsiTheme="minorHAnsi" w:cstheme="minorBidi"/>
          <w:noProof/>
          <w:sz w:val="22"/>
          <w:szCs w:val="22"/>
          <w:lang w:eastAsia="fi-FI"/>
        </w:rPr>
      </w:pPr>
      <w:r>
        <w:fldChar w:fldCharType="begin"/>
      </w:r>
      <w:r>
        <w:instrText xml:space="preserve"> TOC \o "1-3" \h \z </w:instrText>
      </w:r>
      <w:r>
        <w:fldChar w:fldCharType="separate"/>
      </w:r>
      <w:hyperlink w:anchor="_Toc496544105" w:history="1">
        <w:r w:rsidR="004F46D7" w:rsidRPr="00DE585C">
          <w:rPr>
            <w:rStyle w:val="Hyperlinkki"/>
            <w:noProof/>
          </w:rPr>
          <w:t>1.</w:t>
        </w:r>
        <w:r w:rsidR="004F46D7">
          <w:rPr>
            <w:rFonts w:asciiTheme="minorHAnsi" w:eastAsiaTheme="minorEastAsia" w:hAnsiTheme="minorHAnsi" w:cstheme="minorBidi"/>
            <w:noProof/>
            <w:sz w:val="22"/>
            <w:szCs w:val="22"/>
            <w:lang w:eastAsia="fi-FI"/>
          </w:rPr>
          <w:tab/>
        </w:r>
        <w:r w:rsidR="004F46D7" w:rsidRPr="00DE585C">
          <w:rPr>
            <w:rStyle w:val="Hyperlinkki"/>
            <w:noProof/>
          </w:rPr>
          <w:t>Määrittelyn tausta</w:t>
        </w:r>
        <w:r w:rsidR="004F46D7">
          <w:rPr>
            <w:noProof/>
            <w:webHidden/>
          </w:rPr>
          <w:tab/>
        </w:r>
        <w:r w:rsidR="004F46D7">
          <w:rPr>
            <w:noProof/>
            <w:webHidden/>
          </w:rPr>
          <w:fldChar w:fldCharType="begin"/>
        </w:r>
        <w:r w:rsidR="004F46D7">
          <w:rPr>
            <w:noProof/>
            <w:webHidden/>
          </w:rPr>
          <w:instrText xml:space="preserve"> PAGEREF _Toc496544105 \h </w:instrText>
        </w:r>
        <w:r w:rsidR="004F46D7">
          <w:rPr>
            <w:noProof/>
            <w:webHidden/>
          </w:rPr>
        </w:r>
        <w:r w:rsidR="004F46D7">
          <w:rPr>
            <w:noProof/>
            <w:webHidden/>
          </w:rPr>
          <w:fldChar w:fldCharType="separate"/>
        </w:r>
        <w:r w:rsidR="004F46D7">
          <w:rPr>
            <w:noProof/>
            <w:webHidden/>
          </w:rPr>
          <w:t>6</w:t>
        </w:r>
        <w:r w:rsidR="004F46D7">
          <w:rPr>
            <w:noProof/>
            <w:webHidden/>
          </w:rPr>
          <w:fldChar w:fldCharType="end"/>
        </w:r>
      </w:hyperlink>
    </w:p>
    <w:p w14:paraId="7B9CB7D0" w14:textId="2C742C67" w:rsidR="004F46D7" w:rsidRDefault="00E47433">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96544106" w:history="1">
        <w:r w:rsidR="004F46D7" w:rsidRPr="00DE585C">
          <w:rPr>
            <w:rStyle w:val="Hyperlinkki"/>
            <w:noProof/>
          </w:rPr>
          <w:t>2.</w:t>
        </w:r>
        <w:r w:rsidR="004F46D7">
          <w:rPr>
            <w:rFonts w:asciiTheme="minorHAnsi" w:eastAsiaTheme="minorEastAsia" w:hAnsiTheme="minorHAnsi" w:cstheme="minorBidi"/>
            <w:noProof/>
            <w:sz w:val="22"/>
            <w:szCs w:val="22"/>
            <w:lang w:eastAsia="fi-FI"/>
          </w:rPr>
          <w:tab/>
        </w:r>
        <w:r w:rsidR="004F46D7" w:rsidRPr="00DE585C">
          <w:rPr>
            <w:rStyle w:val="Hyperlinkki"/>
            <w:noProof/>
          </w:rPr>
          <w:t>Perusrakenne</w:t>
        </w:r>
        <w:r w:rsidR="004F46D7">
          <w:rPr>
            <w:noProof/>
            <w:webHidden/>
          </w:rPr>
          <w:tab/>
        </w:r>
        <w:r w:rsidR="004F46D7">
          <w:rPr>
            <w:noProof/>
            <w:webHidden/>
          </w:rPr>
          <w:fldChar w:fldCharType="begin"/>
        </w:r>
        <w:r w:rsidR="004F46D7">
          <w:rPr>
            <w:noProof/>
            <w:webHidden/>
          </w:rPr>
          <w:instrText xml:space="preserve"> PAGEREF _Toc496544106 \h </w:instrText>
        </w:r>
        <w:r w:rsidR="004F46D7">
          <w:rPr>
            <w:noProof/>
            <w:webHidden/>
          </w:rPr>
        </w:r>
        <w:r w:rsidR="004F46D7">
          <w:rPr>
            <w:noProof/>
            <w:webHidden/>
          </w:rPr>
          <w:fldChar w:fldCharType="separate"/>
        </w:r>
        <w:r w:rsidR="004F46D7">
          <w:rPr>
            <w:noProof/>
            <w:webHidden/>
          </w:rPr>
          <w:t>6</w:t>
        </w:r>
        <w:r w:rsidR="004F46D7">
          <w:rPr>
            <w:noProof/>
            <w:webHidden/>
          </w:rPr>
          <w:fldChar w:fldCharType="end"/>
        </w:r>
      </w:hyperlink>
    </w:p>
    <w:p w14:paraId="4644A079" w14:textId="7D6829F8" w:rsidR="004F46D7" w:rsidRDefault="00E47433">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96544107" w:history="1">
        <w:r w:rsidR="004F46D7" w:rsidRPr="00DE585C">
          <w:rPr>
            <w:rStyle w:val="Hyperlinkki"/>
            <w:noProof/>
          </w:rPr>
          <w:t>3.</w:t>
        </w:r>
        <w:r w:rsidR="004F46D7">
          <w:rPr>
            <w:rFonts w:asciiTheme="minorHAnsi" w:eastAsiaTheme="minorEastAsia" w:hAnsiTheme="minorHAnsi" w:cstheme="minorBidi"/>
            <w:noProof/>
            <w:sz w:val="22"/>
            <w:szCs w:val="22"/>
            <w:lang w:eastAsia="fi-FI"/>
          </w:rPr>
          <w:tab/>
        </w:r>
        <w:r w:rsidR="004F46D7" w:rsidRPr="00DE585C">
          <w:rPr>
            <w:rStyle w:val="Hyperlinkki"/>
            <w:noProof/>
          </w:rPr>
          <w:t>Laboratoriotutkimuspyynnöt</w:t>
        </w:r>
        <w:r w:rsidR="004F46D7">
          <w:rPr>
            <w:noProof/>
            <w:webHidden/>
          </w:rPr>
          <w:tab/>
        </w:r>
        <w:r w:rsidR="004F46D7">
          <w:rPr>
            <w:noProof/>
            <w:webHidden/>
          </w:rPr>
          <w:fldChar w:fldCharType="begin"/>
        </w:r>
        <w:r w:rsidR="004F46D7">
          <w:rPr>
            <w:noProof/>
            <w:webHidden/>
          </w:rPr>
          <w:instrText xml:space="preserve"> PAGEREF _Toc496544107 \h </w:instrText>
        </w:r>
        <w:r w:rsidR="004F46D7">
          <w:rPr>
            <w:noProof/>
            <w:webHidden/>
          </w:rPr>
        </w:r>
        <w:r w:rsidR="004F46D7">
          <w:rPr>
            <w:noProof/>
            <w:webHidden/>
          </w:rPr>
          <w:fldChar w:fldCharType="separate"/>
        </w:r>
        <w:r w:rsidR="004F46D7">
          <w:rPr>
            <w:noProof/>
            <w:webHidden/>
          </w:rPr>
          <w:t>9</w:t>
        </w:r>
        <w:r w:rsidR="004F46D7">
          <w:rPr>
            <w:noProof/>
            <w:webHidden/>
          </w:rPr>
          <w:fldChar w:fldCharType="end"/>
        </w:r>
      </w:hyperlink>
    </w:p>
    <w:p w14:paraId="51CD09D0" w14:textId="5F37BA5C"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08" w:history="1">
        <w:r w:rsidR="004F46D7" w:rsidRPr="00DE585C">
          <w:rPr>
            <w:rStyle w:val="Hyperlinkki"/>
            <w:noProof/>
            <w:highlight w:val="white"/>
          </w:rPr>
          <w:t>3.1</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Näkymätunnus ja merkinnän OID</w:t>
        </w:r>
        <w:r w:rsidR="004F46D7">
          <w:rPr>
            <w:noProof/>
            <w:webHidden/>
          </w:rPr>
          <w:tab/>
        </w:r>
        <w:r w:rsidR="004F46D7">
          <w:rPr>
            <w:noProof/>
            <w:webHidden/>
          </w:rPr>
          <w:fldChar w:fldCharType="begin"/>
        </w:r>
        <w:r w:rsidR="004F46D7">
          <w:rPr>
            <w:noProof/>
            <w:webHidden/>
          </w:rPr>
          <w:instrText xml:space="preserve"> PAGEREF _Toc496544108 \h </w:instrText>
        </w:r>
        <w:r w:rsidR="004F46D7">
          <w:rPr>
            <w:noProof/>
            <w:webHidden/>
          </w:rPr>
        </w:r>
        <w:r w:rsidR="004F46D7">
          <w:rPr>
            <w:noProof/>
            <w:webHidden/>
          </w:rPr>
          <w:fldChar w:fldCharType="separate"/>
        </w:r>
        <w:r w:rsidR="004F46D7">
          <w:rPr>
            <w:noProof/>
            <w:webHidden/>
          </w:rPr>
          <w:t>9</w:t>
        </w:r>
        <w:r w:rsidR="004F46D7">
          <w:rPr>
            <w:noProof/>
            <w:webHidden/>
          </w:rPr>
          <w:fldChar w:fldCharType="end"/>
        </w:r>
      </w:hyperlink>
    </w:p>
    <w:p w14:paraId="41FE51D2" w14:textId="0E80FA1E"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09" w:history="1">
        <w:r w:rsidR="004F46D7" w:rsidRPr="00DE585C">
          <w:rPr>
            <w:rStyle w:val="Hyperlinkki"/>
            <w:noProof/>
            <w:highlight w:val="white"/>
          </w:rPr>
          <w:t>3.2</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Potilaan ja merkinnän tekijän tiedot</w:t>
        </w:r>
        <w:r w:rsidR="004F46D7">
          <w:rPr>
            <w:noProof/>
            <w:webHidden/>
          </w:rPr>
          <w:tab/>
        </w:r>
        <w:r w:rsidR="004F46D7">
          <w:rPr>
            <w:noProof/>
            <w:webHidden/>
          </w:rPr>
          <w:fldChar w:fldCharType="begin"/>
        </w:r>
        <w:r w:rsidR="004F46D7">
          <w:rPr>
            <w:noProof/>
            <w:webHidden/>
          </w:rPr>
          <w:instrText xml:space="preserve"> PAGEREF _Toc496544109 \h </w:instrText>
        </w:r>
        <w:r w:rsidR="004F46D7">
          <w:rPr>
            <w:noProof/>
            <w:webHidden/>
          </w:rPr>
        </w:r>
        <w:r w:rsidR="004F46D7">
          <w:rPr>
            <w:noProof/>
            <w:webHidden/>
          </w:rPr>
          <w:fldChar w:fldCharType="separate"/>
        </w:r>
        <w:r w:rsidR="004F46D7">
          <w:rPr>
            <w:noProof/>
            <w:webHidden/>
          </w:rPr>
          <w:t>9</w:t>
        </w:r>
        <w:r w:rsidR="004F46D7">
          <w:rPr>
            <w:noProof/>
            <w:webHidden/>
          </w:rPr>
          <w:fldChar w:fldCharType="end"/>
        </w:r>
      </w:hyperlink>
    </w:p>
    <w:p w14:paraId="5495B649" w14:textId="45143BC7"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0" w:history="1">
        <w:r w:rsidR="004F46D7" w:rsidRPr="00DE585C">
          <w:rPr>
            <w:rStyle w:val="Hyperlinkki"/>
            <w:noProof/>
            <w:highlight w:val="white"/>
          </w:rPr>
          <w:t>3.3</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Hoitoprosessin vaihe ja otsikko</w:t>
        </w:r>
        <w:r w:rsidR="004F46D7">
          <w:rPr>
            <w:noProof/>
            <w:webHidden/>
          </w:rPr>
          <w:tab/>
        </w:r>
        <w:r w:rsidR="004F46D7">
          <w:rPr>
            <w:noProof/>
            <w:webHidden/>
          </w:rPr>
          <w:fldChar w:fldCharType="begin"/>
        </w:r>
        <w:r w:rsidR="004F46D7">
          <w:rPr>
            <w:noProof/>
            <w:webHidden/>
          </w:rPr>
          <w:instrText xml:space="preserve"> PAGEREF _Toc496544110 \h </w:instrText>
        </w:r>
        <w:r w:rsidR="004F46D7">
          <w:rPr>
            <w:noProof/>
            <w:webHidden/>
          </w:rPr>
        </w:r>
        <w:r w:rsidR="004F46D7">
          <w:rPr>
            <w:noProof/>
            <w:webHidden/>
          </w:rPr>
          <w:fldChar w:fldCharType="separate"/>
        </w:r>
        <w:r w:rsidR="004F46D7">
          <w:rPr>
            <w:noProof/>
            <w:webHidden/>
          </w:rPr>
          <w:t>10</w:t>
        </w:r>
        <w:r w:rsidR="004F46D7">
          <w:rPr>
            <w:noProof/>
            <w:webHidden/>
          </w:rPr>
          <w:fldChar w:fldCharType="end"/>
        </w:r>
      </w:hyperlink>
    </w:p>
    <w:p w14:paraId="0E7EF5ED" w14:textId="098894E9"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1" w:history="1">
        <w:r w:rsidR="004F46D7" w:rsidRPr="00DE585C">
          <w:rPr>
            <w:rStyle w:val="Hyperlinkki"/>
            <w:noProof/>
            <w:highlight w:val="white"/>
          </w:rPr>
          <w:t>3.4</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Laboratoriotutkimuspyyntö näyttömuodossa</w:t>
        </w:r>
        <w:r w:rsidR="004F46D7">
          <w:rPr>
            <w:noProof/>
            <w:webHidden/>
          </w:rPr>
          <w:tab/>
        </w:r>
        <w:r w:rsidR="004F46D7">
          <w:rPr>
            <w:noProof/>
            <w:webHidden/>
          </w:rPr>
          <w:fldChar w:fldCharType="begin"/>
        </w:r>
        <w:r w:rsidR="004F46D7">
          <w:rPr>
            <w:noProof/>
            <w:webHidden/>
          </w:rPr>
          <w:instrText xml:space="preserve"> PAGEREF _Toc496544111 \h </w:instrText>
        </w:r>
        <w:r w:rsidR="004F46D7">
          <w:rPr>
            <w:noProof/>
            <w:webHidden/>
          </w:rPr>
        </w:r>
        <w:r w:rsidR="004F46D7">
          <w:rPr>
            <w:noProof/>
            <w:webHidden/>
          </w:rPr>
          <w:fldChar w:fldCharType="separate"/>
        </w:r>
        <w:r w:rsidR="004F46D7">
          <w:rPr>
            <w:noProof/>
            <w:webHidden/>
          </w:rPr>
          <w:t>10</w:t>
        </w:r>
        <w:r w:rsidR="004F46D7">
          <w:rPr>
            <w:noProof/>
            <w:webHidden/>
          </w:rPr>
          <w:fldChar w:fldCharType="end"/>
        </w:r>
      </w:hyperlink>
    </w:p>
    <w:p w14:paraId="37AD2BB0" w14:textId="3A0AC9D7"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2" w:history="1">
        <w:r w:rsidR="004F46D7" w:rsidRPr="00DE585C">
          <w:rPr>
            <w:rStyle w:val="Hyperlinkki"/>
            <w:noProof/>
            <w:highlight w:val="white"/>
          </w:rPr>
          <w:t>3.5</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Laboratoriotutkimuspyyntö rakenteisessa muodossa</w:t>
        </w:r>
        <w:r w:rsidR="004F46D7">
          <w:rPr>
            <w:noProof/>
            <w:webHidden/>
          </w:rPr>
          <w:tab/>
        </w:r>
        <w:r w:rsidR="004F46D7">
          <w:rPr>
            <w:noProof/>
            <w:webHidden/>
          </w:rPr>
          <w:fldChar w:fldCharType="begin"/>
        </w:r>
        <w:r w:rsidR="004F46D7">
          <w:rPr>
            <w:noProof/>
            <w:webHidden/>
          </w:rPr>
          <w:instrText xml:space="preserve"> PAGEREF _Toc496544112 \h </w:instrText>
        </w:r>
        <w:r w:rsidR="004F46D7">
          <w:rPr>
            <w:noProof/>
            <w:webHidden/>
          </w:rPr>
        </w:r>
        <w:r w:rsidR="004F46D7">
          <w:rPr>
            <w:noProof/>
            <w:webHidden/>
          </w:rPr>
          <w:fldChar w:fldCharType="separate"/>
        </w:r>
        <w:r w:rsidR="004F46D7">
          <w:rPr>
            <w:noProof/>
            <w:webHidden/>
          </w:rPr>
          <w:t>11</w:t>
        </w:r>
        <w:r w:rsidR="004F46D7">
          <w:rPr>
            <w:noProof/>
            <w:webHidden/>
          </w:rPr>
          <w:fldChar w:fldCharType="end"/>
        </w:r>
      </w:hyperlink>
    </w:p>
    <w:p w14:paraId="0971C752" w14:textId="5704C8FE"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3" w:history="1">
        <w:r w:rsidR="004F46D7" w:rsidRPr="00DE585C">
          <w:rPr>
            <w:rStyle w:val="Hyperlinkki"/>
            <w:noProof/>
            <w:highlight w:val="white"/>
          </w:rPr>
          <w:t>3.6</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Laboratoriotutkimuspyynnön yleistiedot</w:t>
        </w:r>
        <w:r w:rsidR="004F46D7">
          <w:rPr>
            <w:noProof/>
            <w:webHidden/>
          </w:rPr>
          <w:tab/>
        </w:r>
        <w:r w:rsidR="004F46D7">
          <w:rPr>
            <w:noProof/>
            <w:webHidden/>
          </w:rPr>
          <w:fldChar w:fldCharType="begin"/>
        </w:r>
        <w:r w:rsidR="004F46D7">
          <w:rPr>
            <w:noProof/>
            <w:webHidden/>
          </w:rPr>
          <w:instrText xml:space="preserve"> PAGEREF _Toc496544113 \h </w:instrText>
        </w:r>
        <w:r w:rsidR="004F46D7">
          <w:rPr>
            <w:noProof/>
            <w:webHidden/>
          </w:rPr>
        </w:r>
        <w:r w:rsidR="004F46D7">
          <w:rPr>
            <w:noProof/>
            <w:webHidden/>
          </w:rPr>
          <w:fldChar w:fldCharType="separate"/>
        </w:r>
        <w:r w:rsidR="004F46D7">
          <w:rPr>
            <w:noProof/>
            <w:webHidden/>
          </w:rPr>
          <w:t>12</w:t>
        </w:r>
        <w:r w:rsidR="004F46D7">
          <w:rPr>
            <w:noProof/>
            <w:webHidden/>
          </w:rPr>
          <w:fldChar w:fldCharType="end"/>
        </w:r>
      </w:hyperlink>
    </w:p>
    <w:p w14:paraId="6CF85A18" w14:textId="05EBF303"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4" w:history="1">
        <w:r w:rsidR="004F46D7" w:rsidRPr="00DE585C">
          <w:rPr>
            <w:rStyle w:val="Hyperlinkki"/>
            <w:noProof/>
            <w:highlight w:val="white"/>
          </w:rPr>
          <w:t>3.7</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Pyydetyn tutkimuksen tiedot</w:t>
        </w:r>
        <w:r w:rsidR="004F46D7">
          <w:rPr>
            <w:noProof/>
            <w:webHidden/>
          </w:rPr>
          <w:tab/>
        </w:r>
        <w:r w:rsidR="004F46D7">
          <w:rPr>
            <w:noProof/>
            <w:webHidden/>
          </w:rPr>
          <w:fldChar w:fldCharType="begin"/>
        </w:r>
        <w:r w:rsidR="004F46D7">
          <w:rPr>
            <w:noProof/>
            <w:webHidden/>
          </w:rPr>
          <w:instrText xml:space="preserve"> PAGEREF _Toc496544114 \h </w:instrText>
        </w:r>
        <w:r w:rsidR="004F46D7">
          <w:rPr>
            <w:noProof/>
            <w:webHidden/>
          </w:rPr>
        </w:r>
        <w:r w:rsidR="004F46D7">
          <w:rPr>
            <w:noProof/>
            <w:webHidden/>
          </w:rPr>
          <w:fldChar w:fldCharType="separate"/>
        </w:r>
        <w:r w:rsidR="004F46D7">
          <w:rPr>
            <w:noProof/>
            <w:webHidden/>
          </w:rPr>
          <w:t>14</w:t>
        </w:r>
        <w:r w:rsidR="004F46D7">
          <w:rPr>
            <w:noProof/>
            <w:webHidden/>
          </w:rPr>
          <w:fldChar w:fldCharType="end"/>
        </w:r>
      </w:hyperlink>
    </w:p>
    <w:p w14:paraId="0EA54B99" w14:textId="7CA28206" w:rsidR="004F46D7" w:rsidRDefault="00E47433">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96544115" w:history="1">
        <w:r w:rsidR="004F46D7" w:rsidRPr="00DE585C">
          <w:rPr>
            <w:rStyle w:val="Hyperlinkki"/>
            <w:noProof/>
          </w:rPr>
          <w:t>4.</w:t>
        </w:r>
        <w:r w:rsidR="004F46D7">
          <w:rPr>
            <w:rFonts w:asciiTheme="minorHAnsi" w:eastAsiaTheme="minorEastAsia" w:hAnsiTheme="minorHAnsi" w:cstheme="minorBidi"/>
            <w:noProof/>
            <w:sz w:val="22"/>
            <w:szCs w:val="22"/>
            <w:lang w:eastAsia="fi-FI"/>
          </w:rPr>
          <w:tab/>
        </w:r>
        <w:r w:rsidR="004F46D7" w:rsidRPr="00DE585C">
          <w:rPr>
            <w:rStyle w:val="Hyperlinkki"/>
            <w:noProof/>
          </w:rPr>
          <w:t>Laboratoriotutkimukset</w:t>
        </w:r>
        <w:r w:rsidR="004F46D7">
          <w:rPr>
            <w:noProof/>
            <w:webHidden/>
          </w:rPr>
          <w:tab/>
        </w:r>
        <w:r w:rsidR="004F46D7">
          <w:rPr>
            <w:noProof/>
            <w:webHidden/>
          </w:rPr>
          <w:fldChar w:fldCharType="begin"/>
        </w:r>
        <w:r w:rsidR="004F46D7">
          <w:rPr>
            <w:noProof/>
            <w:webHidden/>
          </w:rPr>
          <w:instrText xml:space="preserve"> PAGEREF _Toc496544115 \h </w:instrText>
        </w:r>
        <w:r w:rsidR="004F46D7">
          <w:rPr>
            <w:noProof/>
            <w:webHidden/>
          </w:rPr>
        </w:r>
        <w:r w:rsidR="004F46D7">
          <w:rPr>
            <w:noProof/>
            <w:webHidden/>
          </w:rPr>
          <w:fldChar w:fldCharType="separate"/>
        </w:r>
        <w:r w:rsidR="004F46D7">
          <w:rPr>
            <w:noProof/>
            <w:webHidden/>
          </w:rPr>
          <w:t>15</w:t>
        </w:r>
        <w:r w:rsidR="004F46D7">
          <w:rPr>
            <w:noProof/>
            <w:webHidden/>
          </w:rPr>
          <w:fldChar w:fldCharType="end"/>
        </w:r>
      </w:hyperlink>
    </w:p>
    <w:p w14:paraId="7651F03D" w14:textId="302F0FF2"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6" w:history="1">
        <w:r w:rsidR="004F46D7" w:rsidRPr="00DE585C">
          <w:rPr>
            <w:rStyle w:val="Hyperlinkki"/>
            <w:noProof/>
          </w:rPr>
          <w:t>4.1</w:t>
        </w:r>
        <w:r w:rsidR="004F46D7">
          <w:rPr>
            <w:rFonts w:asciiTheme="minorHAnsi" w:eastAsiaTheme="minorEastAsia" w:hAnsiTheme="minorHAnsi" w:cstheme="minorBidi"/>
            <w:noProof/>
            <w:sz w:val="22"/>
            <w:szCs w:val="22"/>
            <w:lang w:eastAsia="fi-FI"/>
          </w:rPr>
          <w:tab/>
        </w:r>
        <w:r w:rsidR="004F46D7" w:rsidRPr="00DE585C">
          <w:rPr>
            <w:rStyle w:val="Hyperlinkki"/>
            <w:noProof/>
          </w:rPr>
          <w:t>Näkymätunnus ja merkinnän OID</w:t>
        </w:r>
        <w:r w:rsidR="004F46D7">
          <w:rPr>
            <w:noProof/>
            <w:webHidden/>
          </w:rPr>
          <w:tab/>
        </w:r>
        <w:r w:rsidR="004F46D7">
          <w:rPr>
            <w:noProof/>
            <w:webHidden/>
          </w:rPr>
          <w:fldChar w:fldCharType="begin"/>
        </w:r>
        <w:r w:rsidR="004F46D7">
          <w:rPr>
            <w:noProof/>
            <w:webHidden/>
          </w:rPr>
          <w:instrText xml:space="preserve"> PAGEREF _Toc496544116 \h </w:instrText>
        </w:r>
        <w:r w:rsidR="004F46D7">
          <w:rPr>
            <w:noProof/>
            <w:webHidden/>
          </w:rPr>
        </w:r>
        <w:r w:rsidR="004F46D7">
          <w:rPr>
            <w:noProof/>
            <w:webHidden/>
          </w:rPr>
          <w:fldChar w:fldCharType="separate"/>
        </w:r>
        <w:r w:rsidR="004F46D7">
          <w:rPr>
            <w:noProof/>
            <w:webHidden/>
          </w:rPr>
          <w:t>15</w:t>
        </w:r>
        <w:r w:rsidR="004F46D7">
          <w:rPr>
            <w:noProof/>
            <w:webHidden/>
          </w:rPr>
          <w:fldChar w:fldCharType="end"/>
        </w:r>
      </w:hyperlink>
    </w:p>
    <w:p w14:paraId="407A5530" w14:textId="3EDC2286"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7" w:history="1">
        <w:r w:rsidR="004F46D7" w:rsidRPr="00DE585C">
          <w:rPr>
            <w:rStyle w:val="Hyperlinkki"/>
            <w:noProof/>
            <w:highlight w:val="white"/>
          </w:rPr>
          <w:t>4.2</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Potilaan ja merkinnän tekijän tiedot</w:t>
        </w:r>
        <w:r w:rsidR="004F46D7">
          <w:rPr>
            <w:noProof/>
            <w:webHidden/>
          </w:rPr>
          <w:tab/>
        </w:r>
        <w:r w:rsidR="004F46D7">
          <w:rPr>
            <w:noProof/>
            <w:webHidden/>
          </w:rPr>
          <w:fldChar w:fldCharType="begin"/>
        </w:r>
        <w:r w:rsidR="004F46D7">
          <w:rPr>
            <w:noProof/>
            <w:webHidden/>
          </w:rPr>
          <w:instrText xml:space="preserve"> PAGEREF _Toc496544117 \h </w:instrText>
        </w:r>
        <w:r w:rsidR="004F46D7">
          <w:rPr>
            <w:noProof/>
            <w:webHidden/>
          </w:rPr>
        </w:r>
        <w:r w:rsidR="004F46D7">
          <w:rPr>
            <w:noProof/>
            <w:webHidden/>
          </w:rPr>
          <w:fldChar w:fldCharType="separate"/>
        </w:r>
        <w:r w:rsidR="004F46D7">
          <w:rPr>
            <w:noProof/>
            <w:webHidden/>
          </w:rPr>
          <w:t>15</w:t>
        </w:r>
        <w:r w:rsidR="004F46D7">
          <w:rPr>
            <w:noProof/>
            <w:webHidden/>
          </w:rPr>
          <w:fldChar w:fldCharType="end"/>
        </w:r>
      </w:hyperlink>
    </w:p>
    <w:p w14:paraId="3022E430" w14:textId="0D13A511"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8" w:history="1">
        <w:r w:rsidR="004F46D7" w:rsidRPr="00DE585C">
          <w:rPr>
            <w:rStyle w:val="Hyperlinkki"/>
            <w:noProof/>
          </w:rPr>
          <w:t>4.3</w:t>
        </w:r>
        <w:r w:rsidR="004F46D7">
          <w:rPr>
            <w:rFonts w:asciiTheme="minorHAnsi" w:eastAsiaTheme="minorEastAsia" w:hAnsiTheme="minorHAnsi" w:cstheme="minorBidi"/>
            <w:noProof/>
            <w:sz w:val="22"/>
            <w:szCs w:val="22"/>
            <w:lang w:eastAsia="fi-FI"/>
          </w:rPr>
          <w:tab/>
        </w:r>
        <w:r w:rsidR="004F46D7" w:rsidRPr="00DE585C">
          <w:rPr>
            <w:rStyle w:val="Hyperlinkki"/>
            <w:noProof/>
          </w:rPr>
          <w:t>Hoitoprosessin vaihe ja otsikko</w:t>
        </w:r>
        <w:r w:rsidR="004F46D7">
          <w:rPr>
            <w:noProof/>
            <w:webHidden/>
          </w:rPr>
          <w:tab/>
        </w:r>
        <w:r w:rsidR="004F46D7">
          <w:rPr>
            <w:noProof/>
            <w:webHidden/>
          </w:rPr>
          <w:fldChar w:fldCharType="begin"/>
        </w:r>
        <w:r w:rsidR="004F46D7">
          <w:rPr>
            <w:noProof/>
            <w:webHidden/>
          </w:rPr>
          <w:instrText xml:space="preserve"> PAGEREF _Toc496544118 \h </w:instrText>
        </w:r>
        <w:r w:rsidR="004F46D7">
          <w:rPr>
            <w:noProof/>
            <w:webHidden/>
          </w:rPr>
        </w:r>
        <w:r w:rsidR="004F46D7">
          <w:rPr>
            <w:noProof/>
            <w:webHidden/>
          </w:rPr>
          <w:fldChar w:fldCharType="separate"/>
        </w:r>
        <w:r w:rsidR="004F46D7">
          <w:rPr>
            <w:noProof/>
            <w:webHidden/>
          </w:rPr>
          <w:t>16</w:t>
        </w:r>
        <w:r w:rsidR="004F46D7">
          <w:rPr>
            <w:noProof/>
            <w:webHidden/>
          </w:rPr>
          <w:fldChar w:fldCharType="end"/>
        </w:r>
      </w:hyperlink>
    </w:p>
    <w:p w14:paraId="4598BF6F" w14:textId="14D102B4"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9" w:history="1">
        <w:r w:rsidR="004F46D7" w:rsidRPr="00DE585C">
          <w:rPr>
            <w:rStyle w:val="Hyperlinkki"/>
            <w:noProof/>
            <w:highlight w:val="white"/>
          </w:rPr>
          <w:t>4.4</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Laboratoriotutkimuksen tiedot näyttömuodossa</w:t>
        </w:r>
        <w:r w:rsidR="004F46D7">
          <w:rPr>
            <w:noProof/>
            <w:webHidden/>
          </w:rPr>
          <w:tab/>
        </w:r>
        <w:r w:rsidR="004F46D7">
          <w:rPr>
            <w:noProof/>
            <w:webHidden/>
          </w:rPr>
          <w:fldChar w:fldCharType="begin"/>
        </w:r>
        <w:r w:rsidR="004F46D7">
          <w:rPr>
            <w:noProof/>
            <w:webHidden/>
          </w:rPr>
          <w:instrText xml:space="preserve"> PAGEREF _Toc496544119 \h </w:instrText>
        </w:r>
        <w:r w:rsidR="004F46D7">
          <w:rPr>
            <w:noProof/>
            <w:webHidden/>
          </w:rPr>
        </w:r>
        <w:r w:rsidR="004F46D7">
          <w:rPr>
            <w:noProof/>
            <w:webHidden/>
          </w:rPr>
          <w:fldChar w:fldCharType="separate"/>
        </w:r>
        <w:r w:rsidR="004F46D7">
          <w:rPr>
            <w:noProof/>
            <w:webHidden/>
          </w:rPr>
          <w:t>16</w:t>
        </w:r>
        <w:r w:rsidR="004F46D7">
          <w:rPr>
            <w:noProof/>
            <w:webHidden/>
          </w:rPr>
          <w:fldChar w:fldCharType="end"/>
        </w:r>
      </w:hyperlink>
    </w:p>
    <w:p w14:paraId="0FF4CF6E" w14:textId="3BFCA771"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0" w:history="1">
        <w:r w:rsidR="004F46D7" w:rsidRPr="00DE585C">
          <w:rPr>
            <w:rStyle w:val="Hyperlinkki"/>
            <w:noProof/>
            <w:highlight w:val="white"/>
          </w:rPr>
          <w:t>4.5</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Tutkimuksen tiedot rakenteisessa muodossa</w:t>
        </w:r>
        <w:r w:rsidR="004F46D7">
          <w:rPr>
            <w:noProof/>
            <w:webHidden/>
          </w:rPr>
          <w:tab/>
        </w:r>
        <w:r w:rsidR="004F46D7">
          <w:rPr>
            <w:noProof/>
            <w:webHidden/>
          </w:rPr>
          <w:fldChar w:fldCharType="begin"/>
        </w:r>
        <w:r w:rsidR="004F46D7">
          <w:rPr>
            <w:noProof/>
            <w:webHidden/>
          </w:rPr>
          <w:instrText xml:space="preserve"> PAGEREF _Toc496544120 \h </w:instrText>
        </w:r>
        <w:r w:rsidR="004F46D7">
          <w:rPr>
            <w:noProof/>
            <w:webHidden/>
          </w:rPr>
        </w:r>
        <w:r w:rsidR="004F46D7">
          <w:rPr>
            <w:noProof/>
            <w:webHidden/>
          </w:rPr>
          <w:fldChar w:fldCharType="separate"/>
        </w:r>
        <w:r w:rsidR="004F46D7">
          <w:rPr>
            <w:noProof/>
            <w:webHidden/>
          </w:rPr>
          <w:t>20</w:t>
        </w:r>
        <w:r w:rsidR="004F46D7">
          <w:rPr>
            <w:noProof/>
            <w:webHidden/>
          </w:rPr>
          <w:fldChar w:fldCharType="end"/>
        </w:r>
      </w:hyperlink>
    </w:p>
    <w:p w14:paraId="3DC67B17" w14:textId="4776551D"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1" w:history="1">
        <w:r w:rsidR="004F46D7" w:rsidRPr="00DE585C">
          <w:rPr>
            <w:rStyle w:val="Hyperlinkki"/>
            <w:noProof/>
            <w:highlight w:val="white"/>
            <w:lang w:eastAsia="fi-FI"/>
          </w:rPr>
          <w:t>4.6</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lang w:eastAsia="fi-FI"/>
          </w:rPr>
          <w:t>Laboratoriotutkimuspyynnön tunniste</w:t>
        </w:r>
        <w:r w:rsidR="004F46D7">
          <w:rPr>
            <w:noProof/>
            <w:webHidden/>
          </w:rPr>
          <w:tab/>
        </w:r>
        <w:r w:rsidR="004F46D7">
          <w:rPr>
            <w:noProof/>
            <w:webHidden/>
          </w:rPr>
          <w:fldChar w:fldCharType="begin"/>
        </w:r>
        <w:r w:rsidR="004F46D7">
          <w:rPr>
            <w:noProof/>
            <w:webHidden/>
          </w:rPr>
          <w:instrText xml:space="preserve"> PAGEREF _Toc496544121 \h </w:instrText>
        </w:r>
        <w:r w:rsidR="004F46D7">
          <w:rPr>
            <w:noProof/>
            <w:webHidden/>
          </w:rPr>
        </w:r>
        <w:r w:rsidR="004F46D7">
          <w:rPr>
            <w:noProof/>
            <w:webHidden/>
          </w:rPr>
          <w:fldChar w:fldCharType="separate"/>
        </w:r>
        <w:r w:rsidR="004F46D7">
          <w:rPr>
            <w:noProof/>
            <w:webHidden/>
          </w:rPr>
          <w:t>23</w:t>
        </w:r>
        <w:r w:rsidR="004F46D7">
          <w:rPr>
            <w:noProof/>
            <w:webHidden/>
          </w:rPr>
          <w:fldChar w:fldCharType="end"/>
        </w:r>
      </w:hyperlink>
    </w:p>
    <w:p w14:paraId="026CE9D1" w14:textId="6D37BB18"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2" w:history="1">
        <w:r w:rsidR="004F46D7" w:rsidRPr="00DE585C">
          <w:rPr>
            <w:rStyle w:val="Hyperlinkki"/>
            <w:noProof/>
          </w:rPr>
          <w:t>4.7</w:t>
        </w:r>
        <w:r w:rsidR="004F46D7">
          <w:rPr>
            <w:rFonts w:asciiTheme="minorHAnsi" w:eastAsiaTheme="minorEastAsia" w:hAnsiTheme="minorHAnsi" w:cstheme="minorBidi"/>
            <w:noProof/>
            <w:sz w:val="22"/>
            <w:szCs w:val="22"/>
            <w:lang w:eastAsia="fi-FI"/>
          </w:rPr>
          <w:tab/>
        </w:r>
        <w:r w:rsidR="004F46D7" w:rsidRPr="00DE585C">
          <w:rPr>
            <w:rStyle w:val="Hyperlinkki"/>
            <w:noProof/>
          </w:rPr>
          <w:t>Tehdyn laboratoriotutkimuksen tunniste</w:t>
        </w:r>
        <w:r w:rsidR="004F46D7">
          <w:rPr>
            <w:noProof/>
            <w:webHidden/>
          </w:rPr>
          <w:tab/>
        </w:r>
        <w:r w:rsidR="004F46D7">
          <w:rPr>
            <w:noProof/>
            <w:webHidden/>
          </w:rPr>
          <w:fldChar w:fldCharType="begin"/>
        </w:r>
        <w:r w:rsidR="004F46D7">
          <w:rPr>
            <w:noProof/>
            <w:webHidden/>
          </w:rPr>
          <w:instrText xml:space="preserve"> PAGEREF _Toc496544122 \h </w:instrText>
        </w:r>
        <w:r w:rsidR="004F46D7">
          <w:rPr>
            <w:noProof/>
            <w:webHidden/>
          </w:rPr>
        </w:r>
        <w:r w:rsidR="004F46D7">
          <w:rPr>
            <w:noProof/>
            <w:webHidden/>
          </w:rPr>
          <w:fldChar w:fldCharType="separate"/>
        </w:r>
        <w:r w:rsidR="004F46D7">
          <w:rPr>
            <w:noProof/>
            <w:webHidden/>
          </w:rPr>
          <w:t>23</w:t>
        </w:r>
        <w:r w:rsidR="004F46D7">
          <w:rPr>
            <w:noProof/>
            <w:webHidden/>
          </w:rPr>
          <w:fldChar w:fldCharType="end"/>
        </w:r>
      </w:hyperlink>
    </w:p>
    <w:p w14:paraId="27529CD7" w14:textId="6804000E"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3" w:history="1">
        <w:r w:rsidR="004F46D7" w:rsidRPr="00DE585C">
          <w:rPr>
            <w:rStyle w:val="Hyperlinkki"/>
            <w:noProof/>
            <w:lang w:eastAsia="fi-FI"/>
          </w:rPr>
          <w:t>4.8</w:t>
        </w:r>
        <w:r w:rsidR="004F46D7">
          <w:rPr>
            <w:rFonts w:asciiTheme="minorHAnsi" w:eastAsiaTheme="minorEastAsia" w:hAnsiTheme="minorHAnsi" w:cstheme="minorBidi"/>
            <w:noProof/>
            <w:sz w:val="22"/>
            <w:szCs w:val="22"/>
            <w:lang w:eastAsia="fi-FI"/>
          </w:rPr>
          <w:tab/>
        </w:r>
        <w:r w:rsidR="004F46D7" w:rsidRPr="00DE585C">
          <w:rPr>
            <w:rStyle w:val="Hyperlinkki"/>
            <w:noProof/>
            <w:lang w:eastAsia="fi-FI"/>
          </w:rPr>
          <w:t>Laboratoriotutkimuksen tehnyt ammattihenkilöt</w:t>
        </w:r>
        <w:r w:rsidR="004F46D7">
          <w:rPr>
            <w:noProof/>
            <w:webHidden/>
          </w:rPr>
          <w:tab/>
        </w:r>
        <w:r w:rsidR="004F46D7">
          <w:rPr>
            <w:noProof/>
            <w:webHidden/>
          </w:rPr>
          <w:fldChar w:fldCharType="begin"/>
        </w:r>
        <w:r w:rsidR="004F46D7">
          <w:rPr>
            <w:noProof/>
            <w:webHidden/>
          </w:rPr>
          <w:instrText xml:space="preserve"> PAGEREF _Toc496544123 \h </w:instrText>
        </w:r>
        <w:r w:rsidR="004F46D7">
          <w:rPr>
            <w:noProof/>
            <w:webHidden/>
          </w:rPr>
        </w:r>
        <w:r w:rsidR="004F46D7">
          <w:rPr>
            <w:noProof/>
            <w:webHidden/>
          </w:rPr>
          <w:fldChar w:fldCharType="separate"/>
        </w:r>
        <w:r w:rsidR="004F46D7">
          <w:rPr>
            <w:noProof/>
            <w:webHidden/>
          </w:rPr>
          <w:t>23</w:t>
        </w:r>
        <w:r w:rsidR="004F46D7">
          <w:rPr>
            <w:noProof/>
            <w:webHidden/>
          </w:rPr>
          <w:fldChar w:fldCharType="end"/>
        </w:r>
      </w:hyperlink>
    </w:p>
    <w:p w14:paraId="2757BA81" w14:textId="301D8936"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4" w:history="1">
        <w:r w:rsidR="004F46D7" w:rsidRPr="00DE585C">
          <w:rPr>
            <w:rStyle w:val="Hyperlinkki"/>
            <w:noProof/>
            <w:lang w:eastAsia="fi-FI"/>
          </w:rPr>
          <w:t>4.9</w:t>
        </w:r>
        <w:r w:rsidR="004F46D7">
          <w:rPr>
            <w:rFonts w:asciiTheme="minorHAnsi" w:eastAsiaTheme="minorEastAsia" w:hAnsiTheme="minorHAnsi" w:cstheme="minorBidi"/>
            <w:noProof/>
            <w:sz w:val="22"/>
            <w:szCs w:val="22"/>
            <w:lang w:eastAsia="fi-FI"/>
          </w:rPr>
          <w:tab/>
        </w:r>
        <w:r w:rsidR="004F46D7" w:rsidRPr="00DE585C">
          <w:rPr>
            <w:rStyle w:val="Hyperlinkki"/>
            <w:noProof/>
            <w:lang w:eastAsia="fi-FI"/>
          </w:rPr>
          <w:t>Laboratoriotutkimuksen tekotapa</w:t>
        </w:r>
        <w:r w:rsidR="004F46D7">
          <w:rPr>
            <w:noProof/>
            <w:webHidden/>
          </w:rPr>
          <w:tab/>
        </w:r>
        <w:r w:rsidR="004F46D7">
          <w:rPr>
            <w:noProof/>
            <w:webHidden/>
          </w:rPr>
          <w:fldChar w:fldCharType="begin"/>
        </w:r>
        <w:r w:rsidR="004F46D7">
          <w:rPr>
            <w:noProof/>
            <w:webHidden/>
          </w:rPr>
          <w:instrText xml:space="preserve"> PAGEREF _Toc496544124 \h </w:instrText>
        </w:r>
        <w:r w:rsidR="004F46D7">
          <w:rPr>
            <w:noProof/>
            <w:webHidden/>
          </w:rPr>
        </w:r>
        <w:r w:rsidR="004F46D7">
          <w:rPr>
            <w:noProof/>
            <w:webHidden/>
          </w:rPr>
          <w:fldChar w:fldCharType="separate"/>
        </w:r>
        <w:r w:rsidR="004F46D7">
          <w:rPr>
            <w:noProof/>
            <w:webHidden/>
          </w:rPr>
          <w:t>23</w:t>
        </w:r>
        <w:r w:rsidR="004F46D7">
          <w:rPr>
            <w:noProof/>
            <w:webHidden/>
          </w:rPr>
          <w:fldChar w:fldCharType="end"/>
        </w:r>
      </w:hyperlink>
    </w:p>
    <w:p w14:paraId="6B9A9B89" w14:textId="7BE13A81"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5" w:history="1">
        <w:r w:rsidR="004F46D7" w:rsidRPr="00DE585C">
          <w:rPr>
            <w:rStyle w:val="Hyperlinkki"/>
            <w:noProof/>
            <w:lang w:eastAsia="fi-FI"/>
          </w:rPr>
          <w:t>4.10</w:t>
        </w:r>
        <w:r w:rsidR="004F46D7">
          <w:rPr>
            <w:rFonts w:asciiTheme="minorHAnsi" w:eastAsiaTheme="minorEastAsia" w:hAnsiTheme="minorHAnsi" w:cstheme="minorBidi"/>
            <w:noProof/>
            <w:sz w:val="22"/>
            <w:szCs w:val="22"/>
            <w:lang w:eastAsia="fi-FI"/>
          </w:rPr>
          <w:tab/>
        </w:r>
        <w:r w:rsidR="004F46D7" w:rsidRPr="00DE585C">
          <w:rPr>
            <w:rStyle w:val="Hyperlinkki"/>
            <w:noProof/>
            <w:lang w:eastAsia="fi-FI"/>
          </w:rPr>
          <w:t>Laboratoriotuloksen valmistumisaika</w:t>
        </w:r>
        <w:r w:rsidR="004F46D7">
          <w:rPr>
            <w:noProof/>
            <w:webHidden/>
          </w:rPr>
          <w:tab/>
        </w:r>
        <w:r w:rsidR="004F46D7">
          <w:rPr>
            <w:noProof/>
            <w:webHidden/>
          </w:rPr>
          <w:fldChar w:fldCharType="begin"/>
        </w:r>
        <w:r w:rsidR="004F46D7">
          <w:rPr>
            <w:noProof/>
            <w:webHidden/>
          </w:rPr>
          <w:instrText xml:space="preserve"> PAGEREF _Toc496544125 \h </w:instrText>
        </w:r>
        <w:r w:rsidR="004F46D7">
          <w:rPr>
            <w:noProof/>
            <w:webHidden/>
          </w:rPr>
        </w:r>
        <w:r w:rsidR="004F46D7">
          <w:rPr>
            <w:noProof/>
            <w:webHidden/>
          </w:rPr>
          <w:fldChar w:fldCharType="separate"/>
        </w:r>
        <w:r w:rsidR="004F46D7">
          <w:rPr>
            <w:noProof/>
            <w:webHidden/>
          </w:rPr>
          <w:t>24</w:t>
        </w:r>
        <w:r w:rsidR="004F46D7">
          <w:rPr>
            <w:noProof/>
            <w:webHidden/>
          </w:rPr>
          <w:fldChar w:fldCharType="end"/>
        </w:r>
      </w:hyperlink>
    </w:p>
    <w:p w14:paraId="254DCB36" w14:textId="388B27CE"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6" w:history="1">
        <w:r w:rsidR="004F46D7" w:rsidRPr="00DE585C">
          <w:rPr>
            <w:rStyle w:val="Hyperlinkki"/>
            <w:noProof/>
            <w:lang w:eastAsia="fi-FI"/>
          </w:rPr>
          <w:t>4.11</w:t>
        </w:r>
        <w:r w:rsidR="004F46D7">
          <w:rPr>
            <w:rFonts w:asciiTheme="minorHAnsi" w:eastAsiaTheme="minorEastAsia" w:hAnsiTheme="minorHAnsi" w:cstheme="minorBidi"/>
            <w:noProof/>
            <w:sz w:val="22"/>
            <w:szCs w:val="22"/>
            <w:lang w:eastAsia="fi-FI"/>
          </w:rPr>
          <w:tab/>
        </w:r>
        <w:r w:rsidR="004F46D7" w:rsidRPr="00DE585C">
          <w:rPr>
            <w:rStyle w:val="Hyperlinkki"/>
            <w:noProof/>
            <w:lang w:eastAsia="fi-FI"/>
          </w:rPr>
          <w:t>Laboratoriotutkimuksen lisätieto</w:t>
        </w:r>
        <w:r w:rsidR="004F46D7">
          <w:rPr>
            <w:noProof/>
            <w:webHidden/>
          </w:rPr>
          <w:tab/>
        </w:r>
        <w:r w:rsidR="004F46D7">
          <w:rPr>
            <w:noProof/>
            <w:webHidden/>
          </w:rPr>
          <w:fldChar w:fldCharType="begin"/>
        </w:r>
        <w:r w:rsidR="004F46D7">
          <w:rPr>
            <w:noProof/>
            <w:webHidden/>
          </w:rPr>
          <w:instrText xml:space="preserve"> PAGEREF _Toc496544126 \h </w:instrText>
        </w:r>
        <w:r w:rsidR="004F46D7">
          <w:rPr>
            <w:noProof/>
            <w:webHidden/>
          </w:rPr>
        </w:r>
        <w:r w:rsidR="004F46D7">
          <w:rPr>
            <w:noProof/>
            <w:webHidden/>
          </w:rPr>
          <w:fldChar w:fldCharType="separate"/>
        </w:r>
        <w:r w:rsidR="004F46D7">
          <w:rPr>
            <w:noProof/>
            <w:webHidden/>
          </w:rPr>
          <w:t>24</w:t>
        </w:r>
        <w:r w:rsidR="004F46D7">
          <w:rPr>
            <w:noProof/>
            <w:webHidden/>
          </w:rPr>
          <w:fldChar w:fldCharType="end"/>
        </w:r>
      </w:hyperlink>
    </w:p>
    <w:p w14:paraId="34799495" w14:textId="77B82FE1"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7" w:history="1">
        <w:r w:rsidR="004F46D7" w:rsidRPr="00DE585C">
          <w:rPr>
            <w:rStyle w:val="Hyperlinkki"/>
            <w:noProof/>
            <w:lang w:eastAsia="fi-FI"/>
          </w:rPr>
          <w:t>4.12</w:t>
        </w:r>
        <w:r w:rsidR="004F46D7">
          <w:rPr>
            <w:rFonts w:asciiTheme="minorHAnsi" w:eastAsiaTheme="minorEastAsia" w:hAnsiTheme="minorHAnsi" w:cstheme="minorBidi"/>
            <w:noProof/>
            <w:sz w:val="22"/>
            <w:szCs w:val="22"/>
            <w:lang w:eastAsia="fi-FI"/>
          </w:rPr>
          <w:tab/>
        </w:r>
        <w:r w:rsidR="004F46D7" w:rsidRPr="00DE585C">
          <w:rPr>
            <w:rStyle w:val="Hyperlinkki"/>
            <w:noProof/>
            <w:lang w:eastAsia="fi-FI"/>
          </w:rPr>
          <w:t>Viiteväli tai normaaliarvo tekstinä</w:t>
        </w:r>
        <w:r w:rsidR="004F46D7">
          <w:rPr>
            <w:noProof/>
            <w:webHidden/>
          </w:rPr>
          <w:tab/>
        </w:r>
        <w:r w:rsidR="004F46D7">
          <w:rPr>
            <w:noProof/>
            <w:webHidden/>
          </w:rPr>
          <w:fldChar w:fldCharType="begin"/>
        </w:r>
        <w:r w:rsidR="004F46D7">
          <w:rPr>
            <w:noProof/>
            <w:webHidden/>
          </w:rPr>
          <w:instrText xml:space="preserve"> PAGEREF _Toc496544127 \h </w:instrText>
        </w:r>
        <w:r w:rsidR="004F46D7">
          <w:rPr>
            <w:noProof/>
            <w:webHidden/>
          </w:rPr>
        </w:r>
        <w:r w:rsidR="004F46D7">
          <w:rPr>
            <w:noProof/>
            <w:webHidden/>
          </w:rPr>
          <w:fldChar w:fldCharType="separate"/>
        </w:r>
        <w:r w:rsidR="004F46D7">
          <w:rPr>
            <w:noProof/>
            <w:webHidden/>
          </w:rPr>
          <w:t>24</w:t>
        </w:r>
        <w:r w:rsidR="004F46D7">
          <w:rPr>
            <w:noProof/>
            <w:webHidden/>
          </w:rPr>
          <w:fldChar w:fldCharType="end"/>
        </w:r>
      </w:hyperlink>
    </w:p>
    <w:p w14:paraId="3745FA49" w14:textId="25449E0E"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8" w:history="1">
        <w:r w:rsidR="004F46D7" w:rsidRPr="00DE585C">
          <w:rPr>
            <w:rStyle w:val="Hyperlinkki"/>
            <w:noProof/>
            <w:lang w:eastAsia="fi-FI"/>
          </w:rPr>
          <w:t>4.13</w:t>
        </w:r>
        <w:r w:rsidR="004F46D7">
          <w:rPr>
            <w:rFonts w:asciiTheme="minorHAnsi" w:eastAsiaTheme="minorEastAsia" w:hAnsiTheme="minorHAnsi" w:cstheme="minorBidi"/>
            <w:noProof/>
            <w:sz w:val="22"/>
            <w:szCs w:val="22"/>
            <w:lang w:eastAsia="fi-FI"/>
          </w:rPr>
          <w:tab/>
        </w:r>
        <w:r w:rsidR="004F46D7" w:rsidRPr="00DE585C">
          <w:rPr>
            <w:rStyle w:val="Hyperlinkki"/>
            <w:noProof/>
            <w:lang w:eastAsia="fi-FI"/>
          </w:rPr>
          <w:t>Viittaus ulkoiseen asiakirjaan, jossa pyynnön tiedot ovat</w:t>
        </w:r>
        <w:r w:rsidR="004F46D7">
          <w:rPr>
            <w:noProof/>
            <w:webHidden/>
          </w:rPr>
          <w:tab/>
        </w:r>
        <w:r w:rsidR="004F46D7">
          <w:rPr>
            <w:noProof/>
            <w:webHidden/>
          </w:rPr>
          <w:fldChar w:fldCharType="begin"/>
        </w:r>
        <w:r w:rsidR="004F46D7">
          <w:rPr>
            <w:noProof/>
            <w:webHidden/>
          </w:rPr>
          <w:instrText xml:space="preserve"> PAGEREF _Toc496544128 \h </w:instrText>
        </w:r>
        <w:r w:rsidR="004F46D7">
          <w:rPr>
            <w:noProof/>
            <w:webHidden/>
          </w:rPr>
        </w:r>
        <w:r w:rsidR="004F46D7">
          <w:rPr>
            <w:noProof/>
            <w:webHidden/>
          </w:rPr>
          <w:fldChar w:fldCharType="separate"/>
        </w:r>
        <w:r w:rsidR="004F46D7">
          <w:rPr>
            <w:noProof/>
            <w:webHidden/>
          </w:rPr>
          <w:t>25</w:t>
        </w:r>
        <w:r w:rsidR="004F46D7">
          <w:rPr>
            <w:noProof/>
            <w:webHidden/>
          </w:rPr>
          <w:fldChar w:fldCharType="end"/>
        </w:r>
      </w:hyperlink>
    </w:p>
    <w:p w14:paraId="129F9A6A" w14:textId="20067792"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9" w:history="1">
        <w:r w:rsidR="004F46D7" w:rsidRPr="00DE585C">
          <w:rPr>
            <w:rStyle w:val="Hyperlinkki"/>
            <w:noProof/>
            <w:lang w:eastAsia="fi-FI"/>
          </w:rPr>
          <w:t>4.14</w:t>
        </w:r>
        <w:r w:rsidR="004F46D7">
          <w:rPr>
            <w:rFonts w:asciiTheme="minorHAnsi" w:eastAsiaTheme="minorEastAsia" w:hAnsiTheme="minorHAnsi" w:cstheme="minorBidi"/>
            <w:noProof/>
            <w:sz w:val="22"/>
            <w:szCs w:val="22"/>
            <w:lang w:eastAsia="fi-FI"/>
          </w:rPr>
          <w:tab/>
        </w:r>
        <w:r w:rsidR="004F46D7" w:rsidRPr="00DE585C">
          <w:rPr>
            <w:rStyle w:val="Hyperlinkki"/>
            <w:noProof/>
            <w:lang w:eastAsia="fi-FI"/>
          </w:rPr>
          <w:t>Erillisen lausunnon tunniste</w:t>
        </w:r>
        <w:r w:rsidR="004F46D7">
          <w:rPr>
            <w:noProof/>
            <w:webHidden/>
          </w:rPr>
          <w:tab/>
        </w:r>
        <w:r w:rsidR="004F46D7">
          <w:rPr>
            <w:noProof/>
            <w:webHidden/>
          </w:rPr>
          <w:fldChar w:fldCharType="begin"/>
        </w:r>
        <w:r w:rsidR="004F46D7">
          <w:rPr>
            <w:noProof/>
            <w:webHidden/>
          </w:rPr>
          <w:instrText xml:space="preserve"> PAGEREF _Toc496544129 \h </w:instrText>
        </w:r>
        <w:r w:rsidR="004F46D7">
          <w:rPr>
            <w:noProof/>
            <w:webHidden/>
          </w:rPr>
        </w:r>
        <w:r w:rsidR="004F46D7">
          <w:rPr>
            <w:noProof/>
            <w:webHidden/>
          </w:rPr>
          <w:fldChar w:fldCharType="separate"/>
        </w:r>
        <w:r w:rsidR="004F46D7">
          <w:rPr>
            <w:noProof/>
            <w:webHidden/>
          </w:rPr>
          <w:t>25</w:t>
        </w:r>
        <w:r w:rsidR="004F46D7">
          <w:rPr>
            <w:noProof/>
            <w:webHidden/>
          </w:rPr>
          <w:fldChar w:fldCharType="end"/>
        </w:r>
      </w:hyperlink>
    </w:p>
    <w:p w14:paraId="0FF38A76" w14:textId="04BE2B75"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0" w:history="1">
        <w:r w:rsidR="004F46D7" w:rsidRPr="00DE585C">
          <w:rPr>
            <w:rStyle w:val="Hyperlinkki"/>
            <w:noProof/>
            <w:lang w:eastAsia="fi-FI"/>
          </w:rPr>
          <w:t>4.15</w:t>
        </w:r>
        <w:r w:rsidR="004F46D7">
          <w:rPr>
            <w:rFonts w:asciiTheme="minorHAnsi" w:eastAsiaTheme="minorEastAsia" w:hAnsiTheme="minorHAnsi" w:cstheme="minorBidi"/>
            <w:noProof/>
            <w:sz w:val="22"/>
            <w:szCs w:val="22"/>
            <w:lang w:eastAsia="fi-FI"/>
          </w:rPr>
          <w:tab/>
        </w:r>
        <w:r w:rsidR="004F46D7" w:rsidRPr="00DE585C">
          <w:rPr>
            <w:rStyle w:val="Hyperlinkki"/>
            <w:noProof/>
            <w:lang w:eastAsia="fi-FI"/>
          </w:rPr>
          <w:t>Viiteväli tai normaaliarvo</w:t>
        </w:r>
        <w:r w:rsidR="004F46D7">
          <w:rPr>
            <w:noProof/>
            <w:webHidden/>
          </w:rPr>
          <w:tab/>
        </w:r>
        <w:r w:rsidR="004F46D7">
          <w:rPr>
            <w:noProof/>
            <w:webHidden/>
          </w:rPr>
          <w:fldChar w:fldCharType="begin"/>
        </w:r>
        <w:r w:rsidR="004F46D7">
          <w:rPr>
            <w:noProof/>
            <w:webHidden/>
          </w:rPr>
          <w:instrText xml:space="preserve"> PAGEREF _Toc496544130 \h </w:instrText>
        </w:r>
        <w:r w:rsidR="004F46D7">
          <w:rPr>
            <w:noProof/>
            <w:webHidden/>
          </w:rPr>
        </w:r>
        <w:r w:rsidR="004F46D7">
          <w:rPr>
            <w:noProof/>
            <w:webHidden/>
          </w:rPr>
          <w:fldChar w:fldCharType="separate"/>
        </w:r>
        <w:r w:rsidR="004F46D7">
          <w:rPr>
            <w:noProof/>
            <w:webHidden/>
          </w:rPr>
          <w:t>25</w:t>
        </w:r>
        <w:r w:rsidR="004F46D7">
          <w:rPr>
            <w:noProof/>
            <w:webHidden/>
          </w:rPr>
          <w:fldChar w:fldCharType="end"/>
        </w:r>
      </w:hyperlink>
    </w:p>
    <w:p w14:paraId="0D137BF4" w14:textId="14B53800"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1" w:history="1">
        <w:r w:rsidR="004F46D7" w:rsidRPr="00DE585C">
          <w:rPr>
            <w:rStyle w:val="Hyperlinkki"/>
            <w:noProof/>
          </w:rPr>
          <w:t>4.16</w:t>
        </w:r>
        <w:r w:rsidR="004F46D7">
          <w:rPr>
            <w:rFonts w:asciiTheme="minorHAnsi" w:eastAsiaTheme="minorEastAsia" w:hAnsiTheme="minorHAnsi" w:cstheme="minorBidi"/>
            <w:noProof/>
            <w:sz w:val="22"/>
            <w:szCs w:val="22"/>
            <w:lang w:eastAsia="fi-FI"/>
          </w:rPr>
          <w:tab/>
        </w:r>
        <w:r w:rsidR="004F46D7" w:rsidRPr="00DE585C">
          <w:rPr>
            <w:rStyle w:val="Hyperlinkki"/>
            <w:noProof/>
          </w:rPr>
          <w:t>Vastaus, joka sisältää laboratoriossa tehdyn lausunnon</w:t>
        </w:r>
        <w:r w:rsidR="004F46D7">
          <w:rPr>
            <w:noProof/>
            <w:webHidden/>
          </w:rPr>
          <w:tab/>
        </w:r>
        <w:r w:rsidR="004F46D7">
          <w:rPr>
            <w:noProof/>
            <w:webHidden/>
          </w:rPr>
          <w:fldChar w:fldCharType="begin"/>
        </w:r>
        <w:r w:rsidR="004F46D7">
          <w:rPr>
            <w:noProof/>
            <w:webHidden/>
          </w:rPr>
          <w:instrText xml:space="preserve"> PAGEREF _Toc496544131 \h </w:instrText>
        </w:r>
        <w:r w:rsidR="004F46D7">
          <w:rPr>
            <w:noProof/>
            <w:webHidden/>
          </w:rPr>
        </w:r>
        <w:r w:rsidR="004F46D7">
          <w:rPr>
            <w:noProof/>
            <w:webHidden/>
          </w:rPr>
          <w:fldChar w:fldCharType="separate"/>
        </w:r>
        <w:r w:rsidR="004F46D7">
          <w:rPr>
            <w:noProof/>
            <w:webHidden/>
          </w:rPr>
          <w:t>26</w:t>
        </w:r>
        <w:r w:rsidR="004F46D7">
          <w:rPr>
            <w:noProof/>
            <w:webHidden/>
          </w:rPr>
          <w:fldChar w:fldCharType="end"/>
        </w:r>
      </w:hyperlink>
    </w:p>
    <w:p w14:paraId="3F870420" w14:textId="4E129FA5"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2" w:history="1">
        <w:r w:rsidR="004F46D7" w:rsidRPr="00DE585C">
          <w:rPr>
            <w:rStyle w:val="Hyperlinkki"/>
            <w:noProof/>
          </w:rPr>
          <w:t>4.17</w:t>
        </w:r>
        <w:r w:rsidR="004F46D7">
          <w:rPr>
            <w:rFonts w:asciiTheme="minorHAnsi" w:eastAsiaTheme="minorEastAsia" w:hAnsiTheme="minorHAnsi" w:cstheme="minorBidi"/>
            <w:noProof/>
            <w:sz w:val="22"/>
            <w:szCs w:val="22"/>
            <w:lang w:eastAsia="fi-FI"/>
          </w:rPr>
          <w:tab/>
        </w:r>
        <w:r w:rsidR="004F46D7" w:rsidRPr="00DE585C">
          <w:rPr>
            <w:rStyle w:val="Hyperlinkki"/>
            <w:noProof/>
          </w:rPr>
          <w:t>Mikrobiologia</w:t>
        </w:r>
        <w:r w:rsidR="004F46D7">
          <w:rPr>
            <w:noProof/>
            <w:webHidden/>
          </w:rPr>
          <w:tab/>
        </w:r>
        <w:r w:rsidR="004F46D7">
          <w:rPr>
            <w:noProof/>
            <w:webHidden/>
          </w:rPr>
          <w:fldChar w:fldCharType="begin"/>
        </w:r>
        <w:r w:rsidR="004F46D7">
          <w:rPr>
            <w:noProof/>
            <w:webHidden/>
          </w:rPr>
          <w:instrText xml:space="preserve"> PAGEREF _Toc496544132 \h </w:instrText>
        </w:r>
        <w:r w:rsidR="004F46D7">
          <w:rPr>
            <w:noProof/>
            <w:webHidden/>
          </w:rPr>
        </w:r>
        <w:r w:rsidR="004F46D7">
          <w:rPr>
            <w:noProof/>
            <w:webHidden/>
          </w:rPr>
          <w:fldChar w:fldCharType="separate"/>
        </w:r>
        <w:r w:rsidR="004F46D7">
          <w:rPr>
            <w:noProof/>
            <w:webHidden/>
          </w:rPr>
          <w:t>27</w:t>
        </w:r>
        <w:r w:rsidR="004F46D7">
          <w:rPr>
            <w:noProof/>
            <w:webHidden/>
          </w:rPr>
          <w:fldChar w:fldCharType="end"/>
        </w:r>
      </w:hyperlink>
    </w:p>
    <w:p w14:paraId="39B61A37" w14:textId="7305467D" w:rsidR="004F46D7" w:rsidRDefault="00E47433">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96544133" w:history="1">
        <w:r w:rsidR="004F46D7" w:rsidRPr="00DE585C">
          <w:rPr>
            <w:rStyle w:val="Hyperlinkki"/>
            <w:noProof/>
          </w:rPr>
          <w:t>5.</w:t>
        </w:r>
        <w:r w:rsidR="004F46D7">
          <w:rPr>
            <w:rFonts w:asciiTheme="minorHAnsi" w:eastAsiaTheme="minorEastAsia" w:hAnsiTheme="minorHAnsi" w:cstheme="minorBidi"/>
            <w:noProof/>
            <w:sz w:val="22"/>
            <w:szCs w:val="22"/>
            <w:lang w:eastAsia="fi-FI"/>
          </w:rPr>
          <w:tab/>
        </w:r>
        <w:r w:rsidR="004F46D7" w:rsidRPr="00DE585C">
          <w:rPr>
            <w:rStyle w:val="Hyperlinkki"/>
            <w:noProof/>
          </w:rPr>
          <w:t>Laboratoriotutkimuslausunnot</w:t>
        </w:r>
        <w:r w:rsidR="004F46D7">
          <w:rPr>
            <w:noProof/>
            <w:webHidden/>
          </w:rPr>
          <w:tab/>
        </w:r>
        <w:r w:rsidR="004F46D7">
          <w:rPr>
            <w:noProof/>
            <w:webHidden/>
          </w:rPr>
          <w:fldChar w:fldCharType="begin"/>
        </w:r>
        <w:r w:rsidR="004F46D7">
          <w:rPr>
            <w:noProof/>
            <w:webHidden/>
          </w:rPr>
          <w:instrText xml:space="preserve"> PAGEREF _Toc496544133 \h </w:instrText>
        </w:r>
        <w:r w:rsidR="004F46D7">
          <w:rPr>
            <w:noProof/>
            <w:webHidden/>
          </w:rPr>
        </w:r>
        <w:r w:rsidR="004F46D7">
          <w:rPr>
            <w:noProof/>
            <w:webHidden/>
          </w:rPr>
          <w:fldChar w:fldCharType="separate"/>
        </w:r>
        <w:r w:rsidR="004F46D7">
          <w:rPr>
            <w:noProof/>
            <w:webHidden/>
          </w:rPr>
          <w:t>29</w:t>
        </w:r>
        <w:r w:rsidR="004F46D7">
          <w:rPr>
            <w:noProof/>
            <w:webHidden/>
          </w:rPr>
          <w:fldChar w:fldCharType="end"/>
        </w:r>
      </w:hyperlink>
    </w:p>
    <w:p w14:paraId="1A187A9D" w14:textId="5BEB65AD"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4" w:history="1">
        <w:r w:rsidR="004F46D7" w:rsidRPr="00DE585C">
          <w:rPr>
            <w:rStyle w:val="Hyperlinkki"/>
            <w:noProof/>
          </w:rPr>
          <w:t>5.1</w:t>
        </w:r>
        <w:r w:rsidR="004F46D7">
          <w:rPr>
            <w:rFonts w:asciiTheme="minorHAnsi" w:eastAsiaTheme="minorEastAsia" w:hAnsiTheme="minorHAnsi" w:cstheme="minorBidi"/>
            <w:noProof/>
            <w:sz w:val="22"/>
            <w:szCs w:val="22"/>
            <w:lang w:eastAsia="fi-FI"/>
          </w:rPr>
          <w:tab/>
        </w:r>
        <w:r w:rsidR="004F46D7" w:rsidRPr="00DE585C">
          <w:rPr>
            <w:rStyle w:val="Hyperlinkki"/>
            <w:noProof/>
          </w:rPr>
          <w:t>Näkymätunnus ja merkinnän OID</w:t>
        </w:r>
        <w:r w:rsidR="004F46D7">
          <w:rPr>
            <w:noProof/>
            <w:webHidden/>
          </w:rPr>
          <w:tab/>
        </w:r>
        <w:r w:rsidR="004F46D7">
          <w:rPr>
            <w:noProof/>
            <w:webHidden/>
          </w:rPr>
          <w:fldChar w:fldCharType="begin"/>
        </w:r>
        <w:r w:rsidR="004F46D7">
          <w:rPr>
            <w:noProof/>
            <w:webHidden/>
          </w:rPr>
          <w:instrText xml:space="preserve"> PAGEREF _Toc496544134 \h </w:instrText>
        </w:r>
        <w:r w:rsidR="004F46D7">
          <w:rPr>
            <w:noProof/>
            <w:webHidden/>
          </w:rPr>
        </w:r>
        <w:r w:rsidR="004F46D7">
          <w:rPr>
            <w:noProof/>
            <w:webHidden/>
          </w:rPr>
          <w:fldChar w:fldCharType="separate"/>
        </w:r>
        <w:r w:rsidR="004F46D7">
          <w:rPr>
            <w:noProof/>
            <w:webHidden/>
          </w:rPr>
          <w:t>29</w:t>
        </w:r>
        <w:r w:rsidR="004F46D7">
          <w:rPr>
            <w:noProof/>
            <w:webHidden/>
          </w:rPr>
          <w:fldChar w:fldCharType="end"/>
        </w:r>
      </w:hyperlink>
    </w:p>
    <w:p w14:paraId="38248937" w14:textId="7CB73F07"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5" w:history="1">
        <w:r w:rsidR="004F46D7" w:rsidRPr="00DE585C">
          <w:rPr>
            <w:rStyle w:val="Hyperlinkki"/>
            <w:noProof/>
          </w:rPr>
          <w:t>5.2</w:t>
        </w:r>
        <w:r w:rsidR="004F46D7">
          <w:rPr>
            <w:rFonts w:asciiTheme="minorHAnsi" w:eastAsiaTheme="minorEastAsia" w:hAnsiTheme="minorHAnsi" w:cstheme="minorBidi"/>
            <w:noProof/>
            <w:sz w:val="22"/>
            <w:szCs w:val="22"/>
            <w:lang w:eastAsia="fi-FI"/>
          </w:rPr>
          <w:tab/>
        </w:r>
        <w:r w:rsidR="004F46D7" w:rsidRPr="00DE585C">
          <w:rPr>
            <w:rStyle w:val="Hyperlinkki"/>
            <w:noProof/>
          </w:rPr>
          <w:t>Potilaan ja merkinnän tekijän tiedot</w:t>
        </w:r>
        <w:r w:rsidR="004F46D7">
          <w:rPr>
            <w:noProof/>
            <w:webHidden/>
          </w:rPr>
          <w:tab/>
        </w:r>
        <w:r w:rsidR="004F46D7">
          <w:rPr>
            <w:noProof/>
            <w:webHidden/>
          </w:rPr>
          <w:fldChar w:fldCharType="begin"/>
        </w:r>
        <w:r w:rsidR="004F46D7">
          <w:rPr>
            <w:noProof/>
            <w:webHidden/>
          </w:rPr>
          <w:instrText xml:space="preserve"> PAGEREF _Toc496544135 \h </w:instrText>
        </w:r>
        <w:r w:rsidR="004F46D7">
          <w:rPr>
            <w:noProof/>
            <w:webHidden/>
          </w:rPr>
        </w:r>
        <w:r w:rsidR="004F46D7">
          <w:rPr>
            <w:noProof/>
            <w:webHidden/>
          </w:rPr>
          <w:fldChar w:fldCharType="separate"/>
        </w:r>
        <w:r w:rsidR="004F46D7">
          <w:rPr>
            <w:noProof/>
            <w:webHidden/>
          </w:rPr>
          <w:t>29</w:t>
        </w:r>
        <w:r w:rsidR="004F46D7">
          <w:rPr>
            <w:noProof/>
            <w:webHidden/>
          </w:rPr>
          <w:fldChar w:fldCharType="end"/>
        </w:r>
      </w:hyperlink>
    </w:p>
    <w:p w14:paraId="6CB0D4F3" w14:textId="47F9A0A9"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6" w:history="1">
        <w:r w:rsidR="004F46D7" w:rsidRPr="00DE585C">
          <w:rPr>
            <w:rStyle w:val="Hyperlinkki"/>
            <w:noProof/>
          </w:rPr>
          <w:t>5.3</w:t>
        </w:r>
        <w:r w:rsidR="004F46D7">
          <w:rPr>
            <w:rFonts w:asciiTheme="minorHAnsi" w:eastAsiaTheme="minorEastAsia" w:hAnsiTheme="minorHAnsi" w:cstheme="minorBidi"/>
            <w:noProof/>
            <w:sz w:val="22"/>
            <w:szCs w:val="22"/>
            <w:lang w:eastAsia="fi-FI"/>
          </w:rPr>
          <w:tab/>
        </w:r>
        <w:r w:rsidR="004F46D7" w:rsidRPr="00DE585C">
          <w:rPr>
            <w:rStyle w:val="Hyperlinkki"/>
            <w:noProof/>
          </w:rPr>
          <w:t>Hoitoprosessin vaihe ja otsikko</w:t>
        </w:r>
        <w:r w:rsidR="004F46D7">
          <w:rPr>
            <w:noProof/>
            <w:webHidden/>
          </w:rPr>
          <w:tab/>
        </w:r>
        <w:r w:rsidR="004F46D7">
          <w:rPr>
            <w:noProof/>
            <w:webHidden/>
          </w:rPr>
          <w:fldChar w:fldCharType="begin"/>
        </w:r>
        <w:r w:rsidR="004F46D7">
          <w:rPr>
            <w:noProof/>
            <w:webHidden/>
          </w:rPr>
          <w:instrText xml:space="preserve"> PAGEREF _Toc496544136 \h </w:instrText>
        </w:r>
        <w:r w:rsidR="004F46D7">
          <w:rPr>
            <w:noProof/>
            <w:webHidden/>
          </w:rPr>
        </w:r>
        <w:r w:rsidR="004F46D7">
          <w:rPr>
            <w:noProof/>
            <w:webHidden/>
          </w:rPr>
          <w:fldChar w:fldCharType="separate"/>
        </w:r>
        <w:r w:rsidR="004F46D7">
          <w:rPr>
            <w:noProof/>
            <w:webHidden/>
          </w:rPr>
          <w:t>30</w:t>
        </w:r>
        <w:r w:rsidR="004F46D7">
          <w:rPr>
            <w:noProof/>
            <w:webHidden/>
          </w:rPr>
          <w:fldChar w:fldCharType="end"/>
        </w:r>
      </w:hyperlink>
    </w:p>
    <w:p w14:paraId="56E6638A" w14:textId="4F8DFECF"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7" w:history="1">
        <w:r w:rsidR="004F46D7" w:rsidRPr="00DE585C">
          <w:rPr>
            <w:rStyle w:val="Hyperlinkki"/>
            <w:noProof/>
          </w:rPr>
          <w:t>5.4</w:t>
        </w:r>
        <w:r w:rsidR="004F46D7">
          <w:rPr>
            <w:rFonts w:asciiTheme="minorHAnsi" w:eastAsiaTheme="minorEastAsia" w:hAnsiTheme="minorHAnsi" w:cstheme="minorBidi"/>
            <w:noProof/>
            <w:sz w:val="22"/>
            <w:szCs w:val="22"/>
            <w:lang w:eastAsia="fi-FI"/>
          </w:rPr>
          <w:tab/>
        </w:r>
        <w:r w:rsidR="004F46D7" w:rsidRPr="00DE585C">
          <w:rPr>
            <w:rStyle w:val="Hyperlinkki"/>
            <w:noProof/>
          </w:rPr>
          <w:t>Lausunnon tiedot näyttömuodossa</w:t>
        </w:r>
        <w:r w:rsidR="004F46D7">
          <w:rPr>
            <w:noProof/>
            <w:webHidden/>
          </w:rPr>
          <w:tab/>
        </w:r>
        <w:r w:rsidR="004F46D7">
          <w:rPr>
            <w:noProof/>
            <w:webHidden/>
          </w:rPr>
          <w:fldChar w:fldCharType="begin"/>
        </w:r>
        <w:r w:rsidR="004F46D7">
          <w:rPr>
            <w:noProof/>
            <w:webHidden/>
          </w:rPr>
          <w:instrText xml:space="preserve"> PAGEREF _Toc496544137 \h </w:instrText>
        </w:r>
        <w:r w:rsidR="004F46D7">
          <w:rPr>
            <w:noProof/>
            <w:webHidden/>
          </w:rPr>
        </w:r>
        <w:r w:rsidR="004F46D7">
          <w:rPr>
            <w:noProof/>
            <w:webHidden/>
          </w:rPr>
          <w:fldChar w:fldCharType="separate"/>
        </w:r>
        <w:r w:rsidR="004F46D7">
          <w:rPr>
            <w:noProof/>
            <w:webHidden/>
          </w:rPr>
          <w:t>30</w:t>
        </w:r>
        <w:r w:rsidR="004F46D7">
          <w:rPr>
            <w:noProof/>
            <w:webHidden/>
          </w:rPr>
          <w:fldChar w:fldCharType="end"/>
        </w:r>
      </w:hyperlink>
    </w:p>
    <w:p w14:paraId="5F85894F" w14:textId="002C98B8"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8" w:history="1">
        <w:r w:rsidR="004F46D7" w:rsidRPr="00DE585C">
          <w:rPr>
            <w:rStyle w:val="Hyperlinkki"/>
            <w:noProof/>
          </w:rPr>
          <w:t>5.5</w:t>
        </w:r>
        <w:r w:rsidR="004F46D7">
          <w:rPr>
            <w:rFonts w:asciiTheme="minorHAnsi" w:eastAsiaTheme="minorEastAsia" w:hAnsiTheme="minorHAnsi" w:cstheme="minorBidi"/>
            <w:noProof/>
            <w:sz w:val="22"/>
            <w:szCs w:val="22"/>
            <w:lang w:eastAsia="fi-FI"/>
          </w:rPr>
          <w:tab/>
        </w:r>
        <w:r w:rsidR="004F46D7" w:rsidRPr="00DE585C">
          <w:rPr>
            <w:rStyle w:val="Hyperlinkki"/>
            <w:noProof/>
          </w:rPr>
          <w:t>Lausunnon tiedot rakenteisessa muodossa</w:t>
        </w:r>
        <w:r w:rsidR="004F46D7">
          <w:rPr>
            <w:noProof/>
            <w:webHidden/>
          </w:rPr>
          <w:tab/>
        </w:r>
        <w:r w:rsidR="004F46D7">
          <w:rPr>
            <w:noProof/>
            <w:webHidden/>
          </w:rPr>
          <w:fldChar w:fldCharType="begin"/>
        </w:r>
        <w:r w:rsidR="004F46D7">
          <w:rPr>
            <w:noProof/>
            <w:webHidden/>
          </w:rPr>
          <w:instrText xml:space="preserve"> PAGEREF _Toc496544138 \h </w:instrText>
        </w:r>
        <w:r w:rsidR="004F46D7">
          <w:rPr>
            <w:noProof/>
            <w:webHidden/>
          </w:rPr>
        </w:r>
        <w:r w:rsidR="004F46D7">
          <w:rPr>
            <w:noProof/>
            <w:webHidden/>
          </w:rPr>
          <w:fldChar w:fldCharType="separate"/>
        </w:r>
        <w:r w:rsidR="004F46D7">
          <w:rPr>
            <w:noProof/>
            <w:webHidden/>
          </w:rPr>
          <w:t>30</w:t>
        </w:r>
        <w:r w:rsidR="004F46D7">
          <w:rPr>
            <w:noProof/>
            <w:webHidden/>
          </w:rPr>
          <w:fldChar w:fldCharType="end"/>
        </w:r>
      </w:hyperlink>
    </w:p>
    <w:p w14:paraId="20F19649" w14:textId="7EC4BFBA"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9" w:history="1">
        <w:r w:rsidR="004F46D7" w:rsidRPr="00DE585C">
          <w:rPr>
            <w:rStyle w:val="Hyperlinkki"/>
            <w:noProof/>
          </w:rPr>
          <w:t>5.6</w:t>
        </w:r>
        <w:r w:rsidR="004F46D7">
          <w:rPr>
            <w:rFonts w:asciiTheme="minorHAnsi" w:eastAsiaTheme="minorEastAsia" w:hAnsiTheme="minorHAnsi" w:cstheme="minorBidi"/>
            <w:noProof/>
            <w:sz w:val="22"/>
            <w:szCs w:val="22"/>
            <w:lang w:eastAsia="fi-FI"/>
          </w:rPr>
          <w:tab/>
        </w:r>
        <w:r w:rsidR="004F46D7" w:rsidRPr="00DE585C">
          <w:rPr>
            <w:rStyle w:val="Hyperlinkki"/>
            <w:noProof/>
          </w:rPr>
          <w:t>Lausunnon antajan tiedot</w:t>
        </w:r>
        <w:r w:rsidR="004F46D7">
          <w:rPr>
            <w:noProof/>
            <w:webHidden/>
          </w:rPr>
          <w:tab/>
        </w:r>
        <w:r w:rsidR="004F46D7">
          <w:rPr>
            <w:noProof/>
            <w:webHidden/>
          </w:rPr>
          <w:fldChar w:fldCharType="begin"/>
        </w:r>
        <w:r w:rsidR="004F46D7">
          <w:rPr>
            <w:noProof/>
            <w:webHidden/>
          </w:rPr>
          <w:instrText xml:space="preserve"> PAGEREF _Toc496544139 \h </w:instrText>
        </w:r>
        <w:r w:rsidR="004F46D7">
          <w:rPr>
            <w:noProof/>
            <w:webHidden/>
          </w:rPr>
        </w:r>
        <w:r w:rsidR="004F46D7">
          <w:rPr>
            <w:noProof/>
            <w:webHidden/>
          </w:rPr>
          <w:fldChar w:fldCharType="separate"/>
        </w:r>
        <w:r w:rsidR="004F46D7">
          <w:rPr>
            <w:noProof/>
            <w:webHidden/>
          </w:rPr>
          <w:t>31</w:t>
        </w:r>
        <w:r w:rsidR="004F46D7">
          <w:rPr>
            <w:noProof/>
            <w:webHidden/>
          </w:rPr>
          <w:fldChar w:fldCharType="end"/>
        </w:r>
      </w:hyperlink>
    </w:p>
    <w:p w14:paraId="6F1F2849" w14:textId="075451EB"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40" w:history="1">
        <w:r w:rsidR="004F46D7" w:rsidRPr="00DE585C">
          <w:rPr>
            <w:rStyle w:val="Hyperlinkki"/>
            <w:noProof/>
          </w:rPr>
          <w:t>5.7</w:t>
        </w:r>
        <w:r w:rsidR="004F46D7">
          <w:rPr>
            <w:rFonts w:asciiTheme="minorHAnsi" w:eastAsiaTheme="minorEastAsia" w:hAnsiTheme="minorHAnsi" w:cstheme="minorBidi"/>
            <w:noProof/>
            <w:sz w:val="22"/>
            <w:szCs w:val="22"/>
            <w:lang w:eastAsia="fi-FI"/>
          </w:rPr>
          <w:tab/>
        </w:r>
        <w:r w:rsidR="004F46D7" w:rsidRPr="00DE585C">
          <w:rPr>
            <w:rStyle w:val="Hyperlinkki"/>
            <w:noProof/>
          </w:rPr>
          <w:t>Lausunnon kohteena olevan tehdyn laboratoriotutkimuksen tunniste</w:t>
        </w:r>
        <w:r w:rsidR="004F46D7">
          <w:rPr>
            <w:noProof/>
            <w:webHidden/>
          </w:rPr>
          <w:tab/>
        </w:r>
        <w:r w:rsidR="004F46D7">
          <w:rPr>
            <w:noProof/>
            <w:webHidden/>
          </w:rPr>
          <w:fldChar w:fldCharType="begin"/>
        </w:r>
        <w:r w:rsidR="004F46D7">
          <w:rPr>
            <w:noProof/>
            <w:webHidden/>
          </w:rPr>
          <w:instrText xml:space="preserve"> PAGEREF _Toc496544140 \h </w:instrText>
        </w:r>
        <w:r w:rsidR="004F46D7">
          <w:rPr>
            <w:noProof/>
            <w:webHidden/>
          </w:rPr>
        </w:r>
        <w:r w:rsidR="004F46D7">
          <w:rPr>
            <w:noProof/>
            <w:webHidden/>
          </w:rPr>
          <w:fldChar w:fldCharType="separate"/>
        </w:r>
        <w:r w:rsidR="004F46D7">
          <w:rPr>
            <w:noProof/>
            <w:webHidden/>
          </w:rPr>
          <w:t>32</w:t>
        </w:r>
        <w:r w:rsidR="004F46D7">
          <w:rPr>
            <w:noProof/>
            <w:webHidden/>
          </w:rPr>
          <w:fldChar w:fldCharType="end"/>
        </w:r>
      </w:hyperlink>
    </w:p>
    <w:p w14:paraId="19597A73" w14:textId="709CD4B9"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41" w:history="1">
        <w:r w:rsidR="004F46D7" w:rsidRPr="00DE585C">
          <w:rPr>
            <w:rStyle w:val="Hyperlinkki"/>
            <w:noProof/>
          </w:rPr>
          <w:t>5.8</w:t>
        </w:r>
        <w:r w:rsidR="004F46D7">
          <w:rPr>
            <w:rFonts w:asciiTheme="minorHAnsi" w:eastAsiaTheme="minorEastAsia" w:hAnsiTheme="minorHAnsi" w:cstheme="minorBidi"/>
            <w:noProof/>
            <w:sz w:val="22"/>
            <w:szCs w:val="22"/>
            <w:lang w:eastAsia="fi-FI"/>
          </w:rPr>
          <w:tab/>
        </w:r>
        <w:r w:rsidR="004F46D7" w:rsidRPr="00DE585C">
          <w:rPr>
            <w:rStyle w:val="Hyperlinkki"/>
            <w:noProof/>
          </w:rPr>
          <w:t>Lausunnon tila</w:t>
        </w:r>
        <w:r w:rsidR="004F46D7">
          <w:rPr>
            <w:noProof/>
            <w:webHidden/>
          </w:rPr>
          <w:tab/>
        </w:r>
        <w:r w:rsidR="004F46D7">
          <w:rPr>
            <w:noProof/>
            <w:webHidden/>
          </w:rPr>
          <w:fldChar w:fldCharType="begin"/>
        </w:r>
        <w:r w:rsidR="004F46D7">
          <w:rPr>
            <w:noProof/>
            <w:webHidden/>
          </w:rPr>
          <w:instrText xml:space="preserve"> PAGEREF _Toc496544141 \h </w:instrText>
        </w:r>
        <w:r w:rsidR="004F46D7">
          <w:rPr>
            <w:noProof/>
            <w:webHidden/>
          </w:rPr>
        </w:r>
        <w:r w:rsidR="004F46D7">
          <w:rPr>
            <w:noProof/>
            <w:webHidden/>
          </w:rPr>
          <w:fldChar w:fldCharType="separate"/>
        </w:r>
        <w:r w:rsidR="004F46D7">
          <w:rPr>
            <w:noProof/>
            <w:webHidden/>
          </w:rPr>
          <w:t>32</w:t>
        </w:r>
        <w:r w:rsidR="004F46D7">
          <w:rPr>
            <w:noProof/>
            <w:webHidden/>
          </w:rPr>
          <w:fldChar w:fldCharType="end"/>
        </w:r>
      </w:hyperlink>
    </w:p>
    <w:p w14:paraId="18BB400F" w14:textId="4CF9C6FA"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42" w:history="1">
        <w:r w:rsidR="004F46D7" w:rsidRPr="00DE585C">
          <w:rPr>
            <w:rStyle w:val="Hyperlinkki"/>
            <w:noProof/>
          </w:rPr>
          <w:t>5.9</w:t>
        </w:r>
        <w:r w:rsidR="004F46D7">
          <w:rPr>
            <w:rFonts w:asciiTheme="minorHAnsi" w:eastAsiaTheme="minorEastAsia" w:hAnsiTheme="minorHAnsi" w:cstheme="minorBidi"/>
            <w:noProof/>
            <w:sz w:val="22"/>
            <w:szCs w:val="22"/>
            <w:lang w:eastAsia="fi-FI"/>
          </w:rPr>
          <w:tab/>
        </w:r>
        <w:r w:rsidR="004F46D7" w:rsidRPr="00DE585C">
          <w:rPr>
            <w:rStyle w:val="Hyperlinkki"/>
            <w:noProof/>
          </w:rPr>
          <w:t>Lausunto tekstinä</w:t>
        </w:r>
        <w:r w:rsidR="004F46D7">
          <w:rPr>
            <w:noProof/>
            <w:webHidden/>
          </w:rPr>
          <w:tab/>
        </w:r>
        <w:r w:rsidR="004F46D7">
          <w:rPr>
            <w:noProof/>
            <w:webHidden/>
          </w:rPr>
          <w:fldChar w:fldCharType="begin"/>
        </w:r>
        <w:r w:rsidR="004F46D7">
          <w:rPr>
            <w:noProof/>
            <w:webHidden/>
          </w:rPr>
          <w:instrText xml:space="preserve"> PAGEREF _Toc496544142 \h </w:instrText>
        </w:r>
        <w:r w:rsidR="004F46D7">
          <w:rPr>
            <w:noProof/>
            <w:webHidden/>
          </w:rPr>
        </w:r>
        <w:r w:rsidR="004F46D7">
          <w:rPr>
            <w:noProof/>
            <w:webHidden/>
          </w:rPr>
          <w:fldChar w:fldCharType="separate"/>
        </w:r>
        <w:r w:rsidR="004F46D7">
          <w:rPr>
            <w:noProof/>
            <w:webHidden/>
          </w:rPr>
          <w:t>32</w:t>
        </w:r>
        <w:r w:rsidR="004F46D7">
          <w:rPr>
            <w:noProof/>
            <w:webHidden/>
          </w:rPr>
          <w:fldChar w:fldCharType="end"/>
        </w:r>
      </w:hyperlink>
    </w:p>
    <w:p w14:paraId="62952E5A" w14:textId="606A7E24" w:rsidR="004F46D7" w:rsidRDefault="00E4743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43" w:history="1">
        <w:r w:rsidR="004F46D7" w:rsidRPr="00DE585C">
          <w:rPr>
            <w:rStyle w:val="Hyperlinkki"/>
            <w:noProof/>
          </w:rPr>
          <w:t>5.10</w:t>
        </w:r>
        <w:r w:rsidR="004F46D7">
          <w:rPr>
            <w:rFonts w:asciiTheme="minorHAnsi" w:eastAsiaTheme="minorEastAsia" w:hAnsiTheme="minorHAnsi" w:cstheme="minorBidi"/>
            <w:noProof/>
            <w:sz w:val="22"/>
            <w:szCs w:val="22"/>
            <w:lang w:eastAsia="fi-FI"/>
          </w:rPr>
          <w:tab/>
        </w:r>
        <w:r w:rsidR="004F46D7" w:rsidRPr="00DE585C">
          <w:rPr>
            <w:rStyle w:val="Hyperlinkki"/>
            <w:noProof/>
          </w:rPr>
          <w:t>Viittaus ulkoiseen asiakirjaan, missä lausutun tutkimuksen tiedot ovat</w:t>
        </w:r>
        <w:r w:rsidR="004F46D7">
          <w:rPr>
            <w:noProof/>
            <w:webHidden/>
          </w:rPr>
          <w:tab/>
        </w:r>
        <w:r w:rsidR="004F46D7">
          <w:rPr>
            <w:noProof/>
            <w:webHidden/>
          </w:rPr>
          <w:fldChar w:fldCharType="begin"/>
        </w:r>
        <w:r w:rsidR="004F46D7">
          <w:rPr>
            <w:noProof/>
            <w:webHidden/>
          </w:rPr>
          <w:instrText xml:space="preserve"> PAGEREF _Toc496544143 \h </w:instrText>
        </w:r>
        <w:r w:rsidR="004F46D7">
          <w:rPr>
            <w:noProof/>
            <w:webHidden/>
          </w:rPr>
        </w:r>
        <w:r w:rsidR="004F46D7">
          <w:rPr>
            <w:noProof/>
            <w:webHidden/>
          </w:rPr>
          <w:fldChar w:fldCharType="separate"/>
        </w:r>
        <w:r w:rsidR="004F46D7">
          <w:rPr>
            <w:noProof/>
            <w:webHidden/>
          </w:rPr>
          <w:t>33</w:t>
        </w:r>
        <w:r w:rsidR="004F46D7">
          <w:rPr>
            <w:noProof/>
            <w:webHidden/>
          </w:rPr>
          <w:fldChar w:fldCharType="end"/>
        </w:r>
      </w:hyperlink>
    </w:p>
    <w:p w14:paraId="102027A9" w14:textId="67D2D8CA" w:rsidR="004F46D7" w:rsidRDefault="00E47433">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96544144" w:history="1">
        <w:r w:rsidR="004F46D7" w:rsidRPr="00DE585C">
          <w:rPr>
            <w:rStyle w:val="Hyperlinkki"/>
            <w:noProof/>
          </w:rPr>
          <w:t>6.</w:t>
        </w:r>
        <w:r w:rsidR="004F46D7">
          <w:rPr>
            <w:rFonts w:asciiTheme="minorHAnsi" w:eastAsiaTheme="minorEastAsia" w:hAnsiTheme="minorHAnsi" w:cstheme="minorBidi"/>
            <w:noProof/>
            <w:sz w:val="22"/>
            <w:szCs w:val="22"/>
            <w:lang w:eastAsia="fi-FI"/>
          </w:rPr>
          <w:tab/>
        </w:r>
        <w:r w:rsidR="004F46D7" w:rsidRPr="00DE585C">
          <w:rPr>
            <w:rStyle w:val="Hyperlinkki"/>
            <w:noProof/>
          </w:rPr>
          <w:t>Tietosisältöä määrittävät luokitukset</w:t>
        </w:r>
        <w:r w:rsidR="004F46D7">
          <w:rPr>
            <w:noProof/>
            <w:webHidden/>
          </w:rPr>
          <w:tab/>
        </w:r>
        <w:r w:rsidR="004F46D7">
          <w:rPr>
            <w:noProof/>
            <w:webHidden/>
          </w:rPr>
          <w:fldChar w:fldCharType="begin"/>
        </w:r>
        <w:r w:rsidR="004F46D7">
          <w:rPr>
            <w:noProof/>
            <w:webHidden/>
          </w:rPr>
          <w:instrText xml:space="preserve"> PAGEREF _Toc496544144 \h </w:instrText>
        </w:r>
        <w:r w:rsidR="004F46D7">
          <w:rPr>
            <w:noProof/>
            <w:webHidden/>
          </w:rPr>
        </w:r>
        <w:r w:rsidR="004F46D7">
          <w:rPr>
            <w:noProof/>
            <w:webHidden/>
          </w:rPr>
          <w:fldChar w:fldCharType="separate"/>
        </w:r>
        <w:r w:rsidR="004F46D7">
          <w:rPr>
            <w:noProof/>
            <w:webHidden/>
          </w:rPr>
          <w:t>34</w:t>
        </w:r>
        <w:r w:rsidR="004F46D7">
          <w:rPr>
            <w:noProof/>
            <w:webHidden/>
          </w:rPr>
          <w:fldChar w:fldCharType="end"/>
        </w:r>
      </w:hyperlink>
    </w:p>
    <w:p w14:paraId="3C9E46A0" w14:textId="6B253F4D" w:rsidR="004F46D7" w:rsidRDefault="00E47433">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96544145" w:history="1">
        <w:r w:rsidR="004F46D7" w:rsidRPr="00DE585C">
          <w:rPr>
            <w:rStyle w:val="Hyperlinkki"/>
            <w:noProof/>
          </w:rPr>
          <w:t>7.</w:t>
        </w:r>
        <w:r w:rsidR="004F46D7">
          <w:rPr>
            <w:rFonts w:asciiTheme="minorHAnsi" w:eastAsiaTheme="minorEastAsia" w:hAnsiTheme="minorHAnsi" w:cstheme="minorBidi"/>
            <w:noProof/>
            <w:sz w:val="22"/>
            <w:szCs w:val="22"/>
            <w:lang w:eastAsia="fi-FI"/>
          </w:rPr>
          <w:tab/>
        </w:r>
        <w:r w:rsidR="004F46D7" w:rsidRPr="00DE585C">
          <w:rPr>
            <w:rStyle w:val="Hyperlinkki"/>
            <w:noProof/>
          </w:rPr>
          <w:t>Laboratoriopyynnön, tutkimuksen ja lausunnon kenttäkoodit</w:t>
        </w:r>
        <w:r w:rsidR="004F46D7">
          <w:rPr>
            <w:noProof/>
            <w:webHidden/>
          </w:rPr>
          <w:tab/>
        </w:r>
        <w:r w:rsidR="004F46D7">
          <w:rPr>
            <w:noProof/>
            <w:webHidden/>
          </w:rPr>
          <w:fldChar w:fldCharType="begin"/>
        </w:r>
        <w:r w:rsidR="004F46D7">
          <w:rPr>
            <w:noProof/>
            <w:webHidden/>
          </w:rPr>
          <w:instrText xml:space="preserve"> PAGEREF _Toc496544145 \h </w:instrText>
        </w:r>
        <w:r w:rsidR="004F46D7">
          <w:rPr>
            <w:noProof/>
            <w:webHidden/>
          </w:rPr>
        </w:r>
        <w:r w:rsidR="004F46D7">
          <w:rPr>
            <w:noProof/>
            <w:webHidden/>
          </w:rPr>
          <w:fldChar w:fldCharType="separate"/>
        </w:r>
        <w:r w:rsidR="004F46D7">
          <w:rPr>
            <w:noProof/>
            <w:webHidden/>
          </w:rPr>
          <w:t>34</w:t>
        </w:r>
        <w:r w:rsidR="004F46D7">
          <w:rPr>
            <w:noProof/>
            <w:webHidden/>
          </w:rPr>
          <w:fldChar w:fldCharType="end"/>
        </w:r>
      </w:hyperlink>
    </w:p>
    <w:p w14:paraId="1F0845DD" w14:textId="5A026BEA" w:rsidR="004F46D7" w:rsidRDefault="00E47433">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96544146" w:history="1">
        <w:r w:rsidR="004F46D7" w:rsidRPr="00DE585C">
          <w:rPr>
            <w:rStyle w:val="Hyperlinkki"/>
            <w:noProof/>
          </w:rPr>
          <w:t>8.</w:t>
        </w:r>
        <w:r w:rsidR="004F46D7">
          <w:rPr>
            <w:rFonts w:asciiTheme="minorHAnsi" w:eastAsiaTheme="minorEastAsia" w:hAnsiTheme="minorHAnsi" w:cstheme="minorBidi"/>
            <w:noProof/>
            <w:sz w:val="22"/>
            <w:szCs w:val="22"/>
            <w:lang w:eastAsia="fi-FI"/>
          </w:rPr>
          <w:tab/>
        </w:r>
        <w:r w:rsidR="004F46D7" w:rsidRPr="00DE585C">
          <w:rPr>
            <w:rStyle w:val="Hyperlinkki"/>
            <w:noProof/>
          </w:rPr>
          <w:t>Sanasto</w:t>
        </w:r>
        <w:r w:rsidR="004F46D7">
          <w:rPr>
            <w:noProof/>
            <w:webHidden/>
          </w:rPr>
          <w:tab/>
        </w:r>
        <w:r w:rsidR="004F46D7">
          <w:rPr>
            <w:noProof/>
            <w:webHidden/>
          </w:rPr>
          <w:fldChar w:fldCharType="begin"/>
        </w:r>
        <w:r w:rsidR="004F46D7">
          <w:rPr>
            <w:noProof/>
            <w:webHidden/>
          </w:rPr>
          <w:instrText xml:space="preserve"> PAGEREF _Toc496544146 \h </w:instrText>
        </w:r>
        <w:r w:rsidR="004F46D7">
          <w:rPr>
            <w:noProof/>
            <w:webHidden/>
          </w:rPr>
        </w:r>
        <w:r w:rsidR="004F46D7">
          <w:rPr>
            <w:noProof/>
            <w:webHidden/>
          </w:rPr>
          <w:fldChar w:fldCharType="separate"/>
        </w:r>
        <w:r w:rsidR="004F46D7">
          <w:rPr>
            <w:noProof/>
            <w:webHidden/>
          </w:rPr>
          <w:t>35</w:t>
        </w:r>
        <w:r w:rsidR="004F46D7">
          <w:rPr>
            <w:noProof/>
            <w:webHidden/>
          </w:rPr>
          <w:fldChar w:fldCharType="end"/>
        </w:r>
      </w:hyperlink>
    </w:p>
    <w:p w14:paraId="1B6CEBAE" w14:textId="2E572F85" w:rsidR="004F46D7" w:rsidRDefault="00E47433">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96544147" w:history="1">
        <w:r w:rsidR="004F46D7" w:rsidRPr="00DE585C">
          <w:rPr>
            <w:rStyle w:val="Hyperlinkki"/>
            <w:noProof/>
          </w:rPr>
          <w:t>9.</w:t>
        </w:r>
        <w:r w:rsidR="004F46D7">
          <w:rPr>
            <w:rFonts w:asciiTheme="minorHAnsi" w:eastAsiaTheme="minorEastAsia" w:hAnsiTheme="minorHAnsi" w:cstheme="minorBidi"/>
            <w:noProof/>
            <w:sz w:val="22"/>
            <w:szCs w:val="22"/>
            <w:lang w:eastAsia="fi-FI"/>
          </w:rPr>
          <w:tab/>
        </w:r>
        <w:r w:rsidR="004F46D7" w:rsidRPr="00DE585C">
          <w:rPr>
            <w:rStyle w:val="Hyperlinkki"/>
            <w:noProof/>
          </w:rPr>
          <w:t>Viitatut määritykset</w:t>
        </w:r>
        <w:r w:rsidR="004F46D7">
          <w:rPr>
            <w:noProof/>
            <w:webHidden/>
          </w:rPr>
          <w:tab/>
        </w:r>
        <w:r w:rsidR="004F46D7">
          <w:rPr>
            <w:noProof/>
            <w:webHidden/>
          </w:rPr>
          <w:fldChar w:fldCharType="begin"/>
        </w:r>
        <w:r w:rsidR="004F46D7">
          <w:rPr>
            <w:noProof/>
            <w:webHidden/>
          </w:rPr>
          <w:instrText xml:space="preserve"> PAGEREF _Toc496544147 \h </w:instrText>
        </w:r>
        <w:r w:rsidR="004F46D7">
          <w:rPr>
            <w:noProof/>
            <w:webHidden/>
          </w:rPr>
        </w:r>
        <w:r w:rsidR="004F46D7">
          <w:rPr>
            <w:noProof/>
            <w:webHidden/>
          </w:rPr>
          <w:fldChar w:fldCharType="separate"/>
        </w:r>
        <w:r w:rsidR="004F46D7">
          <w:rPr>
            <w:noProof/>
            <w:webHidden/>
          </w:rPr>
          <w:t>35</w:t>
        </w:r>
        <w:r w:rsidR="004F46D7">
          <w:rPr>
            <w:noProof/>
            <w:webHidden/>
          </w:rPr>
          <w:fldChar w:fldCharType="end"/>
        </w:r>
      </w:hyperlink>
    </w:p>
    <w:p w14:paraId="4A1BE445" w14:textId="767234CC" w:rsidR="00E73609" w:rsidRDefault="00E73609" w:rsidP="00E425C1">
      <w:r>
        <w:fldChar w:fldCharType="end"/>
      </w:r>
    </w:p>
    <w:p w14:paraId="4A1BE446" w14:textId="77777777" w:rsidR="00E73609" w:rsidRDefault="00E73609" w:rsidP="00F34AF0"/>
    <w:p w14:paraId="12840127" w14:textId="257D0D71" w:rsidR="0095059B" w:rsidRDefault="00E73609" w:rsidP="00F34AF0">
      <w:r>
        <w:t xml:space="preserve">LIITETIEDOSTONA </w:t>
      </w:r>
      <w:r w:rsidR="0095059B">
        <w:t xml:space="preserve">kenttäkooditaulukko </w:t>
      </w:r>
    </w:p>
    <w:p w14:paraId="4A1BE448" w14:textId="77777777" w:rsidR="00906060" w:rsidRDefault="00906060" w:rsidP="00F34AF0"/>
    <w:p w14:paraId="4A1BE44B" w14:textId="75F804E9" w:rsidR="00E73609" w:rsidRPr="004A0448" w:rsidRDefault="00E73609" w:rsidP="00F34AF0">
      <w:pPr>
        <w:rPr>
          <w:b/>
          <w:bCs/>
        </w:rPr>
      </w:pPr>
      <w:r w:rsidRPr="000E55AE">
        <w:br w:type="page"/>
      </w:r>
      <w:r w:rsidRPr="004A0448">
        <w:rPr>
          <w:b/>
          <w:bCs/>
        </w:rPr>
        <w:lastRenderedPageBreak/>
        <w:t>Versiohistoria</w:t>
      </w:r>
    </w:p>
    <w:p w14:paraId="4A1BE44C" w14:textId="77777777" w:rsidR="00E73609" w:rsidRPr="004A0448" w:rsidRDefault="00E73609" w:rsidP="00F34AF0"/>
    <w:p w14:paraId="4A1BE44D" w14:textId="77777777" w:rsidR="00E73609" w:rsidRPr="004A0448" w:rsidRDefault="00E73609" w:rsidP="00F34AF0"/>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134"/>
        <w:gridCol w:w="1559"/>
        <w:gridCol w:w="6634"/>
      </w:tblGrid>
      <w:tr w:rsidR="00E73609" w14:paraId="4A1BE452" w14:textId="77777777" w:rsidTr="00B11285">
        <w:tc>
          <w:tcPr>
            <w:tcW w:w="846" w:type="dxa"/>
          </w:tcPr>
          <w:p w14:paraId="4A1BE44E" w14:textId="77777777" w:rsidR="00E73609" w:rsidRDefault="00E73609" w:rsidP="00F34AF0">
            <w:r>
              <w:t>Versio</w:t>
            </w:r>
          </w:p>
        </w:tc>
        <w:tc>
          <w:tcPr>
            <w:tcW w:w="1134" w:type="dxa"/>
          </w:tcPr>
          <w:p w14:paraId="4A1BE44F" w14:textId="77777777" w:rsidR="00E73609" w:rsidRDefault="00E73609" w:rsidP="00F34AF0">
            <w:r>
              <w:t>Pvm</w:t>
            </w:r>
          </w:p>
        </w:tc>
        <w:tc>
          <w:tcPr>
            <w:tcW w:w="1559" w:type="dxa"/>
          </w:tcPr>
          <w:p w14:paraId="4A1BE450" w14:textId="77777777" w:rsidR="00E73609" w:rsidRDefault="00E73609" w:rsidP="00F34AF0">
            <w:r>
              <w:t>Tekijät</w:t>
            </w:r>
          </w:p>
        </w:tc>
        <w:tc>
          <w:tcPr>
            <w:tcW w:w="6634" w:type="dxa"/>
          </w:tcPr>
          <w:p w14:paraId="4A1BE451" w14:textId="77777777" w:rsidR="00E73609" w:rsidRDefault="00E73609" w:rsidP="00F34AF0">
            <w:r>
              <w:t>Selite</w:t>
            </w:r>
          </w:p>
        </w:tc>
      </w:tr>
      <w:tr w:rsidR="00E73609" w14:paraId="4A1BE457" w14:textId="77777777" w:rsidTr="00B11285">
        <w:tc>
          <w:tcPr>
            <w:tcW w:w="846" w:type="dxa"/>
          </w:tcPr>
          <w:p w14:paraId="4A1BE453" w14:textId="77777777" w:rsidR="00E73609" w:rsidRDefault="00E73609" w:rsidP="00F34AF0">
            <w:r>
              <w:t>0.1</w:t>
            </w:r>
          </w:p>
        </w:tc>
        <w:tc>
          <w:tcPr>
            <w:tcW w:w="1134" w:type="dxa"/>
          </w:tcPr>
          <w:p w14:paraId="4A1BE454" w14:textId="77777777" w:rsidR="00E73609" w:rsidRDefault="00E73609" w:rsidP="00F34AF0">
            <w:r>
              <w:t>26.10.2004</w:t>
            </w:r>
          </w:p>
        </w:tc>
        <w:tc>
          <w:tcPr>
            <w:tcW w:w="1559" w:type="dxa"/>
          </w:tcPr>
          <w:p w14:paraId="4A1BE455" w14:textId="77777777" w:rsidR="00E73609" w:rsidRDefault="00E73609" w:rsidP="00F34AF0">
            <w:r>
              <w:t>Timo Tarhonen/</w:t>
            </w:r>
            <w:r w:rsidR="00C1592B">
              <w:t xml:space="preserve"> </w:t>
            </w:r>
            <w:r>
              <w:t>Tietotarha</w:t>
            </w:r>
          </w:p>
        </w:tc>
        <w:tc>
          <w:tcPr>
            <w:tcW w:w="6634" w:type="dxa"/>
          </w:tcPr>
          <w:p w14:paraId="4A1BE456" w14:textId="77777777" w:rsidR="00E73609" w:rsidRDefault="00E73609" w:rsidP="00F34AF0">
            <w:pPr>
              <w:pStyle w:val="Otsikko6"/>
            </w:pPr>
            <w:r>
              <w:t>Ensimmäinen versio</w:t>
            </w:r>
          </w:p>
        </w:tc>
      </w:tr>
      <w:tr w:rsidR="00E73609" w14:paraId="4A1BE45C" w14:textId="77777777" w:rsidTr="00B11285">
        <w:tc>
          <w:tcPr>
            <w:tcW w:w="846" w:type="dxa"/>
          </w:tcPr>
          <w:p w14:paraId="4A1BE458" w14:textId="77777777" w:rsidR="00E73609" w:rsidRDefault="00E73609" w:rsidP="00F34AF0">
            <w:r>
              <w:t>0.25</w:t>
            </w:r>
          </w:p>
        </w:tc>
        <w:tc>
          <w:tcPr>
            <w:tcW w:w="1134" w:type="dxa"/>
          </w:tcPr>
          <w:p w14:paraId="4A1BE459" w14:textId="77777777" w:rsidR="00E73609" w:rsidRDefault="00E73609" w:rsidP="00F34AF0">
            <w:r>
              <w:t>18.11.2004</w:t>
            </w:r>
          </w:p>
        </w:tc>
        <w:tc>
          <w:tcPr>
            <w:tcW w:w="1559" w:type="dxa"/>
          </w:tcPr>
          <w:p w14:paraId="4A1BE45A" w14:textId="77777777" w:rsidR="00E73609" w:rsidRDefault="00E73609" w:rsidP="00F34AF0">
            <w:r>
              <w:t>Timo Tarhonen, Esko Eloranta/</w:t>
            </w:r>
            <w:r w:rsidR="00C1592B">
              <w:t xml:space="preserve"> </w:t>
            </w:r>
            <w:r>
              <w:t>Tietotarha</w:t>
            </w:r>
          </w:p>
        </w:tc>
        <w:tc>
          <w:tcPr>
            <w:tcW w:w="6634" w:type="dxa"/>
          </w:tcPr>
          <w:p w14:paraId="4A1BE45B" w14:textId="77777777" w:rsidR="00E73609" w:rsidRDefault="00E73609" w:rsidP="00F34AF0">
            <w:r>
              <w:t>Ensimmäinen julkaistava versio</w:t>
            </w:r>
          </w:p>
        </w:tc>
      </w:tr>
      <w:tr w:rsidR="00E73609" w14:paraId="4A1BE461" w14:textId="77777777" w:rsidTr="00B11285">
        <w:tc>
          <w:tcPr>
            <w:tcW w:w="846" w:type="dxa"/>
          </w:tcPr>
          <w:p w14:paraId="4A1BE45D" w14:textId="77777777" w:rsidR="00E73609" w:rsidRDefault="00E73609" w:rsidP="00F34AF0">
            <w:r>
              <w:t>1.0</w:t>
            </w:r>
          </w:p>
        </w:tc>
        <w:tc>
          <w:tcPr>
            <w:tcW w:w="1134" w:type="dxa"/>
          </w:tcPr>
          <w:p w14:paraId="4A1BE45E" w14:textId="77777777" w:rsidR="00E73609" w:rsidRDefault="00E73609" w:rsidP="00F34AF0">
            <w:r>
              <w:t>15.1.2005</w:t>
            </w:r>
          </w:p>
        </w:tc>
        <w:tc>
          <w:tcPr>
            <w:tcW w:w="1559" w:type="dxa"/>
          </w:tcPr>
          <w:p w14:paraId="4A1BE45F" w14:textId="77777777" w:rsidR="00E73609" w:rsidRDefault="00E73609" w:rsidP="00F34AF0">
            <w:r>
              <w:t>Timo Tarhonen, Esko Eloranta/</w:t>
            </w:r>
            <w:r w:rsidR="00C1592B">
              <w:t xml:space="preserve"> </w:t>
            </w:r>
            <w:r>
              <w:t>Tietotarha</w:t>
            </w:r>
          </w:p>
        </w:tc>
        <w:tc>
          <w:tcPr>
            <w:tcW w:w="6634" w:type="dxa"/>
          </w:tcPr>
          <w:p w14:paraId="4A1BE460" w14:textId="77777777" w:rsidR="00E73609" w:rsidRDefault="00E73609" w:rsidP="00F34AF0">
            <w:r>
              <w:t>CDA R2 joulukuun 2004 äänestysversion mukaiset muutokset sekä 8.12.2004 Laboratorio SIG:in kokouksessa esiin tulleet muutokset.</w:t>
            </w:r>
          </w:p>
        </w:tc>
      </w:tr>
      <w:tr w:rsidR="00E73609" w14:paraId="4A1BE468" w14:textId="77777777" w:rsidTr="00B11285">
        <w:tc>
          <w:tcPr>
            <w:tcW w:w="846" w:type="dxa"/>
          </w:tcPr>
          <w:p w14:paraId="4A1BE462" w14:textId="77777777" w:rsidR="00E73609" w:rsidRDefault="00E73609" w:rsidP="00F34AF0">
            <w:r>
              <w:t>2.00</w:t>
            </w:r>
          </w:p>
        </w:tc>
        <w:tc>
          <w:tcPr>
            <w:tcW w:w="1134" w:type="dxa"/>
          </w:tcPr>
          <w:p w14:paraId="4A1BE463" w14:textId="77777777" w:rsidR="00E73609" w:rsidRDefault="00E73609" w:rsidP="00F34AF0">
            <w:r>
              <w:t>31.1.2006</w:t>
            </w:r>
          </w:p>
        </w:tc>
        <w:tc>
          <w:tcPr>
            <w:tcW w:w="1559" w:type="dxa"/>
          </w:tcPr>
          <w:p w14:paraId="4A1BE464" w14:textId="77777777" w:rsidR="00E73609" w:rsidRDefault="00E73609" w:rsidP="00F34AF0">
            <w:r>
              <w:t>Timo Tarhonen, Esko Eloranta/</w:t>
            </w:r>
            <w:r w:rsidR="00C1592B">
              <w:t xml:space="preserve"> </w:t>
            </w:r>
            <w:r>
              <w:t>Tietotarha</w:t>
            </w:r>
          </w:p>
        </w:tc>
        <w:tc>
          <w:tcPr>
            <w:tcW w:w="6634" w:type="dxa"/>
          </w:tcPr>
          <w:p w14:paraId="4A1BE465" w14:textId="77777777" w:rsidR="00E73609" w:rsidRDefault="00E73609" w:rsidP="00F34AF0">
            <w:r>
              <w:t>Esimerkit CDA R2 marraskuu 2005 scheman mukaisiksi. OID-koodit päivitetty Stakesin juuren alle.</w:t>
            </w:r>
          </w:p>
          <w:p w14:paraId="4A1BE466" w14:textId="77777777" w:rsidR="00E73609" w:rsidRDefault="00E73609" w:rsidP="00F34AF0">
            <w:r>
              <w:t>Muutettu käsitteet pääotsikko-&gt;hoitoprosessin vaihe, väliotsikko-&gt;otsikko.</w:t>
            </w:r>
          </w:p>
          <w:p w14:paraId="4A1BE467" w14:textId="77777777" w:rsidR="00E73609" w:rsidRDefault="00E73609" w:rsidP="00F34AF0">
            <w:r>
              <w:t>Muutettu pyynnön ja vastauksen otsikkokoodit.</w:t>
            </w:r>
          </w:p>
        </w:tc>
      </w:tr>
      <w:tr w:rsidR="00E73609" w14:paraId="4A1BE46E" w14:textId="77777777" w:rsidTr="00B11285">
        <w:tc>
          <w:tcPr>
            <w:tcW w:w="846" w:type="dxa"/>
          </w:tcPr>
          <w:p w14:paraId="4A1BE469" w14:textId="77777777" w:rsidR="00E73609" w:rsidRDefault="00E73609" w:rsidP="00F34AF0">
            <w:r>
              <w:t>2.00</w:t>
            </w:r>
          </w:p>
        </w:tc>
        <w:tc>
          <w:tcPr>
            <w:tcW w:w="1134" w:type="dxa"/>
          </w:tcPr>
          <w:p w14:paraId="4A1BE46A" w14:textId="77777777" w:rsidR="00E73609" w:rsidRDefault="00E73609" w:rsidP="00F34AF0">
            <w:r>
              <w:t>28.2.2006</w:t>
            </w:r>
          </w:p>
        </w:tc>
        <w:tc>
          <w:tcPr>
            <w:tcW w:w="1559" w:type="dxa"/>
          </w:tcPr>
          <w:p w14:paraId="4A1BE46B" w14:textId="77777777" w:rsidR="00E73609" w:rsidRDefault="00E73609" w:rsidP="00F34AF0">
            <w:r>
              <w:t>Timo Tarhonen, Esko Eloranta/</w:t>
            </w:r>
            <w:r w:rsidR="00C1592B">
              <w:t xml:space="preserve"> </w:t>
            </w:r>
            <w:r>
              <w:t>Tietotarha,</w:t>
            </w:r>
          </w:p>
          <w:p w14:paraId="4A1BE46C" w14:textId="77777777" w:rsidR="00E73609" w:rsidRDefault="00E73609" w:rsidP="00F34AF0">
            <w:r>
              <w:t>Ari Vähä-Erkkilä/Prime</w:t>
            </w:r>
          </w:p>
        </w:tc>
        <w:tc>
          <w:tcPr>
            <w:tcW w:w="6634" w:type="dxa"/>
          </w:tcPr>
          <w:p w14:paraId="4A1BE46D" w14:textId="77777777" w:rsidR="00E73609" w:rsidRDefault="00E73609" w:rsidP="00F34AF0">
            <w:r>
              <w:t>Palautettu lomakoodisto 2002 versioon, lisätty templateId ja korjattu typeCodet lopullisen standardin mukaiseksi. Lisätty pakettiin Ari Vähä-Erkkilän uudet esimerkit b ja c. Otettu huomioon Primen kommentit.</w:t>
            </w:r>
          </w:p>
        </w:tc>
      </w:tr>
      <w:tr w:rsidR="00E73609" w14:paraId="4A1BE474" w14:textId="77777777" w:rsidTr="00B11285">
        <w:tc>
          <w:tcPr>
            <w:tcW w:w="846" w:type="dxa"/>
          </w:tcPr>
          <w:p w14:paraId="4A1BE46F" w14:textId="77777777" w:rsidR="00E73609" w:rsidRDefault="00E73609" w:rsidP="00F34AF0">
            <w:r>
              <w:t>3.0</w:t>
            </w:r>
          </w:p>
        </w:tc>
        <w:tc>
          <w:tcPr>
            <w:tcW w:w="1134" w:type="dxa"/>
          </w:tcPr>
          <w:p w14:paraId="4A1BE470" w14:textId="77777777" w:rsidR="00E73609" w:rsidRDefault="00E73609" w:rsidP="00F34AF0">
            <w:r>
              <w:t>15.12.2006</w:t>
            </w:r>
          </w:p>
        </w:tc>
        <w:tc>
          <w:tcPr>
            <w:tcW w:w="1559" w:type="dxa"/>
          </w:tcPr>
          <w:p w14:paraId="4A1BE471" w14:textId="77777777" w:rsidR="00E73609" w:rsidRDefault="00E73609" w:rsidP="00F34AF0">
            <w:r>
              <w:t>Timo Tarhonen/</w:t>
            </w:r>
            <w:r w:rsidR="00C1592B">
              <w:t xml:space="preserve"> </w:t>
            </w:r>
            <w:r>
              <w:t>Tietotarha.</w:t>
            </w:r>
          </w:p>
        </w:tc>
        <w:tc>
          <w:tcPr>
            <w:tcW w:w="6634" w:type="dxa"/>
          </w:tcPr>
          <w:p w14:paraId="4A1BE472" w14:textId="77777777" w:rsidR="00E73609" w:rsidRDefault="00E73609" w:rsidP="00F34AF0">
            <w:r>
              <w:t>Korjattu otsikkorakennetta potilaskertomusoppaan mukaiseksi. Lisätty tekijän huomautus. Korjattu hetun OID. Lisätty huomautus pakettirakenteen purkamisesta. Korjattu henkilötunnuksen OID:it sekä hinnan typeCode.</w:t>
            </w:r>
          </w:p>
          <w:p w14:paraId="4A1BE473" w14:textId="77777777" w:rsidR="00E73609" w:rsidRDefault="00E73609" w:rsidP="00F34AF0">
            <w:r>
              <w:t>Korjattu mikrobimäärän tietotyyppi ja lisäksi OID-koodien vuosiversioita.</w:t>
            </w:r>
          </w:p>
        </w:tc>
      </w:tr>
      <w:tr w:rsidR="00E73609" w14:paraId="4A1BE479" w14:textId="77777777" w:rsidTr="00B11285">
        <w:tc>
          <w:tcPr>
            <w:tcW w:w="846" w:type="dxa"/>
          </w:tcPr>
          <w:p w14:paraId="4A1BE475" w14:textId="77777777" w:rsidR="00E73609" w:rsidRDefault="00E73609" w:rsidP="00F34AF0">
            <w:r>
              <w:t>3.1</w:t>
            </w:r>
          </w:p>
        </w:tc>
        <w:tc>
          <w:tcPr>
            <w:tcW w:w="1134" w:type="dxa"/>
          </w:tcPr>
          <w:p w14:paraId="4A1BE476" w14:textId="77777777" w:rsidR="00E73609" w:rsidRDefault="00E73609" w:rsidP="00F34AF0">
            <w:r>
              <w:t>4.2.2008</w:t>
            </w:r>
          </w:p>
        </w:tc>
        <w:tc>
          <w:tcPr>
            <w:tcW w:w="1559" w:type="dxa"/>
          </w:tcPr>
          <w:p w14:paraId="4A1BE477" w14:textId="77777777" w:rsidR="00E73609" w:rsidRDefault="00E73609" w:rsidP="00F34AF0">
            <w:r>
              <w:t>Timo Tarhonen</w:t>
            </w:r>
          </w:p>
        </w:tc>
        <w:tc>
          <w:tcPr>
            <w:tcW w:w="6634" w:type="dxa"/>
          </w:tcPr>
          <w:p w14:paraId="4A1BE478" w14:textId="77777777" w:rsidR="00E73609" w:rsidRDefault="00E73609" w:rsidP="00F34AF0">
            <w:r>
              <w:t>Korjattu liitetaulukoita, varsinainen määritys ei ole muuttunut.</w:t>
            </w:r>
          </w:p>
        </w:tc>
      </w:tr>
      <w:tr w:rsidR="00E73609" w14:paraId="4A1BE47E" w14:textId="77777777" w:rsidTr="00B11285">
        <w:tc>
          <w:tcPr>
            <w:tcW w:w="846" w:type="dxa"/>
          </w:tcPr>
          <w:p w14:paraId="4A1BE47A" w14:textId="77777777" w:rsidR="00E73609" w:rsidRDefault="00E73609" w:rsidP="00F34AF0">
            <w:r>
              <w:t>3.2</w:t>
            </w:r>
          </w:p>
        </w:tc>
        <w:tc>
          <w:tcPr>
            <w:tcW w:w="1134" w:type="dxa"/>
          </w:tcPr>
          <w:p w14:paraId="4A1BE47B" w14:textId="77777777" w:rsidR="00E73609" w:rsidRDefault="00E73609" w:rsidP="00F34AF0">
            <w:r>
              <w:t>25.1.2009</w:t>
            </w:r>
          </w:p>
        </w:tc>
        <w:tc>
          <w:tcPr>
            <w:tcW w:w="1559" w:type="dxa"/>
          </w:tcPr>
          <w:p w14:paraId="4A1BE47C" w14:textId="77777777" w:rsidR="00E73609" w:rsidRDefault="00E73609" w:rsidP="00F34AF0">
            <w:r>
              <w:t>Timo Tarhonen</w:t>
            </w:r>
          </w:p>
        </w:tc>
        <w:tc>
          <w:tcPr>
            <w:tcW w:w="6634" w:type="dxa"/>
          </w:tcPr>
          <w:p w14:paraId="4A1BE47D" w14:textId="77777777" w:rsidR="00E73609" w:rsidRDefault="00E73609" w:rsidP="00F34AF0">
            <w:r>
              <w:t>Yleistekstin korjaus. Potilaan henkilötunnuksen sijainnin muutos. Kappaleessa 3.2 pyynnöt on lisätty esimerkkiin tarranumeron sijainti, muutettu tutkimuspaketin nimen paikka ja lisätty viittaus näyttömuotoiseen tekstiin. Samoin tutkimusvastauksia käsittelevässä kappaleessa on lisätty viittaus näyttömuotoiseen tekstiin ja muutettu tutkimuspaketin nimen sijaintipaikka. Lausunnon paikka on muuttunut sekä kaikkien tekstimuotoisten lisätietojen esitystapa. Täydennetty ja korjattu XML-muotoista osiota. Lisätty taulukko tietojen sijainnista sekä kaavio observation-luokkien välisistä suhteista.</w:t>
            </w:r>
          </w:p>
        </w:tc>
      </w:tr>
      <w:tr w:rsidR="00E73609" w14:paraId="4A1BE483" w14:textId="77777777" w:rsidTr="00B11285">
        <w:tc>
          <w:tcPr>
            <w:tcW w:w="846" w:type="dxa"/>
          </w:tcPr>
          <w:p w14:paraId="4A1BE47F" w14:textId="77777777" w:rsidR="00E73609" w:rsidRDefault="00E73609" w:rsidP="00F34AF0">
            <w:r>
              <w:t>3.3</w:t>
            </w:r>
          </w:p>
        </w:tc>
        <w:tc>
          <w:tcPr>
            <w:tcW w:w="1134" w:type="dxa"/>
          </w:tcPr>
          <w:p w14:paraId="4A1BE480" w14:textId="77777777" w:rsidR="00E73609" w:rsidRDefault="00E73609" w:rsidP="00F34AF0">
            <w:r>
              <w:t>28.1.2009</w:t>
            </w:r>
          </w:p>
        </w:tc>
        <w:tc>
          <w:tcPr>
            <w:tcW w:w="1559" w:type="dxa"/>
          </w:tcPr>
          <w:p w14:paraId="4A1BE481" w14:textId="77777777" w:rsidR="00E73609" w:rsidRDefault="00E73609" w:rsidP="00F34AF0">
            <w:r>
              <w:t>Timo Tarhonen</w:t>
            </w:r>
          </w:p>
        </w:tc>
        <w:tc>
          <w:tcPr>
            <w:tcW w:w="6634" w:type="dxa"/>
          </w:tcPr>
          <w:p w14:paraId="4A1BE482" w14:textId="77777777" w:rsidR="00E73609" w:rsidRDefault="00E73609" w:rsidP="00F34AF0">
            <w:r>
              <w:t>Selvennetty tekstejä useissa kohdin Kimmo Rissasen kommenttien perusteella.</w:t>
            </w:r>
          </w:p>
        </w:tc>
      </w:tr>
      <w:tr w:rsidR="00E73609" w14:paraId="4A1BE48D" w14:textId="77777777" w:rsidTr="00B11285">
        <w:tc>
          <w:tcPr>
            <w:tcW w:w="846" w:type="dxa"/>
          </w:tcPr>
          <w:p w14:paraId="4A1BE484" w14:textId="77777777" w:rsidR="00E73609" w:rsidRDefault="00E73609" w:rsidP="00F34AF0">
            <w:r>
              <w:t>3.4</w:t>
            </w:r>
          </w:p>
        </w:tc>
        <w:tc>
          <w:tcPr>
            <w:tcW w:w="1134" w:type="dxa"/>
          </w:tcPr>
          <w:p w14:paraId="4A1BE485" w14:textId="77777777" w:rsidR="00E73609" w:rsidRDefault="00E73609" w:rsidP="00F34AF0">
            <w:r>
              <w:t>4.2</w:t>
            </w:r>
          </w:p>
        </w:tc>
        <w:tc>
          <w:tcPr>
            <w:tcW w:w="1559" w:type="dxa"/>
          </w:tcPr>
          <w:p w14:paraId="4A1BE486" w14:textId="77777777" w:rsidR="00E73609" w:rsidRDefault="00E73609" w:rsidP="00F34AF0">
            <w:r>
              <w:t>Timo Tarhonen</w:t>
            </w:r>
          </w:p>
          <w:p w14:paraId="4A1BE487" w14:textId="77777777" w:rsidR="00E73609" w:rsidRDefault="00E73609" w:rsidP="00F34AF0"/>
          <w:p w14:paraId="4A1BE488" w14:textId="77777777" w:rsidR="00E73609" w:rsidRDefault="00E73609" w:rsidP="00F34AF0"/>
        </w:tc>
        <w:tc>
          <w:tcPr>
            <w:tcW w:w="6634" w:type="dxa"/>
          </w:tcPr>
          <w:p w14:paraId="4A1BE489" w14:textId="77777777" w:rsidR="00E73609" w:rsidRDefault="00E73609" w:rsidP="00F34AF0">
            <w:r>
              <w:t>Muutokset 29.1.2009 Lab Sig:in käsittelyn jälkeen:</w:t>
            </w:r>
          </w:p>
          <w:p w14:paraId="4A1BE48A" w14:textId="77777777" w:rsidR="00E73609" w:rsidRDefault="00E73609" w:rsidP="00F34AF0"/>
          <w:p w14:paraId="4A1BE48B" w14:textId="77777777" w:rsidR="00E73609" w:rsidRDefault="00E73609" w:rsidP="00F34AF0">
            <w:r>
              <w:t>Lisätty pyytäjän huomautus, muutettu tilaajan näytenumeron, tarranumeron ja tuottajan tunnistenumeron paikka. Lisätty pyynnölle ja vastaukselle yksikäsitteinen id.</w:t>
            </w:r>
          </w:p>
          <w:p w14:paraId="4A1BE48C" w14:textId="77777777" w:rsidR="00E73609" w:rsidRDefault="00E73609" w:rsidP="00F34AF0">
            <w:r>
              <w:t>Siirretty vastaukseen liittyvät pyynnöt hoidon suunnitteluvaiheen alle. Poistettu Observationista author ja siirretty vastauksessa tuottajan tyyppi omaan rakenteeseensa. Lisätty pyyntöön suunnitellun näytteenottoajan teksti. Lisätty yhteenvetotaulukko pyynnön tiedoista. Muutettu sanallisen vastauksen paikka. Muutettu löydöksen ja antibiootin numerointia. Lisätty säteilyannos.</w:t>
            </w:r>
          </w:p>
        </w:tc>
      </w:tr>
      <w:tr w:rsidR="00E73609" w14:paraId="4A1BE492" w14:textId="77777777" w:rsidTr="00B11285">
        <w:tc>
          <w:tcPr>
            <w:tcW w:w="846" w:type="dxa"/>
          </w:tcPr>
          <w:p w14:paraId="4A1BE48E" w14:textId="77777777" w:rsidR="00E73609" w:rsidRDefault="00E73609" w:rsidP="00F34AF0">
            <w:r>
              <w:t>3.5</w:t>
            </w:r>
          </w:p>
        </w:tc>
        <w:tc>
          <w:tcPr>
            <w:tcW w:w="1134" w:type="dxa"/>
          </w:tcPr>
          <w:p w14:paraId="4A1BE48F" w14:textId="77777777" w:rsidR="00E73609" w:rsidRDefault="00E73609" w:rsidP="00F34AF0">
            <w:r>
              <w:t>25.2</w:t>
            </w:r>
          </w:p>
        </w:tc>
        <w:tc>
          <w:tcPr>
            <w:tcW w:w="1559" w:type="dxa"/>
          </w:tcPr>
          <w:p w14:paraId="4A1BE490" w14:textId="77777777" w:rsidR="00E73609" w:rsidRDefault="00E73609" w:rsidP="00F34AF0">
            <w:r>
              <w:t>Timo Tarhonen</w:t>
            </w:r>
          </w:p>
        </w:tc>
        <w:tc>
          <w:tcPr>
            <w:tcW w:w="6634" w:type="dxa"/>
          </w:tcPr>
          <w:p w14:paraId="4A1BE491" w14:textId="77777777" w:rsidR="00E73609" w:rsidRDefault="00E73609" w:rsidP="00F34AF0">
            <w:r>
              <w:t>Muutettu Mikrobiologian rakenne 13.3 SIG-käsittelyn jälkeen. Ottokohta ja ottotapa vain sanalliseksi. Tehty mekanismi, jolla paketit ja rakenteiset tutkimukset puretaan päätasolle.</w:t>
            </w:r>
          </w:p>
        </w:tc>
      </w:tr>
      <w:tr w:rsidR="00E73609" w14:paraId="4A1BE497" w14:textId="77777777" w:rsidTr="00B11285">
        <w:tc>
          <w:tcPr>
            <w:tcW w:w="846" w:type="dxa"/>
          </w:tcPr>
          <w:p w14:paraId="4A1BE493" w14:textId="77777777" w:rsidR="00E73609" w:rsidRDefault="00E73609" w:rsidP="00F34AF0">
            <w:r>
              <w:t>3.52</w:t>
            </w:r>
          </w:p>
        </w:tc>
        <w:tc>
          <w:tcPr>
            <w:tcW w:w="1134" w:type="dxa"/>
          </w:tcPr>
          <w:p w14:paraId="4A1BE494" w14:textId="77777777" w:rsidR="00E73609" w:rsidRDefault="00E73609" w:rsidP="00F34AF0">
            <w:r>
              <w:t>26.2</w:t>
            </w:r>
          </w:p>
        </w:tc>
        <w:tc>
          <w:tcPr>
            <w:tcW w:w="1559" w:type="dxa"/>
          </w:tcPr>
          <w:p w14:paraId="4A1BE495" w14:textId="77777777" w:rsidR="00E73609" w:rsidRDefault="00E73609" w:rsidP="00F34AF0">
            <w:r>
              <w:t>Antero Ensio</w:t>
            </w:r>
          </w:p>
        </w:tc>
        <w:tc>
          <w:tcPr>
            <w:tcW w:w="6634" w:type="dxa"/>
          </w:tcPr>
          <w:p w14:paraId="4A1BE496" w14:textId="77777777" w:rsidR="00E73609" w:rsidRDefault="00E73609" w:rsidP="00F34AF0">
            <w:r>
              <w:t>Lisätty näyttömuoto</w:t>
            </w:r>
          </w:p>
        </w:tc>
      </w:tr>
      <w:tr w:rsidR="00E73609" w14:paraId="4A1BE49C" w14:textId="77777777" w:rsidTr="00B11285">
        <w:tc>
          <w:tcPr>
            <w:tcW w:w="846" w:type="dxa"/>
          </w:tcPr>
          <w:p w14:paraId="4A1BE498" w14:textId="77777777" w:rsidR="00E73609" w:rsidRDefault="00E73609" w:rsidP="00F34AF0">
            <w:r>
              <w:t>3.53</w:t>
            </w:r>
          </w:p>
        </w:tc>
        <w:tc>
          <w:tcPr>
            <w:tcW w:w="1134" w:type="dxa"/>
          </w:tcPr>
          <w:p w14:paraId="4A1BE499" w14:textId="77777777" w:rsidR="00E73609" w:rsidRDefault="00E73609" w:rsidP="00F34AF0">
            <w:r>
              <w:t>30.3</w:t>
            </w:r>
          </w:p>
        </w:tc>
        <w:tc>
          <w:tcPr>
            <w:tcW w:w="1559" w:type="dxa"/>
          </w:tcPr>
          <w:p w14:paraId="4A1BE49A" w14:textId="77777777" w:rsidR="00E73609" w:rsidRDefault="00E73609" w:rsidP="00F34AF0">
            <w:r>
              <w:t>Timo Tarhonen</w:t>
            </w:r>
          </w:p>
        </w:tc>
        <w:tc>
          <w:tcPr>
            <w:tcW w:w="6634" w:type="dxa"/>
          </w:tcPr>
          <w:p w14:paraId="4A1BE49B" w14:textId="77777777" w:rsidR="00E73609" w:rsidRDefault="00E73609" w:rsidP="00F34AF0">
            <w:r>
              <w:t>Tehty täsmennyksiä teksteihin. Lisätty author takaisin observationiin. Siirretty aika, paikka, tekijä hoitoprosessin vaihetasolta näkymätasolle.</w:t>
            </w:r>
          </w:p>
        </w:tc>
      </w:tr>
      <w:tr w:rsidR="00E73609" w14:paraId="4A1BE4A1" w14:textId="77777777" w:rsidTr="00B11285">
        <w:tc>
          <w:tcPr>
            <w:tcW w:w="846" w:type="dxa"/>
          </w:tcPr>
          <w:p w14:paraId="4A1BE49D" w14:textId="77777777" w:rsidR="00E73609" w:rsidRDefault="00E73609" w:rsidP="00F34AF0">
            <w:r>
              <w:t>3.6</w:t>
            </w:r>
          </w:p>
        </w:tc>
        <w:tc>
          <w:tcPr>
            <w:tcW w:w="1134" w:type="dxa"/>
          </w:tcPr>
          <w:p w14:paraId="4A1BE49E" w14:textId="77777777" w:rsidR="00E73609" w:rsidRDefault="00E73609" w:rsidP="00F34AF0">
            <w:r>
              <w:t>x.5</w:t>
            </w:r>
          </w:p>
        </w:tc>
        <w:tc>
          <w:tcPr>
            <w:tcW w:w="1559" w:type="dxa"/>
          </w:tcPr>
          <w:p w14:paraId="4A1BE49F" w14:textId="77777777" w:rsidR="00E73609" w:rsidRDefault="00E73609" w:rsidP="00F34AF0">
            <w:r>
              <w:t>Timo Tarhonen</w:t>
            </w:r>
          </w:p>
        </w:tc>
        <w:tc>
          <w:tcPr>
            <w:tcW w:w="6634" w:type="dxa"/>
          </w:tcPr>
          <w:p w14:paraId="4A1BE4A0" w14:textId="77777777" w:rsidR="00E73609" w:rsidRDefault="00E73609" w:rsidP="00F34AF0">
            <w:r>
              <w:t>Kommenttikierroksen perusteella tehty versio.</w:t>
            </w:r>
          </w:p>
        </w:tc>
      </w:tr>
      <w:tr w:rsidR="00E73609" w14:paraId="4A1BE4A6" w14:textId="77777777" w:rsidTr="00B11285">
        <w:tc>
          <w:tcPr>
            <w:tcW w:w="846" w:type="dxa"/>
          </w:tcPr>
          <w:p w14:paraId="4A1BE4A2" w14:textId="77777777" w:rsidR="00E73609" w:rsidRDefault="00E73609" w:rsidP="00F34AF0">
            <w:r>
              <w:t>3.7</w:t>
            </w:r>
          </w:p>
        </w:tc>
        <w:tc>
          <w:tcPr>
            <w:tcW w:w="1134" w:type="dxa"/>
          </w:tcPr>
          <w:p w14:paraId="4A1BE4A3" w14:textId="77777777" w:rsidR="00E73609" w:rsidRDefault="00E73609" w:rsidP="00F34AF0">
            <w:r>
              <w:t>10.6</w:t>
            </w:r>
          </w:p>
        </w:tc>
        <w:tc>
          <w:tcPr>
            <w:tcW w:w="1559" w:type="dxa"/>
          </w:tcPr>
          <w:p w14:paraId="4A1BE4A4" w14:textId="77777777" w:rsidR="00E73609" w:rsidRDefault="00E73609" w:rsidP="00F34AF0">
            <w:r>
              <w:t>Timo Tarhonen, Esko Eloranta, Antero Ensio</w:t>
            </w:r>
          </w:p>
        </w:tc>
        <w:tc>
          <w:tcPr>
            <w:tcW w:w="6634" w:type="dxa"/>
          </w:tcPr>
          <w:p w14:paraId="4A1BE4A5" w14:textId="77777777" w:rsidR="00E73609" w:rsidRDefault="00E73609" w:rsidP="00F34AF0">
            <w:r>
              <w:t>Äänestysversio, jossa 8.6 TC päätökset.</w:t>
            </w:r>
          </w:p>
        </w:tc>
      </w:tr>
      <w:tr w:rsidR="000A2A94" w14:paraId="4A1BE4AB" w14:textId="77777777" w:rsidTr="00B11285">
        <w:tc>
          <w:tcPr>
            <w:tcW w:w="846" w:type="dxa"/>
          </w:tcPr>
          <w:p w14:paraId="4A1BE4A7" w14:textId="77777777" w:rsidR="000A2A94" w:rsidRDefault="000A2A94" w:rsidP="00F34AF0">
            <w:r>
              <w:lastRenderedPageBreak/>
              <w:t xml:space="preserve">3.8 </w:t>
            </w:r>
          </w:p>
        </w:tc>
        <w:tc>
          <w:tcPr>
            <w:tcW w:w="1134" w:type="dxa"/>
          </w:tcPr>
          <w:p w14:paraId="4A1BE4A8" w14:textId="77777777" w:rsidR="000A2A94" w:rsidRDefault="000A2A94" w:rsidP="00F34AF0">
            <w:r>
              <w:t>19.8.2009</w:t>
            </w:r>
          </w:p>
        </w:tc>
        <w:tc>
          <w:tcPr>
            <w:tcW w:w="1559" w:type="dxa"/>
          </w:tcPr>
          <w:p w14:paraId="4A1BE4A9" w14:textId="77777777" w:rsidR="000A2A94" w:rsidRDefault="000A2A94" w:rsidP="00F34AF0">
            <w:r>
              <w:t>Timo Tarhonen</w:t>
            </w:r>
          </w:p>
        </w:tc>
        <w:tc>
          <w:tcPr>
            <w:tcW w:w="6634" w:type="dxa"/>
          </w:tcPr>
          <w:p w14:paraId="4A1BE4AA" w14:textId="77777777" w:rsidR="000A2A94" w:rsidRDefault="000A2A94" w:rsidP="00F34AF0">
            <w:r>
              <w:t>Kesän 2009 äänestyskierroksen aiheuttamat muutokset.</w:t>
            </w:r>
          </w:p>
        </w:tc>
      </w:tr>
      <w:tr w:rsidR="000D79BC" w14:paraId="4A1BE4B0" w14:textId="77777777" w:rsidTr="00B11285">
        <w:tc>
          <w:tcPr>
            <w:tcW w:w="846" w:type="dxa"/>
          </w:tcPr>
          <w:p w14:paraId="4A1BE4AC" w14:textId="77777777" w:rsidR="000D79BC" w:rsidRDefault="000D79BC" w:rsidP="00F34AF0">
            <w:r>
              <w:t>3.9</w:t>
            </w:r>
          </w:p>
        </w:tc>
        <w:tc>
          <w:tcPr>
            <w:tcW w:w="1134" w:type="dxa"/>
          </w:tcPr>
          <w:p w14:paraId="4A1BE4AD" w14:textId="77777777" w:rsidR="000D79BC" w:rsidRDefault="000D79BC" w:rsidP="00F34AF0">
            <w:r>
              <w:t>15.9.2009</w:t>
            </w:r>
          </w:p>
        </w:tc>
        <w:tc>
          <w:tcPr>
            <w:tcW w:w="1559" w:type="dxa"/>
          </w:tcPr>
          <w:p w14:paraId="4A1BE4AE" w14:textId="77777777" w:rsidR="000D79BC" w:rsidRDefault="000D79BC" w:rsidP="00F34AF0">
            <w:r>
              <w:t>Timo Tarhonen</w:t>
            </w:r>
          </w:p>
        </w:tc>
        <w:tc>
          <w:tcPr>
            <w:tcW w:w="6634" w:type="dxa"/>
          </w:tcPr>
          <w:p w14:paraId="4A1BE4AF" w14:textId="77777777" w:rsidR="000D79BC" w:rsidRDefault="000D79BC" w:rsidP="00F34AF0">
            <w:r>
              <w:t>Annettu OID ja lisätty hyväksymismerkintä.</w:t>
            </w:r>
          </w:p>
        </w:tc>
      </w:tr>
      <w:tr w:rsidR="00C1592B" w14:paraId="4A1BE4BF" w14:textId="77777777" w:rsidTr="00B11285">
        <w:tc>
          <w:tcPr>
            <w:tcW w:w="846" w:type="dxa"/>
          </w:tcPr>
          <w:p w14:paraId="4A1BE4B1" w14:textId="77777777" w:rsidR="00C1592B" w:rsidRDefault="00C1592B" w:rsidP="00F34AF0">
            <w:r>
              <w:t>4.0</w:t>
            </w:r>
          </w:p>
        </w:tc>
        <w:tc>
          <w:tcPr>
            <w:tcW w:w="1134" w:type="dxa"/>
          </w:tcPr>
          <w:p w14:paraId="4A1BE4B2" w14:textId="77777777" w:rsidR="00C1592B" w:rsidRDefault="00C1592B" w:rsidP="00F34AF0">
            <w:r>
              <w:t>x.</w:t>
            </w:r>
            <w:r w:rsidR="005D51B9">
              <w:t>11</w:t>
            </w:r>
            <w:r>
              <w:t>.2013</w:t>
            </w:r>
          </w:p>
        </w:tc>
        <w:tc>
          <w:tcPr>
            <w:tcW w:w="1559" w:type="dxa"/>
          </w:tcPr>
          <w:p w14:paraId="4A1BE4B3" w14:textId="77777777" w:rsidR="00C1592B" w:rsidRDefault="00C1592B" w:rsidP="00F34AF0">
            <w:r>
              <w:t xml:space="preserve">S&amp;P </w:t>
            </w:r>
          </w:p>
        </w:tc>
        <w:tc>
          <w:tcPr>
            <w:tcW w:w="6634" w:type="dxa"/>
          </w:tcPr>
          <w:p w14:paraId="4A1BE4B4" w14:textId="77777777" w:rsidR="006E1976" w:rsidRDefault="00C1592B" w:rsidP="00F34AF0">
            <w:r>
              <w:t xml:space="preserve">Uudet </w:t>
            </w:r>
            <w:r w:rsidR="00332907">
              <w:t xml:space="preserve">eArkiston </w:t>
            </w:r>
            <w:r>
              <w:t>2016 tietosisällöt lisätty, päivitetty seuraavat</w:t>
            </w:r>
            <w:r w:rsidR="006E1976">
              <w:t>:</w:t>
            </w:r>
          </w:p>
          <w:p w14:paraId="4A1BE4B5" w14:textId="77777777" w:rsidR="00FF0C41" w:rsidRDefault="00FF0C41" w:rsidP="00F34AF0">
            <w:pPr>
              <w:numPr>
                <w:ilvl w:val="0"/>
                <w:numId w:val="22"/>
              </w:numPr>
            </w:pPr>
            <w:r>
              <w:t>lisätty kuva asiakirjan yleisrakenteesta ja päivitetty esimerkkipätkiä ja ohjeistustekstejä määrittelyssä</w:t>
            </w:r>
            <w:r w:rsidR="005D51B9">
              <w:t>. Lisätty esimerkkipätkät ko. kohtien ohjeistuksien perään ja otettu kokonainen xml-esimerkki pois (määrittelyn liitteenä löytyy)</w:t>
            </w:r>
          </w:p>
          <w:p w14:paraId="4A1BE4B6" w14:textId="77777777" w:rsidR="00FF0C41" w:rsidRDefault="00332907" w:rsidP="00F34AF0">
            <w:pPr>
              <w:numPr>
                <w:ilvl w:val="0"/>
                <w:numId w:val="22"/>
              </w:numPr>
            </w:pPr>
            <w:r>
              <w:t>uusi templateI</w:t>
            </w:r>
            <w:r w:rsidR="00FF0C41">
              <w:t xml:space="preserve">d </w:t>
            </w:r>
            <w:r w:rsidRPr="00FC42EC">
              <w:t>1.2.246.537.6.12.999.2003</w:t>
            </w:r>
            <w:r w:rsidR="00FF0C41">
              <w:t>.21 laboratoriotutkimuksille</w:t>
            </w:r>
          </w:p>
          <w:p w14:paraId="4A1BE4B7" w14:textId="77777777" w:rsidR="00FF0C41" w:rsidRDefault="00FF0C41" w:rsidP="00F34AF0">
            <w:pPr>
              <w:numPr>
                <w:ilvl w:val="0"/>
                <w:numId w:val="22"/>
              </w:numPr>
            </w:pPr>
            <w:r>
              <w:t>muutettu suunnitellun näytteenotto</w:t>
            </w:r>
            <w:r w:rsidR="005D51B9">
              <w:t>a</w:t>
            </w:r>
            <w:r>
              <w:t>jan ja pyyntöajan esittämistä</w:t>
            </w:r>
          </w:p>
          <w:p w14:paraId="4A1BE4B8" w14:textId="77777777" w:rsidR="00332907" w:rsidRDefault="00332907" w:rsidP="00F34AF0">
            <w:pPr>
              <w:numPr>
                <w:ilvl w:val="0"/>
                <w:numId w:val="22"/>
              </w:numPr>
            </w:pPr>
            <w:r>
              <w:t>muutettu Tiedon lähde esittäminen</w:t>
            </w:r>
          </w:p>
          <w:p w14:paraId="4A1BE4B9" w14:textId="77777777" w:rsidR="00FF0C41" w:rsidRDefault="00FF0C41" w:rsidP="00F34AF0">
            <w:pPr>
              <w:numPr>
                <w:ilvl w:val="0"/>
                <w:numId w:val="22"/>
              </w:numPr>
            </w:pPr>
            <w:r>
              <w:t xml:space="preserve">lisätty </w:t>
            </w:r>
            <w:r w:rsidR="005D51B9">
              <w:t>tutkimuksen tekotapa</w:t>
            </w:r>
          </w:p>
          <w:p w14:paraId="4A1BE4BA" w14:textId="77777777" w:rsidR="005D51B9" w:rsidRDefault="005D51B9" w:rsidP="00F34AF0">
            <w:pPr>
              <w:numPr>
                <w:ilvl w:val="0"/>
                <w:numId w:val="22"/>
              </w:numPr>
            </w:pPr>
            <w:r>
              <w:t>lisätty tutkimustuloksen normaaliarvon tekstimuotoinen kuvaus</w:t>
            </w:r>
          </w:p>
          <w:p w14:paraId="4A1BE4BB" w14:textId="77777777" w:rsidR="005D51B9" w:rsidRDefault="00332907" w:rsidP="005D51B9">
            <w:pPr>
              <w:numPr>
                <w:ilvl w:val="0"/>
                <w:numId w:val="22"/>
              </w:numPr>
            </w:pPr>
            <w:r>
              <w:t>muutettu</w:t>
            </w:r>
            <w:r w:rsidR="005D51B9">
              <w:t xml:space="preserve"> tutkimustuloksen </w:t>
            </w:r>
            <w:r>
              <w:t>perusteella tehdyn diagnoosin rakennetta</w:t>
            </w:r>
          </w:p>
          <w:p w14:paraId="4A1BE4BC" w14:textId="77777777" w:rsidR="00332907" w:rsidRDefault="00332907" w:rsidP="005D51B9">
            <w:pPr>
              <w:numPr>
                <w:ilvl w:val="0"/>
                <w:numId w:val="22"/>
              </w:numPr>
            </w:pPr>
            <w:r>
              <w:t>tarkennettu viittauksia ulkoisiin asiakirjoihin</w:t>
            </w:r>
          </w:p>
          <w:p w14:paraId="4A1BE4BD" w14:textId="77777777" w:rsidR="00EF3BE2" w:rsidRDefault="005D51B9" w:rsidP="00F34AF0">
            <w:pPr>
              <w:numPr>
                <w:ilvl w:val="0"/>
                <w:numId w:val="22"/>
              </w:numPr>
            </w:pPr>
            <w:r>
              <w:t>päivitetty luokitusten nimiä ja versioita tarvittavin osin</w:t>
            </w:r>
          </w:p>
          <w:p w14:paraId="4A1BE4BE" w14:textId="77777777" w:rsidR="00C1592B" w:rsidRDefault="005D51B9" w:rsidP="003C345B">
            <w:pPr>
              <w:numPr>
                <w:ilvl w:val="0"/>
                <w:numId w:val="22"/>
              </w:numPr>
            </w:pPr>
            <w:r>
              <w:t>lisätty rakenteista näyttömuotoon tekstejä ja viittauksia</w:t>
            </w:r>
          </w:p>
        </w:tc>
      </w:tr>
      <w:tr w:rsidR="001813BB" w14:paraId="4A1BE4C9" w14:textId="77777777" w:rsidTr="00B11285">
        <w:tc>
          <w:tcPr>
            <w:tcW w:w="846" w:type="dxa"/>
          </w:tcPr>
          <w:p w14:paraId="4A1BE4C0" w14:textId="77777777" w:rsidR="001813BB" w:rsidRDefault="001813BB" w:rsidP="003D5A91">
            <w:r>
              <w:t>4.0</w:t>
            </w:r>
          </w:p>
        </w:tc>
        <w:tc>
          <w:tcPr>
            <w:tcW w:w="1134" w:type="dxa"/>
          </w:tcPr>
          <w:p w14:paraId="4A1BE4C1" w14:textId="77777777" w:rsidR="001813BB" w:rsidRDefault="001813BB" w:rsidP="003D5A91">
            <w:r>
              <w:t>12.12.2013</w:t>
            </w:r>
          </w:p>
        </w:tc>
        <w:tc>
          <w:tcPr>
            <w:tcW w:w="1559" w:type="dxa"/>
          </w:tcPr>
          <w:p w14:paraId="4A1BE4C2" w14:textId="77777777" w:rsidR="001813BB" w:rsidRDefault="001813BB" w:rsidP="003D5A91">
            <w:r>
              <w:t>S&amp;P</w:t>
            </w:r>
          </w:p>
        </w:tc>
        <w:tc>
          <w:tcPr>
            <w:tcW w:w="6634" w:type="dxa"/>
          </w:tcPr>
          <w:p w14:paraId="4A1BE4C3" w14:textId="77777777" w:rsidR="001813BB" w:rsidRDefault="001813BB" w:rsidP="003D5A91">
            <w:r>
              <w:t>TC käsittelyn pohjalta seuraavat tarkennukset:</w:t>
            </w:r>
          </w:p>
          <w:p w14:paraId="4A1BE4C4" w14:textId="77777777" w:rsidR="001813BB" w:rsidRDefault="001813BB" w:rsidP="00F34AF0">
            <w:pPr>
              <w:numPr>
                <w:ilvl w:val="0"/>
                <w:numId w:val="23"/>
              </w:numPr>
            </w:pPr>
            <w:r>
              <w:t>lisätty määrittelyn oid ja päiväys</w:t>
            </w:r>
          </w:p>
          <w:p w14:paraId="4A1BE4C5" w14:textId="77777777" w:rsidR="001813BB" w:rsidRDefault="001813BB" w:rsidP="00F34AF0">
            <w:pPr>
              <w:numPr>
                <w:ilvl w:val="0"/>
                <w:numId w:val="23"/>
              </w:numPr>
            </w:pPr>
            <w:r>
              <w:t xml:space="preserve">lisätty </w:t>
            </w:r>
            <w:proofErr w:type="gramStart"/>
            <w:r>
              <w:t>entry.templateId</w:t>
            </w:r>
            <w:proofErr w:type="gramEnd"/>
            <w:r>
              <w:t xml:space="preserve"> kertomaan, minkä määrittelyversion mukaisesti entry on toteutettu. Etenkin koosteilla hyödynnettävä tieto.</w:t>
            </w:r>
          </w:p>
          <w:p w14:paraId="4A1BE4C6" w14:textId="77777777" w:rsidR="001D0901" w:rsidRDefault="001D0901" w:rsidP="00F34AF0">
            <w:pPr>
              <w:numPr>
                <w:ilvl w:val="0"/>
                <w:numId w:val="23"/>
              </w:numPr>
            </w:pPr>
            <w:r>
              <w:t>Luku 3.6 stilisointia</w:t>
            </w:r>
          </w:p>
          <w:p w14:paraId="4A1BE4C7" w14:textId="77777777" w:rsidR="001D0901" w:rsidRDefault="001D0901" w:rsidP="00F34AF0">
            <w:pPr>
              <w:numPr>
                <w:ilvl w:val="0"/>
                <w:numId w:val="23"/>
              </w:numPr>
            </w:pPr>
            <w:r>
              <w:t>Korvattu termi ”tuloksen patoloogisuus” termillä ”tuloksen poikkeavuus”</w:t>
            </w:r>
          </w:p>
          <w:p w14:paraId="4A1BE4C8" w14:textId="77777777" w:rsidR="00A800E2" w:rsidRDefault="00A800E2" w:rsidP="00F34AF0">
            <w:pPr>
              <w:numPr>
                <w:ilvl w:val="0"/>
                <w:numId w:val="23"/>
              </w:numPr>
            </w:pPr>
            <w:r>
              <w:t>Tarkennettyu nullFlavoreitten käyttöä merkintätason author:ssa</w:t>
            </w:r>
          </w:p>
        </w:tc>
      </w:tr>
      <w:tr w:rsidR="00000A0E" w14:paraId="4A1BE4CE" w14:textId="77777777" w:rsidTr="00B11285">
        <w:tc>
          <w:tcPr>
            <w:tcW w:w="846" w:type="dxa"/>
          </w:tcPr>
          <w:p w14:paraId="4A1BE4CA" w14:textId="77777777" w:rsidR="00000A0E" w:rsidRDefault="00000A0E" w:rsidP="003D5A91">
            <w:r>
              <w:t>4.01</w:t>
            </w:r>
          </w:p>
        </w:tc>
        <w:tc>
          <w:tcPr>
            <w:tcW w:w="1134" w:type="dxa"/>
          </w:tcPr>
          <w:p w14:paraId="4A1BE4CB" w14:textId="77777777" w:rsidR="00000A0E" w:rsidRDefault="00000A0E" w:rsidP="003D5A91">
            <w:r>
              <w:t>x.5.2014</w:t>
            </w:r>
          </w:p>
        </w:tc>
        <w:tc>
          <w:tcPr>
            <w:tcW w:w="1559" w:type="dxa"/>
          </w:tcPr>
          <w:p w14:paraId="4A1BE4CC" w14:textId="77777777" w:rsidR="00000A0E" w:rsidRDefault="00000A0E" w:rsidP="003D5A91">
            <w:r>
              <w:t>S&amp;P</w:t>
            </w:r>
          </w:p>
        </w:tc>
        <w:tc>
          <w:tcPr>
            <w:tcW w:w="6634" w:type="dxa"/>
          </w:tcPr>
          <w:p w14:paraId="4A1BE4CD" w14:textId="77777777" w:rsidR="00000A0E" w:rsidRDefault="00E4679A" w:rsidP="003D5A91">
            <w:r>
              <w:t>Author tarkennus</w:t>
            </w:r>
          </w:p>
        </w:tc>
      </w:tr>
      <w:tr w:rsidR="00C70026" w14:paraId="4A1BE4DA" w14:textId="77777777" w:rsidTr="00B11285">
        <w:tc>
          <w:tcPr>
            <w:tcW w:w="846" w:type="dxa"/>
          </w:tcPr>
          <w:p w14:paraId="4A1BE4CF" w14:textId="77777777" w:rsidR="00C70026" w:rsidRDefault="00C70026" w:rsidP="003D5A91">
            <w:r>
              <w:t>4.10</w:t>
            </w:r>
          </w:p>
        </w:tc>
        <w:tc>
          <w:tcPr>
            <w:tcW w:w="1134" w:type="dxa"/>
          </w:tcPr>
          <w:p w14:paraId="4A1BE4D0" w14:textId="77777777" w:rsidR="00C70026" w:rsidRDefault="00C70026" w:rsidP="003D5A91">
            <w:r>
              <w:t>X.11.2014</w:t>
            </w:r>
          </w:p>
        </w:tc>
        <w:tc>
          <w:tcPr>
            <w:tcW w:w="1559" w:type="dxa"/>
          </w:tcPr>
          <w:p w14:paraId="4A1BE4D1" w14:textId="77777777" w:rsidR="00C70026" w:rsidRDefault="00C70026" w:rsidP="003D5A91">
            <w:r>
              <w:t>S&amp;P</w:t>
            </w:r>
          </w:p>
        </w:tc>
        <w:tc>
          <w:tcPr>
            <w:tcW w:w="6634" w:type="dxa"/>
          </w:tcPr>
          <w:p w14:paraId="4A1BE4D2" w14:textId="77777777" w:rsidR="00C70026" w:rsidRDefault="002F0CCF" w:rsidP="003D5A91">
            <w:r>
              <w:t>Potilastiedon arkiston 2016 tietosisältövaatimusten päivitys, keskeisimmät muutokset:</w:t>
            </w:r>
          </w:p>
          <w:p w14:paraId="4A1BE4D3" w14:textId="77777777" w:rsidR="002F0CCF" w:rsidRDefault="002F0CCF" w:rsidP="002F0CCF">
            <w:pPr>
              <w:numPr>
                <w:ilvl w:val="0"/>
                <w:numId w:val="24"/>
              </w:numPr>
            </w:pPr>
            <w:r>
              <w:t>THL tietosisältömääritysten laboratioriotutkimuspyynnön, laboratoriotutkimuksen ja lausunnon 2016 osalta päivitys</w:t>
            </w:r>
          </w:p>
          <w:p w14:paraId="4A1BE4D4" w14:textId="77777777" w:rsidR="002F0CCF" w:rsidRDefault="002F0CCF" w:rsidP="002F0CCF">
            <w:pPr>
              <w:numPr>
                <w:ilvl w:val="0"/>
                <w:numId w:val="24"/>
              </w:numPr>
            </w:pPr>
            <w:r>
              <w:t xml:space="preserve">tietojen tunnisteissa (esimerkiksi </w:t>
            </w:r>
            <w:proofErr w:type="gramStart"/>
            <w:r>
              <w:t>observation.code</w:t>
            </w:r>
            <w:proofErr w:type="gramEnd"/>
            <w:r>
              <w:t>:ssa) käytetään nyt vain LAB kenttäkoodistoa</w:t>
            </w:r>
          </w:p>
          <w:p w14:paraId="4A1BE4D5" w14:textId="77777777" w:rsidR="00DE02A7" w:rsidRDefault="00DE02A7" w:rsidP="002F0CCF">
            <w:pPr>
              <w:numPr>
                <w:ilvl w:val="0"/>
                <w:numId w:val="24"/>
              </w:numPr>
            </w:pPr>
            <w:r>
              <w:t>laboratioriotutkimuspyyntö- ja –lausunto entry:lle omat templateId:</w:t>
            </w:r>
            <w:r w:rsidR="003C345B">
              <w:t>t</w:t>
            </w:r>
          </w:p>
          <w:p w14:paraId="4A1BE4D6" w14:textId="77777777" w:rsidR="00DE02A7" w:rsidRDefault="00DE02A7" w:rsidP="00DE02A7">
            <w:pPr>
              <w:numPr>
                <w:ilvl w:val="0"/>
                <w:numId w:val="24"/>
              </w:numPr>
            </w:pPr>
            <w:r>
              <w:t>pyynnön osalta tietomalli muutettu vastaamaan HL7 v23 sanomaliikenteessä käytettyä: pyynnöstä tulee yksi merkintä, siellä yksi entry ja entry:n sisällä yleistiedot osio ja toistuvana pyydettyjen tutkimusten tiedot</w:t>
            </w:r>
          </w:p>
          <w:p w14:paraId="4A1BE4D7" w14:textId="77777777" w:rsidR="00DE02A7" w:rsidRDefault="00DE02A7" w:rsidP="00DE02A7">
            <w:pPr>
              <w:numPr>
                <w:ilvl w:val="0"/>
                <w:numId w:val="24"/>
              </w:numPr>
            </w:pPr>
            <w:r>
              <w:t>lausunto voi olla joko lausuntotyyppinen vastaus tai erillinen lausuntomerkintä</w:t>
            </w:r>
          </w:p>
          <w:p w14:paraId="4A1BE4D8" w14:textId="77777777" w:rsidR="00DE02A7" w:rsidRDefault="00DE02A7" w:rsidP="00DE02A7">
            <w:pPr>
              <w:numPr>
                <w:ilvl w:val="0"/>
                <w:numId w:val="24"/>
              </w:numPr>
            </w:pPr>
            <w:r>
              <w:t>tietosisältömäärittelyissä rakenteellisesti käsiteltäviksi määritellyt tekstitiedot (ST-tietotyyppiä) lisätty myös entry:n sisälle</w:t>
            </w:r>
          </w:p>
          <w:p w14:paraId="4A1BE4D9" w14:textId="77777777" w:rsidR="00A51031" w:rsidRDefault="00A51031" w:rsidP="00A51031">
            <w:pPr>
              <w:numPr>
                <w:ilvl w:val="0"/>
                <w:numId w:val="24"/>
              </w:numPr>
            </w:pPr>
            <w:r>
              <w:t xml:space="preserve">erillisestä tilausmerkinnän arkistoinnista luovuttiin (pyyntömerkintä kirjataan kertaalleen ja on Kanta kautta hyödynnettävissä) </w:t>
            </w:r>
          </w:p>
        </w:tc>
      </w:tr>
      <w:tr w:rsidR="00D40658" w14:paraId="4A1BE4E8" w14:textId="77777777" w:rsidTr="00B11285">
        <w:tc>
          <w:tcPr>
            <w:tcW w:w="846" w:type="dxa"/>
          </w:tcPr>
          <w:p w14:paraId="4A1BE4DB" w14:textId="77777777" w:rsidR="00D40658" w:rsidRDefault="00D40658" w:rsidP="003D5A91">
            <w:r>
              <w:t>4.10</w:t>
            </w:r>
          </w:p>
        </w:tc>
        <w:tc>
          <w:tcPr>
            <w:tcW w:w="1134" w:type="dxa"/>
          </w:tcPr>
          <w:p w14:paraId="4A1BE4DC" w14:textId="77777777" w:rsidR="00D40658" w:rsidRDefault="006B5E9D" w:rsidP="003D5A91">
            <w:r>
              <w:t>4</w:t>
            </w:r>
            <w:r w:rsidR="00D40658">
              <w:t>.2.2015</w:t>
            </w:r>
          </w:p>
        </w:tc>
        <w:tc>
          <w:tcPr>
            <w:tcW w:w="1559" w:type="dxa"/>
          </w:tcPr>
          <w:p w14:paraId="4A1BE4DD" w14:textId="77777777" w:rsidR="00D40658" w:rsidRDefault="00D40658" w:rsidP="003D5A91">
            <w:r>
              <w:t>S&amp;P</w:t>
            </w:r>
          </w:p>
        </w:tc>
        <w:tc>
          <w:tcPr>
            <w:tcW w:w="6634" w:type="dxa"/>
          </w:tcPr>
          <w:p w14:paraId="4A1BE4DE" w14:textId="77777777" w:rsidR="00D40658" w:rsidRDefault="00D40658" w:rsidP="003D5A91">
            <w:r>
              <w:t>Lausuntokierroksen kommenttien ja tarkentuneiden THL tietosisältömäärittelyiden pohjalta seuraavat muutokset:</w:t>
            </w:r>
          </w:p>
          <w:p w14:paraId="4A1BE4DF" w14:textId="77777777" w:rsidR="00D40658" w:rsidRDefault="00D40658" w:rsidP="00D40658">
            <w:pPr>
              <w:numPr>
                <w:ilvl w:val="0"/>
                <w:numId w:val="26"/>
              </w:numPr>
            </w:pPr>
            <w:r>
              <w:t>otsikkotason title muutettu näkymäkoodiston mukaiseksi</w:t>
            </w:r>
          </w:p>
          <w:p w14:paraId="4A1BE4E0" w14:textId="77777777" w:rsidR="00C15450" w:rsidRDefault="00C15450" w:rsidP="00D40658">
            <w:pPr>
              <w:numPr>
                <w:ilvl w:val="0"/>
                <w:numId w:val="26"/>
              </w:numPr>
            </w:pPr>
            <w:r>
              <w:t>käytetty systemaattisesti näkymäkoodiston pitkää nimeä (laboratorio)</w:t>
            </w:r>
          </w:p>
          <w:p w14:paraId="4A1BE4E1" w14:textId="77777777" w:rsidR="00C15450" w:rsidRDefault="00C15450" w:rsidP="00D40658">
            <w:pPr>
              <w:numPr>
                <w:ilvl w:val="0"/>
                <w:numId w:val="26"/>
              </w:numPr>
            </w:pPr>
            <w:r>
              <w:t xml:space="preserve">lisätty </w:t>
            </w:r>
            <w:proofErr w:type="gramStart"/>
            <w:r>
              <w:t>entry:jen</w:t>
            </w:r>
            <w:proofErr w:type="gramEnd"/>
            <w:r>
              <w:t xml:space="preserve"> rakenteen yleiskuvaukset</w:t>
            </w:r>
          </w:p>
          <w:p w14:paraId="4A1BE4E2" w14:textId="77777777" w:rsidR="00AA4890" w:rsidRDefault="00AA4890" w:rsidP="00AA4890">
            <w:pPr>
              <w:numPr>
                <w:ilvl w:val="0"/>
                <w:numId w:val="26"/>
              </w:numPr>
            </w:pPr>
            <w:r w:rsidRPr="00AA4890">
              <w:t xml:space="preserve">Lisätty templateId:t </w:t>
            </w:r>
            <w:proofErr w:type="gramStart"/>
            <w:r w:rsidRPr="00AA4890">
              <w:t>component.observation</w:t>
            </w:r>
            <w:proofErr w:type="gramEnd"/>
            <w:r w:rsidRPr="00AA4890">
              <w:t xml:space="preserve"> rakenteille</w:t>
            </w:r>
            <w:r>
              <w:t xml:space="preserve"> pyynnöllä</w:t>
            </w:r>
          </w:p>
          <w:p w14:paraId="4A1BE4E3" w14:textId="77777777" w:rsidR="001608E4" w:rsidRDefault="001608E4" w:rsidP="00AA4890">
            <w:pPr>
              <w:numPr>
                <w:ilvl w:val="0"/>
                <w:numId w:val="26"/>
              </w:numPr>
            </w:pPr>
            <w:r>
              <w:t>lisätty laboratoriotutkimukset lukuun pyydetyn laboratoriotutkimuksen tunniste ja laboratoriossa vastauksen yhteydessä tehdyn lausunnon rakenteet</w:t>
            </w:r>
          </w:p>
          <w:p w14:paraId="4A1BE4E4" w14:textId="77777777" w:rsidR="008C0D8E" w:rsidRDefault="008C0D8E" w:rsidP="00AA4890">
            <w:pPr>
              <w:numPr>
                <w:ilvl w:val="0"/>
                <w:numId w:val="26"/>
              </w:numPr>
            </w:pPr>
            <w:r>
              <w:t>muutettu laboratoriossa tuloksen yhteydessä tehdyn lausunnon rakennetta toistumavaatimuksen takia</w:t>
            </w:r>
          </w:p>
          <w:p w14:paraId="4A1BE4E5" w14:textId="77777777" w:rsidR="008C0D8E" w:rsidRDefault="008C0D8E" w:rsidP="00AA4890">
            <w:pPr>
              <w:numPr>
                <w:ilvl w:val="0"/>
                <w:numId w:val="26"/>
              </w:numPr>
            </w:pPr>
            <w:r>
              <w:lastRenderedPageBreak/>
              <w:t xml:space="preserve">korjattu tuloksen valmistumisajan kenttäkoodi aikanaan määrittelyssä allokoiduksi (13) </w:t>
            </w:r>
          </w:p>
          <w:p w14:paraId="4A1BE4E6" w14:textId="77777777" w:rsidR="00D12548" w:rsidRDefault="00D12548" w:rsidP="00AA4890">
            <w:pPr>
              <w:numPr>
                <w:ilvl w:val="0"/>
                <w:numId w:val="26"/>
              </w:numPr>
            </w:pPr>
            <w:r>
              <w:t>tarkennettu merkintöjen välisiä viittauksia</w:t>
            </w:r>
          </w:p>
          <w:p w14:paraId="4A1BE4E7" w14:textId="77777777" w:rsidR="008C0D8E" w:rsidRDefault="008C0D8E" w:rsidP="008C0D8E">
            <w:pPr>
              <w:numPr>
                <w:ilvl w:val="0"/>
                <w:numId w:val="26"/>
              </w:numPr>
            </w:pPr>
            <w:r>
              <w:t>tehty kommenttien pohjalta tarkennuksia tekstiin</w:t>
            </w:r>
          </w:p>
        </w:tc>
      </w:tr>
      <w:tr w:rsidR="005B11C8" w14:paraId="4A1BE4F1" w14:textId="77777777" w:rsidTr="00B11285">
        <w:tc>
          <w:tcPr>
            <w:tcW w:w="846" w:type="dxa"/>
          </w:tcPr>
          <w:p w14:paraId="4A1BE4E9" w14:textId="77777777" w:rsidR="005B11C8" w:rsidRDefault="005B11C8" w:rsidP="003D5A91"/>
        </w:tc>
        <w:tc>
          <w:tcPr>
            <w:tcW w:w="1134" w:type="dxa"/>
          </w:tcPr>
          <w:p w14:paraId="4A1BE4EA" w14:textId="77777777" w:rsidR="005B11C8" w:rsidRDefault="005B11C8" w:rsidP="00E551B3">
            <w:r>
              <w:t>x.</w:t>
            </w:r>
            <w:r w:rsidR="00E551B3">
              <w:t>5</w:t>
            </w:r>
            <w:r>
              <w:t>.2015</w:t>
            </w:r>
          </w:p>
        </w:tc>
        <w:tc>
          <w:tcPr>
            <w:tcW w:w="1559" w:type="dxa"/>
          </w:tcPr>
          <w:p w14:paraId="4A1BE4EB" w14:textId="77777777" w:rsidR="005B11C8" w:rsidRDefault="005B11C8" w:rsidP="003D5A91">
            <w:r>
              <w:t>S&amp;P</w:t>
            </w:r>
          </w:p>
        </w:tc>
        <w:tc>
          <w:tcPr>
            <w:tcW w:w="6634" w:type="dxa"/>
          </w:tcPr>
          <w:p w14:paraId="4A1BE4EC" w14:textId="77777777" w:rsidR="005B11C8" w:rsidRDefault="005B11C8" w:rsidP="003D5A91">
            <w:r>
              <w:t>Päivitetty:</w:t>
            </w:r>
          </w:p>
          <w:p w14:paraId="4A1BE4ED" w14:textId="77777777" w:rsidR="005B11C8" w:rsidRDefault="005B11C8" w:rsidP="005B11C8">
            <w:pPr>
              <w:numPr>
                <w:ilvl w:val="0"/>
                <w:numId w:val="27"/>
              </w:numPr>
            </w:pPr>
            <w:r>
              <w:t>THL määritysten pohjalta päivitetty näyttömuoto-osiot</w:t>
            </w:r>
            <w:r w:rsidR="00E551B3">
              <w:t xml:space="preserve">, lisätty geneerinen esitystapa ja laboratoriotuloksille tekstimuotoinen esitys näyttömuodossa </w:t>
            </w:r>
          </w:p>
          <w:p w14:paraId="4A1BE4EE" w14:textId="77777777" w:rsidR="001219D1" w:rsidRDefault="001219D1" w:rsidP="005B11C8">
            <w:pPr>
              <w:numPr>
                <w:ilvl w:val="0"/>
                <w:numId w:val="27"/>
              </w:numPr>
            </w:pPr>
            <w:r>
              <w:t>Laboratiossa tehdyn lausunnon raken</w:t>
            </w:r>
            <w:r w:rsidR="00D460ED">
              <w:t>teen toistuma poistettiin</w:t>
            </w:r>
            <w:r>
              <w:t>, kun toistumat poistettiin ko. kohdista THL tietosisältömäärittelyssä</w:t>
            </w:r>
          </w:p>
          <w:p w14:paraId="4A1BE4EF" w14:textId="77777777" w:rsidR="00D460ED" w:rsidRDefault="00D460ED" w:rsidP="005B11C8">
            <w:pPr>
              <w:numPr>
                <w:ilvl w:val="0"/>
                <w:numId w:val="27"/>
              </w:numPr>
            </w:pPr>
            <w:r>
              <w:t>lisätty pyynnön organizer-rakenteen alle skeemapakollinen statusCode</w:t>
            </w:r>
          </w:p>
          <w:p w14:paraId="4A1BE4F0" w14:textId="77777777" w:rsidR="00AB43FB" w:rsidRDefault="00AB43FB" w:rsidP="005B11C8">
            <w:pPr>
              <w:numPr>
                <w:ilvl w:val="0"/>
                <w:numId w:val="27"/>
              </w:numPr>
            </w:pPr>
            <w:r>
              <w:t>erillinen lausunnon tunniste-rakenne poistettu</w:t>
            </w:r>
          </w:p>
        </w:tc>
      </w:tr>
      <w:tr w:rsidR="005E243F" w14:paraId="4A1BE4F9" w14:textId="77777777" w:rsidTr="00B11285">
        <w:tc>
          <w:tcPr>
            <w:tcW w:w="846" w:type="dxa"/>
          </w:tcPr>
          <w:p w14:paraId="4A1BE4F2" w14:textId="77777777" w:rsidR="005E243F" w:rsidRDefault="005E243F" w:rsidP="003D5A91"/>
        </w:tc>
        <w:tc>
          <w:tcPr>
            <w:tcW w:w="1134" w:type="dxa"/>
          </w:tcPr>
          <w:p w14:paraId="4A1BE4F3" w14:textId="77777777" w:rsidR="005E243F" w:rsidRDefault="00684A6F" w:rsidP="00E551B3">
            <w:r>
              <w:t>12.6.2015</w:t>
            </w:r>
          </w:p>
        </w:tc>
        <w:tc>
          <w:tcPr>
            <w:tcW w:w="1559" w:type="dxa"/>
          </w:tcPr>
          <w:p w14:paraId="4A1BE4F4" w14:textId="77777777" w:rsidR="005E243F" w:rsidRDefault="00684A6F" w:rsidP="003D5A91">
            <w:r>
              <w:t>S&amp;P</w:t>
            </w:r>
          </w:p>
        </w:tc>
        <w:tc>
          <w:tcPr>
            <w:tcW w:w="6634" w:type="dxa"/>
          </w:tcPr>
          <w:p w14:paraId="4A1BE4F5" w14:textId="77777777" w:rsidR="005E243F" w:rsidRDefault="005E243F" w:rsidP="005E243F">
            <w:r>
              <w:t xml:space="preserve">Julkaisuversio: </w:t>
            </w:r>
          </w:p>
          <w:p w14:paraId="4A1BE4F6" w14:textId="77777777" w:rsidR="00C92557" w:rsidRPr="000F6DC4" w:rsidRDefault="00C92557" w:rsidP="00C92557">
            <w:pPr>
              <w:pStyle w:val="Vakiosisennys"/>
              <w:numPr>
                <w:ilvl w:val="0"/>
                <w:numId w:val="28"/>
              </w:numPr>
              <w:rPr>
                <w:sz w:val="20"/>
              </w:rPr>
            </w:pPr>
            <w:r w:rsidRPr="000F6DC4">
              <w:rPr>
                <w:sz w:val="20"/>
              </w:rPr>
              <w:t>HL7 Finland teknisen komitean hyväksymä versio</w:t>
            </w:r>
          </w:p>
          <w:p w14:paraId="4A1BE4F7" w14:textId="77777777" w:rsidR="000F6DC4" w:rsidRDefault="000F6DC4" w:rsidP="000F6DC4">
            <w:pPr>
              <w:numPr>
                <w:ilvl w:val="0"/>
                <w:numId w:val="28"/>
              </w:numPr>
            </w:pPr>
            <w:r w:rsidRPr="000F6DC4">
              <w:t>lisätty määrittelyn oid</w:t>
            </w:r>
          </w:p>
          <w:p w14:paraId="4A1BE4F8" w14:textId="77777777" w:rsidR="00C92557" w:rsidRDefault="00684A6F" w:rsidP="00375936">
            <w:pPr>
              <w:numPr>
                <w:ilvl w:val="0"/>
                <w:numId w:val="28"/>
              </w:numPr>
            </w:pPr>
            <w:r>
              <w:t>THL on tekemässä syksyllä tietosisältötarkennuksia mikrobiologian osalta, siltä osin määrittelyä mahdollisesti vielä päivitetään</w:t>
            </w:r>
          </w:p>
        </w:tc>
      </w:tr>
      <w:tr w:rsidR="00523DFF" w14:paraId="4A1BE4FF" w14:textId="77777777" w:rsidTr="00B11285">
        <w:tc>
          <w:tcPr>
            <w:tcW w:w="846" w:type="dxa"/>
          </w:tcPr>
          <w:p w14:paraId="4A1BE4FA" w14:textId="77777777" w:rsidR="00523DFF" w:rsidRDefault="00523DFF" w:rsidP="003D5A91">
            <w:r>
              <w:t>4.20</w:t>
            </w:r>
          </w:p>
        </w:tc>
        <w:tc>
          <w:tcPr>
            <w:tcW w:w="1134" w:type="dxa"/>
          </w:tcPr>
          <w:p w14:paraId="4A1BE4FB" w14:textId="77777777" w:rsidR="00523DFF" w:rsidRDefault="00523DFF" w:rsidP="00E551B3">
            <w:r>
              <w:t>X.2.2016</w:t>
            </w:r>
          </w:p>
        </w:tc>
        <w:tc>
          <w:tcPr>
            <w:tcW w:w="1559" w:type="dxa"/>
          </w:tcPr>
          <w:p w14:paraId="4A1BE4FC" w14:textId="77777777" w:rsidR="00523DFF" w:rsidRDefault="00523DFF" w:rsidP="003D5A91">
            <w:r>
              <w:t>S&amp;P</w:t>
            </w:r>
          </w:p>
        </w:tc>
        <w:tc>
          <w:tcPr>
            <w:tcW w:w="6634" w:type="dxa"/>
          </w:tcPr>
          <w:p w14:paraId="4A1BE4FD" w14:textId="77777777" w:rsidR="00523DFF" w:rsidRDefault="007459E2" w:rsidP="005E243F">
            <w:r>
              <w:t>Päivitetty:</w:t>
            </w:r>
          </w:p>
          <w:p w14:paraId="07520626" w14:textId="77777777" w:rsidR="00421739" w:rsidRDefault="007459E2" w:rsidP="007459E2">
            <w:pPr>
              <w:pStyle w:val="Luettelokappale"/>
              <w:numPr>
                <w:ilvl w:val="0"/>
                <w:numId w:val="29"/>
              </w:numPr>
            </w:pPr>
            <w:r>
              <w:t>Tietosisältömäärittelyyn tehdyt lisäyks</w:t>
            </w:r>
            <w:r w:rsidR="00421739">
              <w:t xml:space="preserve">et päivitetty cda-määrittelyyn </w:t>
            </w:r>
          </w:p>
          <w:p w14:paraId="613F149F" w14:textId="77777777" w:rsidR="00421739" w:rsidRDefault="00421739" w:rsidP="00421739">
            <w:pPr>
              <w:pStyle w:val="Luettelokappale"/>
              <w:numPr>
                <w:ilvl w:val="1"/>
                <w:numId w:val="29"/>
              </w:numPr>
            </w:pPr>
            <w:r>
              <w:t>tutkimuksen näytelaatu</w:t>
            </w:r>
          </w:p>
          <w:p w14:paraId="1CCCCDE2" w14:textId="77777777" w:rsidR="007459E2" w:rsidRDefault="00421739" w:rsidP="00421739">
            <w:pPr>
              <w:pStyle w:val="Luettelokappale"/>
              <w:numPr>
                <w:ilvl w:val="1"/>
                <w:numId w:val="29"/>
              </w:numPr>
            </w:pPr>
            <w:r>
              <w:t>toistuvan laboratoriotutkimuspyynnön alku- ja loppupäivämäärä, tutkimuskertojen enimmäismäärä</w:t>
            </w:r>
          </w:p>
          <w:p w14:paraId="2B2C19BC" w14:textId="77777777" w:rsidR="00421739" w:rsidRDefault="00421739" w:rsidP="00421739">
            <w:pPr>
              <w:pStyle w:val="Luettelokappale"/>
              <w:numPr>
                <w:ilvl w:val="1"/>
                <w:numId w:val="29"/>
              </w:numPr>
            </w:pPr>
            <w:r>
              <w:t>tutkimuksen tutkimusmenetelmä</w:t>
            </w:r>
          </w:p>
          <w:p w14:paraId="4A1BE4FE" w14:textId="2B031E9D" w:rsidR="00421739" w:rsidRDefault="00421739" w:rsidP="00421739">
            <w:pPr>
              <w:pStyle w:val="Luettelokappale"/>
              <w:numPr>
                <w:ilvl w:val="1"/>
                <w:numId w:val="29"/>
              </w:numPr>
            </w:pPr>
            <w:r>
              <w:t>Mikrobiologian vastauksien rakenteet</w:t>
            </w:r>
          </w:p>
        </w:tc>
      </w:tr>
      <w:tr w:rsidR="00401D27" w14:paraId="4EB0DDEE" w14:textId="77777777" w:rsidTr="00B11285">
        <w:tc>
          <w:tcPr>
            <w:tcW w:w="846" w:type="dxa"/>
          </w:tcPr>
          <w:p w14:paraId="3B2AD46F" w14:textId="723EDAC9" w:rsidR="00401D27" w:rsidRDefault="00401D27" w:rsidP="003D5A91">
            <w:r>
              <w:t>4.20</w:t>
            </w:r>
          </w:p>
        </w:tc>
        <w:tc>
          <w:tcPr>
            <w:tcW w:w="1134" w:type="dxa"/>
          </w:tcPr>
          <w:p w14:paraId="75246F14" w14:textId="705C3D5D" w:rsidR="00401D27" w:rsidRDefault="00401D27" w:rsidP="00E551B3">
            <w:r>
              <w:t>29.2.2016</w:t>
            </w:r>
          </w:p>
        </w:tc>
        <w:tc>
          <w:tcPr>
            <w:tcW w:w="1559" w:type="dxa"/>
          </w:tcPr>
          <w:p w14:paraId="11C63A6B" w14:textId="1DAB0BCD" w:rsidR="00401D27" w:rsidRDefault="00401D27" w:rsidP="003D5A91">
            <w:r>
              <w:t>S&amp;P</w:t>
            </w:r>
          </w:p>
        </w:tc>
        <w:tc>
          <w:tcPr>
            <w:tcW w:w="6634" w:type="dxa"/>
          </w:tcPr>
          <w:p w14:paraId="54AD5554" w14:textId="6B358289" w:rsidR="00676D6F" w:rsidRDefault="00401D27" w:rsidP="00676D6F">
            <w:r>
              <w:t>Julkaisuversio</w:t>
            </w:r>
            <w:r w:rsidR="003D6DFC">
              <w:t>:</w:t>
            </w:r>
            <w:r w:rsidR="00A952C2">
              <w:t xml:space="preserve"> </w:t>
            </w:r>
          </w:p>
          <w:p w14:paraId="39313F0B" w14:textId="77777777" w:rsidR="00D97800" w:rsidRDefault="00A952C2" w:rsidP="00D97800">
            <w:pPr>
              <w:pStyle w:val="Luettelokappale"/>
              <w:numPr>
                <w:ilvl w:val="0"/>
                <w:numId w:val="29"/>
              </w:numPr>
            </w:pPr>
            <w:r>
              <w:t>Poistettu viitearvorakenteen toistuma, on nyt yhtenevä tietosisältömäärittelyn kanssa.</w:t>
            </w:r>
            <w:r w:rsidR="00676D6F">
              <w:t xml:space="preserve"> </w:t>
            </w:r>
          </w:p>
          <w:p w14:paraId="5A280109" w14:textId="77777777" w:rsidR="00D97800" w:rsidRDefault="00676D6F" w:rsidP="00D97800">
            <w:pPr>
              <w:pStyle w:val="Luettelokappale"/>
              <w:numPr>
                <w:ilvl w:val="0"/>
                <w:numId w:val="29"/>
              </w:numPr>
            </w:pPr>
            <w:r>
              <w:t xml:space="preserve">Mikrobiologian vastauksille lisättiin löydöstason rakenteeseen templateId, jotta mikrobiologian vastausrakenteen pystyy asiakirjalta yksiselitteisesti tunnistamaan. </w:t>
            </w:r>
          </w:p>
          <w:p w14:paraId="7CBBE0ED" w14:textId="12623037" w:rsidR="00401D27" w:rsidRDefault="00676D6F" w:rsidP="00D97800">
            <w:pPr>
              <w:pStyle w:val="Luettelokappale"/>
              <w:numPr>
                <w:ilvl w:val="0"/>
                <w:numId w:val="29"/>
              </w:numPr>
            </w:pPr>
            <w:r>
              <w:t>Viittauksessa asiakirjaan, jossa pyynnön tiedot ovat, muutetti</w:t>
            </w:r>
            <w:r w:rsidR="00D97800">
              <w:t>i</w:t>
            </w:r>
            <w:r>
              <w:t>n reference/@typeCode arvoksi SUBJ, jotta erottuu mahdollisesta viittauksesta erilliseen vastauksen korvaavaan lausuntoasiakirjaan.</w:t>
            </w:r>
            <w:r w:rsidR="000B543C">
              <w:t xml:space="preserve"> Sama muutos lausuntomerkinnässä, kun viitataan tutkimustuloksiin, jotka ovat eri asiakirjalla.</w:t>
            </w:r>
          </w:p>
        </w:tc>
      </w:tr>
      <w:tr w:rsidR="00C446C8" w14:paraId="1E1945F5" w14:textId="77777777" w:rsidTr="00B11285">
        <w:tc>
          <w:tcPr>
            <w:tcW w:w="846" w:type="dxa"/>
          </w:tcPr>
          <w:p w14:paraId="0554FA82" w14:textId="7CF7BCE3" w:rsidR="00C446C8" w:rsidRDefault="00C446C8" w:rsidP="003D5A91">
            <w:r>
              <w:t>4.21</w:t>
            </w:r>
          </w:p>
        </w:tc>
        <w:tc>
          <w:tcPr>
            <w:tcW w:w="1134" w:type="dxa"/>
          </w:tcPr>
          <w:p w14:paraId="281AF17E" w14:textId="7A5AECDC" w:rsidR="00F710F0" w:rsidRDefault="00C446C8" w:rsidP="00F710F0">
            <w:r>
              <w:t>3.11.2016</w:t>
            </w:r>
          </w:p>
        </w:tc>
        <w:tc>
          <w:tcPr>
            <w:tcW w:w="1559" w:type="dxa"/>
          </w:tcPr>
          <w:p w14:paraId="2CAF4551" w14:textId="215D08CF" w:rsidR="00C446C8" w:rsidRDefault="00C446C8" w:rsidP="00C446C8">
            <w:r>
              <w:t>S&amp;P</w:t>
            </w:r>
          </w:p>
        </w:tc>
        <w:tc>
          <w:tcPr>
            <w:tcW w:w="6634" w:type="dxa"/>
          </w:tcPr>
          <w:p w14:paraId="691120B6" w14:textId="77777777" w:rsidR="0045175B" w:rsidRDefault="00C446C8" w:rsidP="00C446C8">
            <w:r>
              <w:t xml:space="preserve">Päivitetty: </w:t>
            </w:r>
          </w:p>
          <w:p w14:paraId="10B2A00C" w14:textId="77777777" w:rsidR="0045175B" w:rsidRDefault="00C446C8" w:rsidP="0045175B">
            <w:pPr>
              <w:pStyle w:val="Luettelokappale"/>
              <w:numPr>
                <w:ilvl w:val="0"/>
                <w:numId w:val="30"/>
              </w:numPr>
            </w:pPr>
            <w:r>
              <w:t>Mikrobiologian uusien luokitusten oid:t ja luokitusten nimet</w:t>
            </w:r>
          </w:p>
          <w:p w14:paraId="56251DB0" w14:textId="5CEBE2C8" w:rsidR="0045175B" w:rsidRDefault="00A60B87" w:rsidP="0045175B">
            <w:pPr>
              <w:pStyle w:val="Luettelokappale"/>
              <w:numPr>
                <w:ilvl w:val="0"/>
                <w:numId w:val="30"/>
              </w:numPr>
            </w:pPr>
            <w:r>
              <w:t>Lisätty rakenteiden</w:t>
            </w:r>
            <w:r w:rsidR="0045175B">
              <w:t xml:space="preserve"> yleiskuvaukseen pakollisuudet</w:t>
            </w:r>
          </w:p>
          <w:p w14:paraId="5B030665" w14:textId="0B3E65E9" w:rsidR="00C446C8" w:rsidRDefault="00A60B87" w:rsidP="0045175B">
            <w:pPr>
              <w:pStyle w:val="Luettelokappale"/>
              <w:numPr>
                <w:ilvl w:val="0"/>
                <w:numId w:val="30"/>
              </w:numPr>
            </w:pPr>
            <w:r>
              <w:t>muutettu laboratoriotutkimusnimikkeistön osalta näyttömuotoon</w:t>
            </w:r>
            <w:r w:rsidR="0045175B">
              <w:t xml:space="preserve"> </w:t>
            </w:r>
            <w:r>
              <w:t>koodin mukainen pitkä nimi.</w:t>
            </w:r>
          </w:p>
        </w:tc>
      </w:tr>
      <w:tr w:rsidR="00F710F0" w14:paraId="07681EFD" w14:textId="77777777" w:rsidTr="00B11285">
        <w:tc>
          <w:tcPr>
            <w:tcW w:w="846" w:type="dxa"/>
          </w:tcPr>
          <w:p w14:paraId="268F213A" w14:textId="77777777" w:rsidR="00F710F0" w:rsidRDefault="00F710F0" w:rsidP="003D5A91"/>
        </w:tc>
        <w:tc>
          <w:tcPr>
            <w:tcW w:w="1134" w:type="dxa"/>
          </w:tcPr>
          <w:p w14:paraId="5BFA836A" w14:textId="3B16F8E4" w:rsidR="00F710F0" w:rsidRDefault="00F710F0" w:rsidP="00F710F0">
            <w:r>
              <w:t>24.3.2017</w:t>
            </w:r>
          </w:p>
        </w:tc>
        <w:tc>
          <w:tcPr>
            <w:tcW w:w="1559" w:type="dxa"/>
          </w:tcPr>
          <w:p w14:paraId="34904F14" w14:textId="36E55C15" w:rsidR="00F710F0" w:rsidRDefault="00F710F0" w:rsidP="00C446C8">
            <w:r>
              <w:t>S&amp;P</w:t>
            </w:r>
          </w:p>
        </w:tc>
        <w:tc>
          <w:tcPr>
            <w:tcW w:w="6634" w:type="dxa"/>
          </w:tcPr>
          <w:p w14:paraId="1F367661" w14:textId="77A87F56" w:rsidR="00F710F0" w:rsidRDefault="00F710F0" w:rsidP="00C446C8">
            <w:r>
              <w:t>Päivitetty</w:t>
            </w:r>
            <w:r w:rsidR="005C6CAC">
              <w:t xml:space="preserve"> esimerkkejä julkaistujen luokitusten mukaisiksi</w:t>
            </w:r>
            <w:r w:rsidR="008B0957">
              <w:t xml:space="preserve"> ja poistettu aikavyöhyketiedot aikaleimoista</w:t>
            </w:r>
            <w:r w:rsidR="005C6CAC">
              <w:t>.</w:t>
            </w:r>
          </w:p>
        </w:tc>
      </w:tr>
      <w:tr w:rsidR="00805A94" w14:paraId="5871BD63" w14:textId="77777777" w:rsidTr="00B11285">
        <w:tc>
          <w:tcPr>
            <w:tcW w:w="846" w:type="dxa"/>
          </w:tcPr>
          <w:p w14:paraId="655A160D" w14:textId="77777777" w:rsidR="00805A94" w:rsidRDefault="00805A94" w:rsidP="003D5A91"/>
        </w:tc>
        <w:tc>
          <w:tcPr>
            <w:tcW w:w="1134" w:type="dxa"/>
          </w:tcPr>
          <w:p w14:paraId="4C0CCF5B" w14:textId="0AE11280" w:rsidR="00805A94" w:rsidRDefault="00805A94" w:rsidP="00F710F0">
            <w:r>
              <w:t>18.10.2017</w:t>
            </w:r>
          </w:p>
        </w:tc>
        <w:tc>
          <w:tcPr>
            <w:tcW w:w="1559" w:type="dxa"/>
          </w:tcPr>
          <w:p w14:paraId="227BBFB6" w14:textId="4F71B0A9" w:rsidR="00805A94" w:rsidRDefault="00805A94" w:rsidP="00C446C8">
            <w:r>
              <w:t>S&amp;P</w:t>
            </w:r>
          </w:p>
        </w:tc>
        <w:tc>
          <w:tcPr>
            <w:tcW w:w="6634" w:type="dxa"/>
          </w:tcPr>
          <w:p w14:paraId="007660F1" w14:textId="31C65280" w:rsidR="00805A94" w:rsidRDefault="00805A94" w:rsidP="00C446C8">
            <w:r>
              <w:t xml:space="preserve">Julkaisuversio: Poistettu </w:t>
            </w:r>
            <w:r w:rsidR="008F5F3C">
              <w:t xml:space="preserve">tutkimusvastauksien </w:t>
            </w:r>
            <w:r>
              <w:t xml:space="preserve">rakenteista </w:t>
            </w:r>
            <w:r w:rsidR="005C6CAC">
              <w:t xml:space="preserve">tieto </w:t>
            </w:r>
            <w:r w:rsidR="005C6CAC" w:rsidRPr="005C6CAC">
              <w:t xml:space="preserve"> &lt;!-- 43 Laboratoriotutkimuksen tutkimusmenetelmä --&gt;</w:t>
            </w:r>
            <w:r w:rsidR="005C6CAC">
              <w:t xml:space="preserve"> sekä </w:t>
            </w:r>
            <w:r w:rsidR="005C6CAC" w:rsidRPr="005C6CAC">
              <w:t>&lt;!-- 35 Laboratoriotutkimuksen tutkimusmenetelmä</w:t>
            </w:r>
            <w:r w:rsidR="005C6CAC">
              <w:t xml:space="preserve"> </w:t>
            </w:r>
            <w:r w:rsidR="005C6CAC">
              <w:sym w:font="Wingdings" w:char="F0E0"/>
            </w:r>
            <w:r w:rsidR="008F5F3C">
              <w:t xml:space="preserve">sekä lausunnolta </w:t>
            </w:r>
            <w:r w:rsidR="008F5F3C" w:rsidRPr="008F5F3C">
              <w:t>&lt;!-- 39 Laboratoriotutkimuksen tutkimusmenetelmä --&gt;</w:t>
            </w:r>
            <w:r w:rsidR="005C6CAC">
              <w:t xml:space="preserve"> , jotka oli tarkoitus kirjata Kuntaliitto – Laboratoriotutkimuksen tutkimusmenetelmä-luokituksella. Tätä ei tule 2016 tietosisältöön toteutettavaksi.</w:t>
            </w:r>
            <w:r w:rsidR="008B0957">
              <w:t xml:space="preserve"> Määrittelylle uusi OID.</w:t>
            </w:r>
          </w:p>
        </w:tc>
      </w:tr>
      <w:tr w:rsidR="00BE2A55" w14:paraId="6C84398F" w14:textId="77777777" w:rsidTr="00B11285">
        <w:tc>
          <w:tcPr>
            <w:tcW w:w="846" w:type="dxa"/>
          </w:tcPr>
          <w:p w14:paraId="74D31051" w14:textId="77777777" w:rsidR="00BE2A55" w:rsidRDefault="00BE2A55" w:rsidP="003D5A91"/>
        </w:tc>
        <w:tc>
          <w:tcPr>
            <w:tcW w:w="1134" w:type="dxa"/>
          </w:tcPr>
          <w:p w14:paraId="6025E936" w14:textId="6BECAE22" w:rsidR="00BE2A55" w:rsidRDefault="00BE2A55" w:rsidP="00F710F0">
            <w:r>
              <w:t>23.10.2017</w:t>
            </w:r>
          </w:p>
        </w:tc>
        <w:tc>
          <w:tcPr>
            <w:tcW w:w="1559" w:type="dxa"/>
          </w:tcPr>
          <w:p w14:paraId="2970AB23" w14:textId="5D28B970" w:rsidR="00BE2A55" w:rsidRDefault="00BE2A55" w:rsidP="00C446C8">
            <w:r>
              <w:t>S&amp;P</w:t>
            </w:r>
          </w:p>
        </w:tc>
        <w:tc>
          <w:tcPr>
            <w:tcW w:w="6634" w:type="dxa"/>
          </w:tcPr>
          <w:p w14:paraId="6262347B" w14:textId="641C8641" w:rsidR="00BE2A55" w:rsidRDefault="00BE2A55" w:rsidP="00C446C8">
            <w:r>
              <w:t xml:space="preserve">Tarkennettu uusien </w:t>
            </w:r>
            <w:r w:rsidR="0036478C">
              <w:t>m</w:t>
            </w:r>
            <w:r>
              <w:t>ikrobiologian luokitusten versioiden OID:</w:t>
            </w:r>
            <w:r w:rsidR="0036478C">
              <w:t>ej</w:t>
            </w:r>
            <w:r>
              <w:t>a koodistopalvelussa julkaistun mukaisiksi</w:t>
            </w:r>
          </w:p>
        </w:tc>
      </w:tr>
      <w:tr w:rsidR="00405DDF" w14:paraId="0B54FC1E" w14:textId="77777777" w:rsidTr="00B11285">
        <w:tc>
          <w:tcPr>
            <w:tcW w:w="846" w:type="dxa"/>
          </w:tcPr>
          <w:p w14:paraId="709C8A2B" w14:textId="77777777" w:rsidR="00405DDF" w:rsidRDefault="00405DDF" w:rsidP="003D5A91"/>
        </w:tc>
        <w:tc>
          <w:tcPr>
            <w:tcW w:w="1134" w:type="dxa"/>
          </w:tcPr>
          <w:p w14:paraId="406D8656" w14:textId="7BDA6331" w:rsidR="00405DDF" w:rsidRDefault="00840CE1" w:rsidP="00F710F0">
            <w:r>
              <w:t>1.11</w:t>
            </w:r>
            <w:r w:rsidR="00405DDF">
              <w:t>.2017</w:t>
            </w:r>
          </w:p>
        </w:tc>
        <w:tc>
          <w:tcPr>
            <w:tcW w:w="1559" w:type="dxa"/>
          </w:tcPr>
          <w:p w14:paraId="44C76EAE" w14:textId="309EFBDA" w:rsidR="00405DDF" w:rsidRDefault="00405DDF" w:rsidP="00C446C8">
            <w:r>
              <w:t>Kela</w:t>
            </w:r>
          </w:p>
        </w:tc>
        <w:tc>
          <w:tcPr>
            <w:tcW w:w="6634" w:type="dxa"/>
          </w:tcPr>
          <w:p w14:paraId="31EDD018" w14:textId="7058AD55" w:rsidR="00405DDF" w:rsidRDefault="0095059B" w:rsidP="0095059B">
            <w:r>
              <w:t>Esimerkkiasiakirjoja ei ylläpidetä enää määrittelypaketin liitteenä, ovat jatkossa Potilastiedon arkiston esimerkkiasiakirjojen ja -sanomien paketissa.</w:t>
            </w:r>
          </w:p>
        </w:tc>
      </w:tr>
    </w:tbl>
    <w:p w14:paraId="4A1BE500" w14:textId="70C28FFB" w:rsidR="00E73609" w:rsidRDefault="00E73609" w:rsidP="00F34AF0"/>
    <w:p w14:paraId="4A1BE501" w14:textId="77777777" w:rsidR="00C1592B" w:rsidRPr="000A4141" w:rsidRDefault="00C1592B" w:rsidP="00F34AF0">
      <w:pPr>
        <w:rPr>
          <w:lang w:val="en-US"/>
        </w:rPr>
      </w:pPr>
      <w:r w:rsidRPr="000A4141">
        <w:rPr>
          <w:lang w:val="en-US"/>
        </w:rPr>
        <w:t xml:space="preserve">S&amp;P </w:t>
      </w:r>
      <w:r w:rsidRPr="000A4141">
        <w:rPr>
          <w:lang w:val="en-US"/>
        </w:rPr>
        <w:tab/>
        <w:t>Salivirta &amp; Partners, Timo Kaskinen</w:t>
      </w:r>
    </w:p>
    <w:p w14:paraId="4A1BE502" w14:textId="77777777" w:rsidR="00E73609" w:rsidRPr="000A4141" w:rsidRDefault="00E73609" w:rsidP="00F34AF0">
      <w:pPr>
        <w:rPr>
          <w:lang w:val="en-US"/>
        </w:rPr>
      </w:pPr>
      <w:r w:rsidRPr="000A4141">
        <w:rPr>
          <w:lang w:val="en-US"/>
        </w:rPr>
        <w:br w:type="page"/>
      </w:r>
    </w:p>
    <w:p w14:paraId="4A1BE503" w14:textId="77777777" w:rsidR="00E73609" w:rsidRDefault="00DE02A7" w:rsidP="00F34AF0">
      <w:pPr>
        <w:pStyle w:val="Otsikko1"/>
      </w:pPr>
      <w:bookmarkStart w:id="0" w:name="_Toc496544105"/>
      <w:r>
        <w:lastRenderedPageBreak/>
        <w:t>Määrittelyn tausta</w:t>
      </w:r>
      <w:bookmarkEnd w:id="0"/>
    </w:p>
    <w:p w14:paraId="4A1BE504" w14:textId="281809A7" w:rsidR="00DE02A7" w:rsidRDefault="00DE02A7" w:rsidP="00F34AF0">
      <w:r>
        <w:t xml:space="preserve">Tämä määrittely kuvaa </w:t>
      </w:r>
      <w:r w:rsidR="00922FFC">
        <w:t xml:space="preserve">Kanta </w:t>
      </w:r>
      <w:r>
        <w:t>Laborat</w:t>
      </w:r>
      <w:r w:rsidR="00135561">
        <w:t>or</w:t>
      </w:r>
      <w:r>
        <w:t xml:space="preserve">ion </w:t>
      </w:r>
      <w:r w:rsidR="00922FFC">
        <w:t xml:space="preserve">CDA R2 </w:t>
      </w:r>
      <w:r>
        <w:t xml:space="preserve">merkintöjen </w:t>
      </w:r>
      <w:r w:rsidR="00922FFC">
        <w:t>toteuttamisohjeistuksen. Merkintöjä ovat laboratoriotutkimuspyynnöt, laboratoriotutkimukset ja laboratoriotutkimuslausunnot.</w:t>
      </w:r>
    </w:p>
    <w:p w14:paraId="4A1BE505" w14:textId="77777777" w:rsidR="00DE02A7" w:rsidRDefault="00DE02A7" w:rsidP="00F34AF0"/>
    <w:p w14:paraId="4A1BE506" w14:textId="0FB7EF14" w:rsidR="00922FFC" w:rsidRDefault="00922FFC" w:rsidP="00F34AF0">
      <w:r>
        <w:t>Tätä määrittelyä on päivitetty useassa vaiheessa. Alun perin määrittelyä tehtiin HL7 Finland ry OpenCDA-hankkeissa ja työhön osallistui aktiivisesti Laboratorio-SIG 2003-2009. Mallinnuksen lähtökohtana oli pitkälti HL7 v2.3 laboratorion sanomaliikenteessä siirtyvien tietojen vieminen tallennettaviksi CDA R2 asiakirjoiksi.</w:t>
      </w:r>
    </w:p>
    <w:p w14:paraId="4A1BE507" w14:textId="77777777" w:rsidR="00922FFC" w:rsidRDefault="00922FFC" w:rsidP="00F34AF0"/>
    <w:p w14:paraId="4A1BE508" w14:textId="77777777" w:rsidR="00922FFC" w:rsidRDefault="00922FFC" w:rsidP="00F34AF0">
      <w:r>
        <w:t>Ensimmäinen Kanta arkistoinnissa käytettäväksi tarkoitettu versio tehtiin määrittelystä vuonna 2009. Kanta Potilastiedon arkiston tietosisältövaatimuksia 2016 vastaava versio tehtiin 2013-201</w:t>
      </w:r>
      <w:r w:rsidR="009A59F8">
        <w:t>5</w:t>
      </w:r>
      <w:r>
        <w:t xml:space="preserve">. </w:t>
      </w:r>
    </w:p>
    <w:p w14:paraId="4A1BE509" w14:textId="77777777" w:rsidR="00922FFC" w:rsidRDefault="00922FFC" w:rsidP="00F34AF0"/>
    <w:p w14:paraId="31BA2DB3" w14:textId="1E5B8CA3" w:rsidR="00421739" w:rsidRDefault="00922FFC" w:rsidP="00F34AF0">
      <w:r>
        <w:t xml:space="preserve">Määritellyn versiosta 4.10 poistettiin aikaisemmin määrittelyssä mukana olleita rakenteita, mitä kansallisen arvonmäärityksen mukaisesti ei haluttu tallennettavan Kanta-arkistoon. Kyseiset rakenteet löytyvät vanhemmista versioista, mikäli niitä on muissa integraatioissa tarve käyttää. </w:t>
      </w:r>
    </w:p>
    <w:p w14:paraId="6C1E977C" w14:textId="77777777" w:rsidR="00421739" w:rsidRDefault="00421739" w:rsidP="00F34AF0"/>
    <w:p w14:paraId="4A1BE50A" w14:textId="4F89A1FD" w:rsidR="00922FFC" w:rsidRDefault="007459E2" w:rsidP="00F34AF0">
      <w:r>
        <w:t>Määrittelyn versioon 4.20</w:t>
      </w:r>
      <w:r w:rsidR="005C6CAC">
        <w:t>-4.21</w:t>
      </w:r>
      <w:r>
        <w:t xml:space="preserve"> lisättiin tietosisältömäärittelyyn lisätyille tiedoille rakenteet. </w:t>
      </w:r>
    </w:p>
    <w:p w14:paraId="4A1BE50B" w14:textId="77777777" w:rsidR="00922FFC" w:rsidRDefault="00922FFC" w:rsidP="00F34AF0"/>
    <w:p w14:paraId="4A1BE50C" w14:textId="77777777" w:rsidR="00E73609" w:rsidRDefault="00E73609" w:rsidP="00F34AF0">
      <w:pPr>
        <w:pStyle w:val="Otsikko1"/>
      </w:pPr>
      <w:bookmarkStart w:id="1" w:name="_Toc410204072"/>
      <w:bookmarkStart w:id="2" w:name="_Toc410204074"/>
      <w:bookmarkStart w:id="3" w:name="_Toc410204075"/>
      <w:bookmarkStart w:id="4" w:name="_Toc410204076"/>
      <w:bookmarkStart w:id="5" w:name="_Toc410204077"/>
      <w:bookmarkStart w:id="6" w:name="_Toc410204078"/>
      <w:bookmarkStart w:id="7" w:name="_Toc410204080"/>
      <w:bookmarkStart w:id="8" w:name="_Toc410204082"/>
      <w:bookmarkStart w:id="9" w:name="_Toc410204083"/>
      <w:bookmarkStart w:id="10" w:name="_Toc410204084"/>
      <w:bookmarkStart w:id="11" w:name="_Toc410204085"/>
      <w:bookmarkStart w:id="12" w:name="_Toc410204086"/>
      <w:bookmarkStart w:id="13" w:name="_Toc410204087"/>
      <w:bookmarkStart w:id="14" w:name="_Toc410204088"/>
      <w:bookmarkStart w:id="15" w:name="_Toc86736645"/>
      <w:bookmarkStart w:id="16" w:name="_Toc496544106"/>
      <w:bookmarkEnd w:id="1"/>
      <w:bookmarkEnd w:id="2"/>
      <w:bookmarkEnd w:id="3"/>
      <w:bookmarkEnd w:id="4"/>
      <w:bookmarkEnd w:id="5"/>
      <w:bookmarkEnd w:id="6"/>
      <w:bookmarkEnd w:id="7"/>
      <w:bookmarkEnd w:id="8"/>
      <w:bookmarkEnd w:id="9"/>
      <w:bookmarkEnd w:id="10"/>
      <w:bookmarkEnd w:id="11"/>
      <w:bookmarkEnd w:id="12"/>
      <w:bookmarkEnd w:id="13"/>
      <w:bookmarkEnd w:id="14"/>
      <w:r>
        <w:t>Perusrakenne</w:t>
      </w:r>
      <w:bookmarkEnd w:id="15"/>
      <w:bookmarkEnd w:id="16"/>
    </w:p>
    <w:p w14:paraId="4A1BE50D" w14:textId="77777777" w:rsidR="00D4785B" w:rsidRDefault="00E73609" w:rsidP="00F34AF0">
      <w:r w:rsidRPr="0066641D">
        <w:t>Tä</w:t>
      </w:r>
      <w:r>
        <w:t xml:space="preserve">ssä dokumentissa määritelty </w:t>
      </w:r>
      <w:r w:rsidR="00D460ED">
        <w:t>Laboratorio</w:t>
      </w:r>
      <w:r>
        <w:t xml:space="preserve">-näkymän </w:t>
      </w:r>
      <w:r w:rsidRPr="0066641D">
        <w:t xml:space="preserve">rakenne noudattaa yleistä CDA-potilaskertomusrakennetta. </w:t>
      </w:r>
    </w:p>
    <w:p w14:paraId="4A1BE50E" w14:textId="77777777" w:rsidR="00D4785B" w:rsidRDefault="00D4785B" w:rsidP="00F34AF0"/>
    <w:p w14:paraId="4A1BE50F" w14:textId="77777777" w:rsidR="00D4785B" w:rsidRDefault="00E73609" w:rsidP="00F34AF0">
      <w:r w:rsidRPr="0066641D">
        <w:t>Tutkimustuloksia voidaan esittää myös muissa näkymissä minkä tahansa hoitoprosessin vaiheen alla</w:t>
      </w:r>
      <w:r w:rsidR="00D4785B">
        <w:t xml:space="preserve">, mutta silloin ne eivät siirry tiedonhallintapalvelun laboratoriotutkimuskoosteilla. </w:t>
      </w:r>
    </w:p>
    <w:p w14:paraId="4A1BE510" w14:textId="77777777" w:rsidR="00D4785B" w:rsidRDefault="00D4785B" w:rsidP="00F34AF0"/>
    <w:p w14:paraId="4A1BE511" w14:textId="77777777" w:rsidR="009F5448" w:rsidRDefault="00AF55E3" w:rsidP="00F34AF0">
      <w:r>
        <w:t xml:space="preserve">Seuraavassa on yleiskuva </w:t>
      </w:r>
      <w:r w:rsidR="00097A20">
        <w:t xml:space="preserve">Laboratorio- näkymälle </w:t>
      </w:r>
      <w:r>
        <w:t>tehdyn merkinnän rakenteesta</w:t>
      </w:r>
      <w:r w:rsidR="00987BBF">
        <w:t xml:space="preserve"> pyynnön, tehdyn tutkimuksen ja lausunnon osalta</w:t>
      </w:r>
      <w:r>
        <w:t>.</w:t>
      </w:r>
      <w:r w:rsidR="009C0D3A">
        <w:t xml:space="preserve"> Rakenteet on kuvattu yksityiskohtaisesti tulevissa luvuissa. </w:t>
      </w:r>
    </w:p>
    <w:p w14:paraId="4A1BE512" w14:textId="77777777" w:rsidR="009F5448" w:rsidRDefault="009F5448" w:rsidP="00F34AF0"/>
    <w:p w14:paraId="4A1BE513" w14:textId="77777777" w:rsidR="009F5448" w:rsidRDefault="009F5448" w:rsidP="009F5448">
      <w:r>
        <w:t xml:space="preserve">Merkintöjen tietosisällöt on toteutettu koodistopalvelusta löytyvien THL tietosisältömäärittelyjen mukaisesti. Xml-esimerkeissä kunkin tiedon kohdalla on kirjattu vastaavuus koodistopalvelun THL tietosisältömäärittelyn tietojen kanssa kommenttikentässä, alla esimerkiksi viitataan laboratoriotutkimuspyynnön tietosisällön CodeId </w:t>
      </w:r>
      <w:proofErr w:type="gramStart"/>
      <w:r>
        <w:t>5:een</w:t>
      </w:r>
      <w:proofErr w:type="gramEnd"/>
      <w:r>
        <w:t>.</w:t>
      </w:r>
      <w:r w:rsidR="00B162FF">
        <w:t xml:space="preserve"> Näyttömuotoesimerkit on laadittu THL tekemän arvonmäärityksen pohjalta (mitkä tiedot on näyttömuodossa vähintään näytettävä), nämä tiedot THL on viemässä tietosisältömäärittelyjen osaksi.</w:t>
      </w:r>
    </w:p>
    <w:p w14:paraId="4A1BE514" w14:textId="77777777" w:rsidR="009F5448" w:rsidRDefault="009F5448" w:rsidP="009F5448"/>
    <w:p w14:paraId="4A1BE515" w14:textId="77777777" w:rsidR="009F5448" w:rsidRPr="009F5448" w:rsidRDefault="009F5448" w:rsidP="009F5448">
      <w:pPr>
        <w:autoSpaceDE w:val="0"/>
        <w:autoSpaceDN w:val="0"/>
        <w:adjustRightInd w:val="0"/>
        <w:rPr>
          <w:rFonts w:ascii="Courier New" w:hAnsi="Courier New" w:cs="Courier New"/>
          <w:color w:val="0000FF"/>
          <w:szCs w:val="18"/>
          <w:lang w:eastAsia="fi-FI"/>
        </w:rPr>
      </w:pPr>
      <w:r w:rsidRPr="009F5448">
        <w:rPr>
          <w:rFonts w:ascii="Courier New" w:hAnsi="Courier New" w:cs="Courier New"/>
          <w:color w:val="000000"/>
          <w:szCs w:val="18"/>
          <w:lang w:eastAsia="fi-FI"/>
        </w:rPr>
        <w:t xml:space="preserve">       </w:t>
      </w:r>
      <w:proofErr w:type="gramStart"/>
      <w:r w:rsidRPr="009F5448">
        <w:rPr>
          <w:rFonts w:ascii="Courier New" w:hAnsi="Courier New" w:cs="Courier New"/>
          <w:color w:val="0000FF"/>
          <w:szCs w:val="18"/>
          <w:lang w:eastAsia="fi-FI"/>
        </w:rPr>
        <w:t>&lt;!--</w:t>
      </w:r>
      <w:proofErr w:type="gramEnd"/>
      <w:r w:rsidRPr="009F5448">
        <w:rPr>
          <w:rFonts w:ascii="Courier New" w:hAnsi="Courier New" w:cs="Courier New"/>
          <w:color w:val="474747"/>
          <w:szCs w:val="18"/>
          <w:lang w:eastAsia="fi-FI"/>
        </w:rPr>
        <w:t xml:space="preserve"> 5 Pyyntöajankohta </w:t>
      </w:r>
      <w:r w:rsidRPr="009F5448">
        <w:rPr>
          <w:rFonts w:ascii="Courier New" w:hAnsi="Courier New" w:cs="Courier New"/>
          <w:color w:val="0000FF"/>
          <w:szCs w:val="18"/>
          <w:lang w:eastAsia="fi-FI"/>
        </w:rPr>
        <w:t>--&gt;</w:t>
      </w:r>
    </w:p>
    <w:p w14:paraId="4B8F20B6" w14:textId="77777777" w:rsidR="001730C1" w:rsidRDefault="001730C1" w:rsidP="00F34AF0"/>
    <w:p w14:paraId="4A1BE516" w14:textId="77777777" w:rsidR="00E73609" w:rsidRPr="0066641D" w:rsidRDefault="00987BBF" w:rsidP="00F34AF0">
      <w:r>
        <w:t xml:space="preserve">Tämä määrittely ei ota kantaa siihen, miten ja missä vaiheessa eri merkinnät laitetaan asiakirjaan ja arkistoidaan. </w:t>
      </w:r>
    </w:p>
    <w:p w14:paraId="4A1BE517" w14:textId="77777777" w:rsidR="00E73609" w:rsidRDefault="00E73609" w:rsidP="00F34AF0"/>
    <w:p w14:paraId="4A1BE518" w14:textId="77777777" w:rsidR="00A51031" w:rsidRDefault="00A51031" w:rsidP="00F34AF0"/>
    <w:p w14:paraId="4A1BE519" w14:textId="77777777" w:rsidR="00AF55E3" w:rsidRDefault="00815DF1" w:rsidP="00F34AF0">
      <w:r>
        <w:rPr>
          <w:noProof/>
          <w:lang w:eastAsia="fi-FI"/>
        </w:rPr>
        <w:lastRenderedPageBreak/>
        <w:drawing>
          <wp:inline distT="0" distB="0" distL="0" distR="0" wp14:anchorId="4A1BE985" wp14:editId="4A1BE986">
            <wp:extent cx="5532120" cy="3924300"/>
            <wp:effectExtent l="0" t="0" r="0" b="0"/>
            <wp:docPr id="6"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32120" cy="3924300"/>
                    </a:xfrm>
                    <a:prstGeom prst="rect">
                      <a:avLst/>
                    </a:prstGeom>
                    <a:noFill/>
                    <a:ln>
                      <a:noFill/>
                    </a:ln>
                  </pic:spPr>
                </pic:pic>
              </a:graphicData>
            </a:graphic>
          </wp:inline>
        </w:drawing>
      </w:r>
      <w:r w:rsidR="005C1832">
        <w:br/>
      </w:r>
    </w:p>
    <w:p w14:paraId="4A1BE51A" w14:textId="77777777" w:rsidR="00094323" w:rsidRDefault="00815DF1" w:rsidP="00F34AF0">
      <w:r>
        <w:rPr>
          <w:noProof/>
          <w:lang w:eastAsia="fi-FI"/>
        </w:rPr>
        <w:drawing>
          <wp:inline distT="0" distB="0" distL="0" distR="0" wp14:anchorId="4A1BE987" wp14:editId="4A1BE988">
            <wp:extent cx="5524500" cy="4084320"/>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24500" cy="4084320"/>
                    </a:xfrm>
                    <a:prstGeom prst="rect">
                      <a:avLst/>
                    </a:prstGeom>
                    <a:noFill/>
                    <a:ln>
                      <a:noFill/>
                    </a:ln>
                  </pic:spPr>
                </pic:pic>
              </a:graphicData>
            </a:graphic>
          </wp:inline>
        </w:drawing>
      </w:r>
    </w:p>
    <w:p w14:paraId="4A1BE51B" w14:textId="77777777" w:rsidR="005C1832" w:rsidRDefault="005C1832" w:rsidP="00F34AF0"/>
    <w:p w14:paraId="4A1BE51C" w14:textId="77777777" w:rsidR="005C1832" w:rsidRDefault="00815DF1" w:rsidP="00F34AF0">
      <w:r>
        <w:rPr>
          <w:noProof/>
          <w:lang w:eastAsia="fi-FI"/>
        </w:rPr>
        <w:drawing>
          <wp:inline distT="0" distB="0" distL="0" distR="0" wp14:anchorId="4A1BE989" wp14:editId="4A1BE98A">
            <wp:extent cx="5524500" cy="366522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24500" cy="3665220"/>
                    </a:xfrm>
                    <a:prstGeom prst="rect">
                      <a:avLst/>
                    </a:prstGeom>
                    <a:noFill/>
                    <a:ln>
                      <a:noFill/>
                    </a:ln>
                  </pic:spPr>
                </pic:pic>
              </a:graphicData>
            </a:graphic>
          </wp:inline>
        </w:drawing>
      </w:r>
    </w:p>
    <w:p w14:paraId="4A1BE51D" w14:textId="77777777" w:rsidR="009C0D3A" w:rsidRDefault="009C0D3A" w:rsidP="00F34AF0"/>
    <w:p w14:paraId="4A1BE51E" w14:textId="77777777" w:rsidR="009C0D3A" w:rsidRDefault="00E776A0" w:rsidP="00F34AF0">
      <w:r>
        <w:br w:type="page"/>
      </w:r>
    </w:p>
    <w:p w14:paraId="4A1BE51F" w14:textId="77777777" w:rsidR="003A6AA1" w:rsidRPr="003A6AA1" w:rsidRDefault="003A6AA1" w:rsidP="003A6AA1">
      <w:pPr>
        <w:pStyle w:val="Otsikko1"/>
      </w:pPr>
      <w:bookmarkStart w:id="17" w:name="_Toc496544107"/>
      <w:r w:rsidRPr="003A6AA1">
        <w:lastRenderedPageBreak/>
        <w:t>Laboratoriotutkimuspyynnöt</w:t>
      </w:r>
      <w:bookmarkEnd w:id="17"/>
    </w:p>
    <w:p w14:paraId="4A1BE520" w14:textId="77777777" w:rsidR="003A6AA1" w:rsidRPr="003A6AA1" w:rsidRDefault="003A6AA1" w:rsidP="003A6AA1">
      <w:pPr>
        <w:pStyle w:val="Otsikko2"/>
        <w:rPr>
          <w:highlight w:val="white"/>
        </w:rPr>
      </w:pPr>
      <w:bookmarkStart w:id="18" w:name="_Toc403323867"/>
      <w:bookmarkStart w:id="19" w:name="_Toc496544108"/>
      <w:r w:rsidRPr="003A6AA1">
        <w:rPr>
          <w:highlight w:val="white"/>
        </w:rPr>
        <w:t>Näkymätunnus ja merkinnän OID</w:t>
      </w:r>
      <w:bookmarkEnd w:id="18"/>
      <w:bookmarkEnd w:id="19"/>
    </w:p>
    <w:p w14:paraId="4A1BE521" w14:textId="57576179" w:rsidR="003A6AA1" w:rsidRDefault="003A6AA1" w:rsidP="003A6AA1">
      <w:r>
        <w:t>Laboratoriotutkimusten</w:t>
      </w:r>
      <w:r w:rsidRPr="00BD5106">
        <w:t xml:space="preserve"> </w:t>
      </w:r>
      <w:r>
        <w:t>merkinnät kirjataan LAB-näkymälle</w:t>
      </w:r>
      <w:r w:rsidRPr="00BD5106">
        <w:t xml:space="preserve">. </w:t>
      </w:r>
      <w:r>
        <w:t xml:space="preserve">Näkymä </w:t>
      </w:r>
      <w:r w:rsidRPr="00BD5106">
        <w:t xml:space="preserve">ilmoitetaan ensimmäisellä section-tasolla </w:t>
      </w:r>
      <w:r>
        <w:t xml:space="preserve">näkymäkoodilla </w:t>
      </w:r>
      <w:r w:rsidRPr="00BD5106">
        <w:t>10</w:t>
      </w:r>
      <w:r>
        <w:t>3 Laboratorio</w:t>
      </w:r>
      <w:r w:rsidR="00A31459">
        <w:t>.</w:t>
      </w:r>
      <w:r>
        <w:t xml:space="preserve"> Näkymäkoodisto</w:t>
      </w:r>
      <w:r w:rsidRPr="00BD5106">
        <w:t xml:space="preserve"> on 1.2.246.537.6.12.2002.</w:t>
      </w:r>
      <w:r>
        <w:t xml:space="preserve"> Section.id:ssä on merkinnän yksilöivä tunnus.</w:t>
      </w:r>
    </w:p>
    <w:p w14:paraId="4A1BE522" w14:textId="77777777" w:rsidR="003A6AA1" w:rsidRDefault="003A6AA1" w:rsidP="003A6AA1"/>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14:paraId="4A1BE528" w14:textId="77777777" w:rsidTr="00DF32DC">
        <w:trPr>
          <w:trHeight w:val="1212"/>
        </w:trPr>
        <w:tc>
          <w:tcPr>
            <w:tcW w:w="9629" w:type="dxa"/>
            <w:shd w:val="clear" w:color="auto" w:fill="auto"/>
          </w:tcPr>
          <w:p w14:paraId="4A1BE523" w14:textId="77777777"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p w14:paraId="4A1BE524" w14:textId="77777777"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section</w:t>
            </w:r>
            <w:r w:rsidRPr="00DF32DC">
              <w:rPr>
                <w:rFonts w:ascii="Courier New" w:hAnsi="Courier New" w:cs="Courier New"/>
                <w:color w:val="0000FF"/>
                <w:sz w:val="18"/>
                <w:szCs w:val="18"/>
                <w:lang w:val="en-US" w:eastAsia="fi-FI"/>
              </w:rPr>
              <w:t>&gt;</w:t>
            </w:r>
          </w:p>
          <w:p w14:paraId="4A1BE525" w14:textId="7E41B746"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id</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"/&gt;</w:t>
            </w:r>
          </w:p>
          <w:p w14:paraId="4A1BE526" w14:textId="77777777" w:rsidR="00EC5F15" w:rsidRPr="00DF32DC" w:rsidRDefault="00EC5F15"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AR/YDIN - Näkymät</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w:t>
            </w:r>
            <w:r w:rsidRPr="00DF32DC">
              <w:rPr>
                <w:rFonts w:ascii="Courier New" w:hAnsi="Courier New" w:cs="Courier New"/>
                <w:color w:val="0000FF"/>
                <w:sz w:val="18"/>
                <w:szCs w:val="18"/>
                <w:lang w:val="en-US" w:eastAsia="fi-FI"/>
              </w:rPr>
              <w:t>"/&gt;</w:t>
            </w:r>
          </w:p>
          <w:p w14:paraId="4A1BE527" w14:textId="77777777" w:rsidR="003A6AA1" w:rsidRPr="00DF32DC" w:rsidRDefault="00EC5F15" w:rsidP="00DF32DC">
            <w:pPr>
              <w:autoSpaceDE w:val="0"/>
              <w:autoSpaceDN w:val="0"/>
              <w:adjustRightInd w:val="0"/>
              <w:rPr>
                <w:rFonts w:ascii="Courier New" w:hAnsi="Courier New" w:cs="Courier New"/>
                <w:color w:val="0000FF"/>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Laboratorio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p>
        </w:tc>
      </w:tr>
    </w:tbl>
    <w:p w14:paraId="4A1BE529" w14:textId="77777777" w:rsidR="003A6AA1" w:rsidRDefault="003A6AA1" w:rsidP="003A6AA1"/>
    <w:p w14:paraId="4A1BE52A" w14:textId="77777777" w:rsidR="003A6AA1" w:rsidRPr="00EC5F15" w:rsidRDefault="003A6AA1" w:rsidP="00EC5F15">
      <w:pPr>
        <w:pStyle w:val="Otsikko2"/>
        <w:rPr>
          <w:highlight w:val="white"/>
        </w:rPr>
      </w:pPr>
      <w:bookmarkStart w:id="20" w:name="_Toc403145878"/>
      <w:bookmarkStart w:id="21" w:name="_Toc403323869"/>
      <w:bookmarkStart w:id="22" w:name="_Toc496544109"/>
      <w:bookmarkEnd w:id="20"/>
      <w:r w:rsidRPr="00EC5F15">
        <w:rPr>
          <w:highlight w:val="white"/>
        </w:rPr>
        <w:t>Potilaan ja merkinnän tekijän tiedot</w:t>
      </w:r>
      <w:bookmarkEnd w:id="21"/>
      <w:bookmarkEnd w:id="22"/>
    </w:p>
    <w:p w14:paraId="4A1BE52B" w14:textId="77777777" w:rsidR="003A6AA1" w:rsidRDefault="003A6AA1" w:rsidP="003A6AA1">
      <w:pPr>
        <w:rPr>
          <w:highlight w:val="white"/>
          <w:lang w:eastAsia="fi-FI"/>
        </w:rPr>
      </w:pPr>
      <w:r>
        <w:rPr>
          <w:highlight w:val="white"/>
          <w:lang w:eastAsia="fi-FI"/>
        </w:rPr>
        <w:t>Merkinnän rakenteen mukaisesti näkymän tietojen jälkeen esitetään näyttömuodossa pyyntömerkinnän tehneen ammattilaisen ja organisaation tiedot. Potilaan tiedot annetaan näkymätasolla, mikäli samassa asiakirjassa on useampia merkintöjä potilaalle tämä riittää kertaalleen asiakirjan body:ssa. Näkymätason author:ssa annetaan merkinnän tekijän tiedon rakenteisessa muodossa, huomaa että merkinnän tekijä voi olla myös eri henkilö kuin varsinaisen pyynnön tehnyt lääkäri.</w:t>
      </w:r>
    </w:p>
    <w:p w14:paraId="4A1BE52C" w14:textId="77777777" w:rsidR="003A6AA1" w:rsidRDefault="003A6AA1" w:rsidP="003A6AA1">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58" w14:textId="77777777" w:rsidTr="00DF32DC">
        <w:tc>
          <w:tcPr>
            <w:tcW w:w="9629" w:type="dxa"/>
            <w:shd w:val="clear" w:color="auto" w:fill="auto"/>
          </w:tcPr>
          <w:p w14:paraId="4A1BE52D"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text</w:t>
            </w:r>
            <w:r w:rsidRPr="00DF32DC">
              <w:rPr>
                <w:rFonts w:ascii="Courier New" w:hAnsi="Courier New" w:cs="Courier New"/>
                <w:color w:val="0000FF"/>
                <w:sz w:val="18"/>
                <w:lang w:eastAsia="fi-FI"/>
              </w:rPr>
              <w:t>&gt;</w:t>
            </w:r>
          </w:p>
          <w:p w14:paraId="4A1BE52E"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paragraph</w:t>
            </w:r>
            <w:r w:rsidRPr="00DF32DC">
              <w:rPr>
                <w:rFonts w:ascii="Courier New" w:hAnsi="Courier New" w:cs="Courier New"/>
                <w:color w:val="0000FF"/>
                <w:sz w:val="18"/>
                <w:lang w:eastAsia="fi-FI"/>
              </w:rPr>
              <w:t>&gt;</w:t>
            </w:r>
            <w:r w:rsidRPr="00DF32DC">
              <w:rPr>
                <w:rFonts w:ascii="Courier New" w:hAnsi="Courier New" w:cs="Courier New"/>
                <w:color w:val="000000"/>
                <w:sz w:val="18"/>
                <w:lang w:eastAsia="fi-FI"/>
              </w:rPr>
              <w:t>X-X sairaanhoitopiiri os 12</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paragraph</w:t>
            </w:r>
            <w:r w:rsidRPr="00DF32DC">
              <w:rPr>
                <w:rFonts w:ascii="Courier New" w:hAnsi="Courier New" w:cs="Courier New"/>
                <w:color w:val="0000FF"/>
                <w:sz w:val="18"/>
                <w:lang w:eastAsia="fi-FI"/>
              </w:rPr>
              <w:t>&gt;</w:t>
            </w:r>
          </w:p>
          <w:p w14:paraId="4A1BE52F" w14:textId="77777777" w:rsidR="00EC5F15" w:rsidRPr="00405DDF"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paragraph</w:t>
            </w:r>
            <w:r w:rsidRPr="00405DDF">
              <w:rPr>
                <w:rFonts w:ascii="Courier New" w:hAnsi="Courier New" w:cs="Courier New"/>
                <w:color w:val="0000FF"/>
                <w:sz w:val="18"/>
                <w:lang w:eastAsia="fi-FI"/>
              </w:rPr>
              <w:t>&gt;</w:t>
            </w:r>
            <w:r w:rsidRPr="00405DDF">
              <w:rPr>
                <w:rFonts w:ascii="Courier New" w:hAnsi="Courier New" w:cs="Courier New"/>
                <w:color w:val="000000"/>
                <w:sz w:val="18"/>
                <w:lang w:eastAsia="fi-FI"/>
              </w:rPr>
              <w:t>el. Petri Puukko</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paragraph</w:t>
            </w:r>
            <w:r w:rsidRPr="00405DDF">
              <w:rPr>
                <w:rFonts w:ascii="Courier New" w:hAnsi="Courier New" w:cs="Courier New"/>
                <w:color w:val="0000FF"/>
                <w:sz w:val="18"/>
                <w:lang w:eastAsia="fi-FI"/>
              </w:rPr>
              <w:t>&gt;</w:t>
            </w:r>
          </w:p>
          <w:p w14:paraId="4A1BE530" w14:textId="3A20FEB4" w:rsidR="00EC5F15" w:rsidRPr="00405DDF" w:rsidRDefault="00EC5F15" w:rsidP="00DF32DC">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paragraph</w:t>
            </w:r>
            <w:r w:rsidRPr="00405DDF">
              <w:rPr>
                <w:rFonts w:ascii="Courier New" w:hAnsi="Courier New" w:cs="Courier New"/>
                <w:color w:val="0000FF"/>
                <w:sz w:val="18"/>
                <w:lang w:eastAsia="fi-FI"/>
              </w:rPr>
              <w:t>&gt;</w:t>
            </w:r>
            <w:r w:rsidR="00F94730" w:rsidRPr="00405DDF">
              <w:rPr>
                <w:rFonts w:ascii="Courier New" w:hAnsi="Courier New" w:cs="Courier New"/>
                <w:color w:val="000000"/>
                <w:sz w:val="18"/>
                <w:lang w:eastAsia="fi-FI"/>
              </w:rPr>
              <w:t>22.1.2016</w:t>
            </w:r>
            <w:r w:rsidRPr="00405DDF">
              <w:rPr>
                <w:rFonts w:ascii="Courier New" w:hAnsi="Courier New" w:cs="Courier New"/>
                <w:color w:val="000000"/>
                <w:sz w:val="18"/>
                <w:lang w:eastAsia="fi-FI"/>
              </w:rPr>
              <w:t xml:space="preserve"> 09:14</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paragraph</w:t>
            </w:r>
            <w:r w:rsidRPr="00405DDF">
              <w:rPr>
                <w:rFonts w:ascii="Courier New" w:hAnsi="Courier New" w:cs="Courier New"/>
                <w:color w:val="0000FF"/>
                <w:sz w:val="18"/>
                <w:lang w:eastAsia="fi-FI"/>
              </w:rPr>
              <w:t>&gt;</w:t>
            </w:r>
          </w:p>
          <w:p w14:paraId="4A1BE531"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text</w:t>
            </w:r>
            <w:r w:rsidRPr="00DF32DC">
              <w:rPr>
                <w:rFonts w:ascii="Courier New" w:hAnsi="Courier New" w:cs="Courier New"/>
                <w:color w:val="0000FF"/>
                <w:sz w:val="18"/>
                <w:lang w:eastAsia="fi-FI"/>
              </w:rPr>
              <w:t>&gt;</w:t>
            </w:r>
          </w:p>
          <w:p w14:paraId="4A1BE532" w14:textId="77777777" w:rsidR="00EC5F15" w:rsidRPr="00DF32DC" w:rsidRDefault="00EC5F15" w:rsidP="00DF32DC">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Potilaan tiedot Bodyssa näkymätasoalla  </w:t>
            </w:r>
            <w:r w:rsidRPr="00DF32DC">
              <w:rPr>
                <w:rFonts w:ascii="Courier New" w:hAnsi="Courier New" w:cs="Courier New"/>
                <w:color w:val="0000FF"/>
                <w:sz w:val="18"/>
                <w:lang w:eastAsia="fi-FI"/>
              </w:rPr>
              <w:t>--&gt;</w:t>
            </w:r>
          </w:p>
          <w:p w14:paraId="4A1BE533"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typeCode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SBJ</w:t>
            </w:r>
            <w:r w:rsidRPr="00DF32DC">
              <w:rPr>
                <w:rFonts w:ascii="Courier New" w:hAnsi="Courier New" w:cs="Courier New"/>
                <w:color w:val="0000FF"/>
                <w:sz w:val="18"/>
                <w:lang w:val="en-US" w:eastAsia="fi-FI"/>
              </w:rPr>
              <w:t>"&gt;</w:t>
            </w:r>
          </w:p>
          <w:p w14:paraId="4A1BE534"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relatedSubject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PAT</w:t>
            </w:r>
            <w:r w:rsidRPr="00DF32DC">
              <w:rPr>
                <w:rFonts w:ascii="Courier New" w:hAnsi="Courier New" w:cs="Courier New"/>
                <w:color w:val="0000FF"/>
                <w:sz w:val="18"/>
                <w:lang w:val="en-US" w:eastAsia="fi-FI"/>
              </w:rPr>
              <w:t>"&gt;</w:t>
            </w:r>
          </w:p>
          <w:p w14:paraId="4A1BE535" w14:textId="77777777" w:rsidR="00EC5F15" w:rsidRPr="00E47433"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E47433">
              <w:rPr>
                <w:rFonts w:ascii="Courier New" w:hAnsi="Courier New" w:cs="Courier New"/>
                <w:color w:val="0000FF"/>
                <w:sz w:val="18"/>
                <w:lang w:val="en-US" w:eastAsia="fi-FI"/>
              </w:rPr>
              <w:t>&lt;!--</w:t>
            </w:r>
            <w:r w:rsidRPr="00E47433">
              <w:rPr>
                <w:rFonts w:ascii="Courier New" w:hAnsi="Courier New" w:cs="Courier New"/>
                <w:color w:val="474747"/>
                <w:sz w:val="18"/>
                <w:lang w:val="en-US" w:eastAsia="fi-FI"/>
              </w:rPr>
              <w:t xml:space="preserve"> Henkilötunnus </w:t>
            </w:r>
            <w:r w:rsidRPr="00E47433">
              <w:rPr>
                <w:rFonts w:ascii="Courier New" w:hAnsi="Courier New" w:cs="Courier New"/>
                <w:color w:val="0000FF"/>
                <w:sz w:val="18"/>
                <w:lang w:val="en-US" w:eastAsia="fi-FI"/>
              </w:rPr>
              <w:t>--&gt;</w:t>
            </w:r>
          </w:p>
          <w:p w14:paraId="4A1BE536" w14:textId="20AACFE2" w:rsidR="00EC5F15" w:rsidRPr="00E47433" w:rsidRDefault="00EC5F15" w:rsidP="00DF32DC">
            <w:pPr>
              <w:autoSpaceDE w:val="0"/>
              <w:autoSpaceDN w:val="0"/>
              <w:adjustRightInd w:val="0"/>
              <w:rPr>
                <w:rFonts w:ascii="Courier New" w:hAnsi="Courier New" w:cs="Courier New"/>
                <w:color w:val="0000FF"/>
                <w:sz w:val="18"/>
                <w:lang w:val="en-US" w:eastAsia="fi-FI"/>
              </w:rPr>
            </w:pPr>
            <w:r w:rsidRPr="00E47433">
              <w:rPr>
                <w:rFonts w:ascii="Courier New" w:hAnsi="Courier New" w:cs="Courier New"/>
                <w:color w:val="000000"/>
                <w:sz w:val="18"/>
                <w:lang w:val="en-US" w:eastAsia="fi-FI"/>
              </w:rPr>
              <w:t xml:space="preserve">     </w:t>
            </w:r>
            <w:r w:rsidRPr="00E47433">
              <w:rPr>
                <w:rFonts w:ascii="Courier New" w:hAnsi="Courier New" w:cs="Courier New"/>
                <w:color w:val="0000FF"/>
                <w:sz w:val="18"/>
                <w:lang w:val="en-US" w:eastAsia="fi-FI"/>
              </w:rPr>
              <w:t>&lt;</w:t>
            </w:r>
            <w:r w:rsidRPr="00E47433">
              <w:rPr>
                <w:rFonts w:ascii="Courier New" w:hAnsi="Courier New" w:cs="Courier New"/>
                <w:color w:val="800000"/>
                <w:sz w:val="18"/>
                <w:lang w:val="en-US" w:eastAsia="fi-FI"/>
              </w:rPr>
              <w:t>code</w:t>
            </w:r>
            <w:r w:rsidRPr="00E47433">
              <w:rPr>
                <w:rFonts w:ascii="Courier New" w:hAnsi="Courier New" w:cs="Courier New"/>
                <w:i/>
                <w:iCs/>
                <w:color w:val="008080"/>
                <w:sz w:val="18"/>
                <w:lang w:val="en-US" w:eastAsia="fi-FI"/>
              </w:rPr>
              <w:t xml:space="preserve"> </w:t>
            </w:r>
            <w:r w:rsidRPr="00E47433">
              <w:rPr>
                <w:rFonts w:ascii="Courier New" w:hAnsi="Courier New" w:cs="Courier New"/>
                <w:color w:val="FF0000"/>
                <w:sz w:val="18"/>
                <w:lang w:val="en-US" w:eastAsia="fi-FI"/>
              </w:rPr>
              <w:t>code</w:t>
            </w:r>
            <w:r w:rsidRPr="00E47433">
              <w:rPr>
                <w:rFonts w:ascii="Courier New" w:hAnsi="Courier New" w:cs="Courier New"/>
                <w:color w:val="0000FF"/>
                <w:sz w:val="18"/>
                <w:lang w:val="en-US" w:eastAsia="fi-FI"/>
              </w:rPr>
              <w:t>="</w:t>
            </w:r>
            <w:r w:rsidRPr="00E47433">
              <w:rPr>
                <w:rFonts w:ascii="Courier New" w:hAnsi="Courier New" w:cs="Courier New"/>
                <w:color w:val="000000"/>
                <w:sz w:val="18"/>
                <w:lang w:val="en-US" w:eastAsia="fi-FI"/>
              </w:rPr>
              <w:t>010144-</w:t>
            </w:r>
            <w:ins w:id="23" w:author="Pakari Arja" w:date="2018-05-02T10:09:00Z">
              <w:r w:rsidR="00E47433" w:rsidRPr="00E47433">
                <w:rPr>
                  <w:rFonts w:ascii="Courier New" w:hAnsi="Courier New" w:cs="Courier New"/>
                  <w:color w:val="000000"/>
                  <w:sz w:val="18"/>
                  <w:lang w:val="en-US" w:eastAsia="fi-FI"/>
                </w:rPr>
                <w:t>9</w:t>
              </w:r>
            </w:ins>
            <w:del w:id="24" w:author="Pakari Arja" w:date="2018-05-02T10:09:00Z">
              <w:r w:rsidRPr="00E47433" w:rsidDel="00E47433">
                <w:rPr>
                  <w:rFonts w:ascii="Courier New" w:hAnsi="Courier New" w:cs="Courier New"/>
                  <w:color w:val="000000"/>
                  <w:sz w:val="18"/>
                  <w:lang w:val="en-US" w:eastAsia="fi-FI"/>
                </w:rPr>
                <w:delText>1</w:delText>
              </w:r>
            </w:del>
            <w:r w:rsidRPr="00E47433">
              <w:rPr>
                <w:rFonts w:ascii="Courier New" w:hAnsi="Courier New" w:cs="Courier New"/>
                <w:color w:val="000000"/>
                <w:sz w:val="18"/>
                <w:lang w:val="en-US" w:eastAsia="fi-FI"/>
              </w:rPr>
              <w:t>23X</w:t>
            </w:r>
            <w:r w:rsidRPr="00E47433">
              <w:rPr>
                <w:rFonts w:ascii="Courier New" w:hAnsi="Courier New" w:cs="Courier New"/>
                <w:color w:val="0000FF"/>
                <w:sz w:val="18"/>
                <w:lang w:val="en-US" w:eastAsia="fi-FI"/>
              </w:rPr>
              <w:t>"</w:t>
            </w:r>
            <w:r w:rsidRPr="00E47433">
              <w:rPr>
                <w:rFonts w:ascii="Courier New" w:hAnsi="Courier New" w:cs="Courier New"/>
                <w:i/>
                <w:iCs/>
                <w:color w:val="008080"/>
                <w:sz w:val="18"/>
                <w:lang w:val="en-US" w:eastAsia="fi-FI"/>
              </w:rPr>
              <w:t xml:space="preserve"> </w:t>
            </w:r>
            <w:r w:rsidRPr="00E47433">
              <w:rPr>
                <w:rFonts w:ascii="Courier New" w:hAnsi="Courier New" w:cs="Courier New"/>
                <w:color w:val="FF0000"/>
                <w:sz w:val="18"/>
                <w:lang w:val="en-US" w:eastAsia="fi-FI"/>
              </w:rPr>
              <w:t>codeSystem</w:t>
            </w:r>
            <w:r w:rsidRPr="00E47433">
              <w:rPr>
                <w:rFonts w:ascii="Courier New" w:hAnsi="Courier New" w:cs="Courier New"/>
                <w:color w:val="0000FF"/>
                <w:sz w:val="18"/>
                <w:lang w:val="en-US" w:eastAsia="fi-FI"/>
              </w:rPr>
              <w:t>="</w:t>
            </w:r>
            <w:bookmarkStart w:id="25" w:name="_GoBack"/>
            <w:r w:rsidRPr="00E47433">
              <w:rPr>
                <w:rFonts w:ascii="Courier New" w:hAnsi="Courier New" w:cs="Courier New"/>
                <w:color w:val="000000"/>
                <w:sz w:val="18"/>
                <w:lang w:val="en-US" w:eastAsia="fi-FI"/>
              </w:rPr>
              <w:t>1.2.246.21</w:t>
            </w:r>
            <w:bookmarkEnd w:id="25"/>
            <w:r w:rsidRPr="00E47433">
              <w:rPr>
                <w:rFonts w:ascii="Courier New" w:hAnsi="Courier New" w:cs="Courier New"/>
                <w:color w:val="0000FF"/>
                <w:sz w:val="18"/>
                <w:lang w:val="en-US" w:eastAsia="fi-FI"/>
              </w:rPr>
              <w:t>"/&gt;</w:t>
            </w:r>
          </w:p>
          <w:p w14:paraId="4A1BE537"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E47433">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PSN</w:t>
            </w:r>
            <w:r w:rsidRPr="00DF32DC">
              <w:rPr>
                <w:rFonts w:ascii="Courier New" w:hAnsi="Courier New" w:cs="Courier New"/>
                <w:color w:val="0000FF"/>
                <w:sz w:val="18"/>
                <w:lang w:val="en-US" w:eastAsia="fi-FI"/>
              </w:rPr>
              <w:t>"&gt;</w:t>
            </w:r>
          </w:p>
          <w:p w14:paraId="4A1BE538"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A1BE539"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Erkki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4A1BE53A"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Matti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4A1BE53B"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Meikäläinen</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14:paraId="4A1BE53C" w14:textId="77777777" w:rsidR="00EC5F15" w:rsidRPr="00E47433"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E47433">
              <w:rPr>
                <w:rFonts w:ascii="Courier New" w:hAnsi="Courier New" w:cs="Courier New"/>
                <w:color w:val="0000FF"/>
                <w:sz w:val="18"/>
                <w:lang w:val="en-US" w:eastAsia="fi-FI"/>
              </w:rPr>
              <w:t>&lt;/</w:t>
            </w:r>
            <w:r w:rsidRPr="00E47433">
              <w:rPr>
                <w:rFonts w:ascii="Courier New" w:hAnsi="Courier New" w:cs="Courier New"/>
                <w:color w:val="800000"/>
                <w:sz w:val="18"/>
                <w:lang w:val="en-US" w:eastAsia="fi-FI"/>
              </w:rPr>
              <w:t>name</w:t>
            </w:r>
            <w:r w:rsidRPr="00E47433">
              <w:rPr>
                <w:rFonts w:ascii="Courier New" w:hAnsi="Courier New" w:cs="Courier New"/>
                <w:color w:val="0000FF"/>
                <w:sz w:val="18"/>
                <w:lang w:val="en-US" w:eastAsia="fi-FI"/>
              </w:rPr>
              <w:t>&gt;</w:t>
            </w:r>
          </w:p>
          <w:p w14:paraId="4A1BE53D" w14:textId="77777777" w:rsidR="00EC5F15" w:rsidRPr="00E47433" w:rsidRDefault="00EC5F15" w:rsidP="00DF32DC">
            <w:pPr>
              <w:autoSpaceDE w:val="0"/>
              <w:autoSpaceDN w:val="0"/>
              <w:adjustRightInd w:val="0"/>
              <w:rPr>
                <w:rFonts w:ascii="Courier New" w:hAnsi="Courier New" w:cs="Courier New"/>
                <w:color w:val="0000FF"/>
                <w:sz w:val="18"/>
                <w:lang w:val="en-US" w:eastAsia="fi-FI"/>
              </w:rPr>
            </w:pPr>
            <w:r w:rsidRPr="00E47433">
              <w:rPr>
                <w:rFonts w:ascii="Courier New" w:hAnsi="Courier New" w:cs="Courier New"/>
                <w:color w:val="000000"/>
                <w:sz w:val="18"/>
                <w:lang w:val="en-US" w:eastAsia="fi-FI"/>
              </w:rPr>
              <w:t xml:space="preserve">     </w:t>
            </w:r>
            <w:r w:rsidRPr="00E47433">
              <w:rPr>
                <w:rFonts w:ascii="Courier New" w:hAnsi="Courier New" w:cs="Courier New"/>
                <w:color w:val="0000FF"/>
                <w:sz w:val="18"/>
                <w:lang w:val="en-US" w:eastAsia="fi-FI"/>
              </w:rPr>
              <w:t>&lt;/</w:t>
            </w:r>
            <w:r w:rsidRPr="00E47433">
              <w:rPr>
                <w:rFonts w:ascii="Courier New" w:hAnsi="Courier New" w:cs="Courier New"/>
                <w:color w:val="800000"/>
                <w:sz w:val="18"/>
                <w:lang w:val="en-US" w:eastAsia="fi-FI"/>
              </w:rPr>
              <w:t>subject</w:t>
            </w:r>
            <w:r w:rsidRPr="00E47433">
              <w:rPr>
                <w:rFonts w:ascii="Courier New" w:hAnsi="Courier New" w:cs="Courier New"/>
                <w:color w:val="0000FF"/>
                <w:sz w:val="18"/>
                <w:lang w:val="en-US" w:eastAsia="fi-FI"/>
              </w:rPr>
              <w:t>&gt;</w:t>
            </w:r>
          </w:p>
          <w:p w14:paraId="4A1BE53E"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E47433">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relatedSubject</w:t>
            </w:r>
            <w:r w:rsidRPr="00DF32DC">
              <w:rPr>
                <w:rFonts w:ascii="Courier New" w:hAnsi="Courier New" w:cs="Courier New"/>
                <w:color w:val="0000FF"/>
                <w:sz w:val="18"/>
                <w:lang w:eastAsia="fi-FI"/>
              </w:rPr>
              <w:t>&gt;</w:t>
            </w:r>
          </w:p>
          <w:p w14:paraId="4A1BE53F"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subject</w:t>
            </w:r>
            <w:r w:rsidRPr="00DF32DC">
              <w:rPr>
                <w:rFonts w:ascii="Courier New" w:hAnsi="Courier New" w:cs="Courier New"/>
                <w:color w:val="0000FF"/>
                <w:sz w:val="18"/>
                <w:lang w:eastAsia="fi-FI"/>
              </w:rPr>
              <w:t>&gt;</w:t>
            </w:r>
          </w:p>
          <w:p w14:paraId="4A1BE540" w14:textId="77777777" w:rsidR="00EC5F15" w:rsidRPr="00DF32DC" w:rsidRDefault="00EC5F15" w:rsidP="00DF32DC">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tekijä, tapahtuma-aika ja palveluyksikkö </w:t>
            </w:r>
            <w:r w:rsidRPr="00DF32DC">
              <w:rPr>
                <w:rFonts w:ascii="Courier New" w:hAnsi="Courier New" w:cs="Courier New"/>
                <w:color w:val="0000FF"/>
                <w:sz w:val="18"/>
                <w:lang w:eastAsia="fi-FI"/>
              </w:rPr>
              <w:t>--&gt;</w:t>
            </w:r>
          </w:p>
          <w:p w14:paraId="4A1BE541"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author</w:t>
            </w:r>
            <w:r w:rsidRPr="00DF32DC">
              <w:rPr>
                <w:rFonts w:ascii="Courier New" w:hAnsi="Courier New" w:cs="Courier New"/>
                <w:color w:val="0000FF"/>
                <w:sz w:val="18"/>
                <w:lang w:eastAsia="fi-FI"/>
              </w:rPr>
              <w:t>&gt;</w:t>
            </w:r>
          </w:p>
          <w:p w14:paraId="4A1BE542"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tekijän rooli on aina MER </w:t>
            </w:r>
            <w:r w:rsidRPr="00DF32DC">
              <w:rPr>
                <w:rFonts w:ascii="Courier New" w:hAnsi="Courier New" w:cs="Courier New"/>
                <w:color w:val="0000FF"/>
                <w:sz w:val="18"/>
                <w:lang w:eastAsia="fi-FI"/>
              </w:rPr>
              <w:t>--&gt;</w:t>
            </w:r>
          </w:p>
          <w:p w14:paraId="4A1BE543" w14:textId="77777777" w:rsidR="00EC5F15" w:rsidRPr="00DF32DC" w:rsidRDefault="00EC5F15"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functionCode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1.2.246.537.5.40006.2003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eArkisto - tekninen CDA R2 henkilötarkennin</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Merkinnän tekijä</w:t>
            </w:r>
            <w:r w:rsidRPr="00DF32DC">
              <w:rPr>
                <w:rFonts w:ascii="Courier New" w:hAnsi="Courier New" w:cs="Courier New"/>
                <w:color w:val="0000FF"/>
                <w:sz w:val="18"/>
                <w:lang w:eastAsia="fi-FI"/>
              </w:rPr>
              <w:t>"/&gt;</w:t>
            </w:r>
          </w:p>
          <w:p w14:paraId="4A1BE544"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tapahtuma-aika </w:t>
            </w:r>
            <w:r w:rsidRPr="00DF32DC">
              <w:rPr>
                <w:rFonts w:ascii="Courier New" w:hAnsi="Courier New" w:cs="Courier New"/>
                <w:color w:val="0000FF"/>
                <w:sz w:val="18"/>
                <w:lang w:eastAsia="fi-FI"/>
              </w:rPr>
              <w:t>--&gt;</w:t>
            </w:r>
          </w:p>
          <w:p w14:paraId="4A1BE545" w14:textId="4AC7AD34"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time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value</w:t>
            </w:r>
            <w:r w:rsidRPr="00DF32DC">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DF32DC">
              <w:rPr>
                <w:rFonts w:ascii="Courier New" w:hAnsi="Courier New" w:cs="Courier New"/>
                <w:color w:val="000000"/>
                <w:sz w:val="18"/>
                <w:lang w:eastAsia="fi-FI"/>
              </w:rPr>
              <w:t>22091410</w:t>
            </w:r>
            <w:r w:rsidRPr="00DF32DC">
              <w:rPr>
                <w:rFonts w:ascii="Courier New" w:hAnsi="Courier New" w:cs="Courier New"/>
                <w:color w:val="0000FF"/>
                <w:sz w:val="18"/>
                <w:lang w:eastAsia="fi-FI"/>
              </w:rPr>
              <w:t>"/&gt;</w:t>
            </w:r>
          </w:p>
          <w:p w14:paraId="4A1BE546"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assignedAuthor</w:t>
            </w:r>
            <w:r w:rsidRPr="00DF32DC">
              <w:rPr>
                <w:rFonts w:ascii="Courier New" w:hAnsi="Courier New" w:cs="Courier New"/>
                <w:color w:val="0000FF"/>
                <w:sz w:val="18"/>
                <w:lang w:eastAsia="fi-FI"/>
              </w:rPr>
              <w:t>&gt;</w:t>
            </w:r>
          </w:p>
          <w:p w14:paraId="4A1BE547"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Ammattihenkilön perustunniste henkilötunnus</w:t>
            </w:r>
            <w:r w:rsidRPr="00DF32DC">
              <w:rPr>
                <w:rFonts w:ascii="Courier New" w:hAnsi="Courier New" w:cs="Courier New"/>
                <w:color w:val="0000FF"/>
                <w:sz w:val="18"/>
                <w:lang w:eastAsia="fi-FI"/>
              </w:rPr>
              <w:t>--&gt;</w:t>
            </w:r>
          </w:p>
          <w:p w14:paraId="4A1BE548" w14:textId="2D997DB1"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extension</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123456-</w:t>
            </w:r>
            <w:ins w:id="26" w:author="Pakari Arja" w:date="2018-05-02T10:09:00Z">
              <w:r w:rsidR="00E47433">
                <w:rPr>
                  <w:rFonts w:ascii="Courier New" w:hAnsi="Courier New" w:cs="Courier New"/>
                  <w:color w:val="000000"/>
                  <w:sz w:val="18"/>
                  <w:lang w:eastAsia="fi-FI"/>
                </w:rPr>
                <w:t>9</w:t>
              </w:r>
            </w:ins>
            <w:del w:id="27" w:author="Pakari Arja" w:date="2018-05-02T10:09:00Z">
              <w:r w:rsidRPr="00DF32DC" w:rsidDel="00E47433">
                <w:rPr>
                  <w:rFonts w:ascii="Courier New" w:hAnsi="Courier New" w:cs="Courier New"/>
                  <w:color w:val="000000"/>
                  <w:sz w:val="18"/>
                  <w:lang w:eastAsia="fi-FI"/>
                </w:rPr>
                <w:delText>1</w:delText>
              </w:r>
            </w:del>
            <w:r w:rsidRPr="00DF32DC">
              <w:rPr>
                <w:rFonts w:ascii="Courier New" w:hAnsi="Courier New" w:cs="Courier New"/>
                <w:color w:val="000000"/>
                <w:sz w:val="18"/>
                <w:lang w:eastAsia="fi-FI"/>
              </w:rPr>
              <w:t>234</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1.2.246.21</w:t>
            </w:r>
            <w:r w:rsidRPr="00DF32DC">
              <w:rPr>
                <w:rFonts w:ascii="Courier New" w:hAnsi="Courier New" w:cs="Courier New"/>
                <w:color w:val="0000FF"/>
                <w:sz w:val="18"/>
                <w:lang w:eastAsia="fi-FI"/>
              </w:rPr>
              <w:t>"/&gt;</w:t>
            </w:r>
          </w:p>
          <w:p w14:paraId="4A1BE549" w14:textId="77777777" w:rsidR="00EC5F15" w:rsidRPr="004F46D7"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4F46D7">
              <w:rPr>
                <w:rFonts w:ascii="Courier New" w:hAnsi="Courier New" w:cs="Courier New"/>
                <w:color w:val="0000FF"/>
                <w:sz w:val="18"/>
                <w:lang w:val="en-US" w:eastAsia="fi-FI"/>
              </w:rPr>
              <w:t>&lt;!--</w:t>
            </w:r>
            <w:r w:rsidRPr="004F46D7">
              <w:rPr>
                <w:rFonts w:ascii="Courier New" w:hAnsi="Courier New" w:cs="Courier New"/>
                <w:color w:val="474747"/>
                <w:sz w:val="18"/>
                <w:lang w:val="en-US" w:eastAsia="fi-FI"/>
              </w:rPr>
              <w:t xml:space="preserve">  Ammattihenkilön nimi </w:t>
            </w:r>
            <w:r w:rsidRPr="004F46D7">
              <w:rPr>
                <w:rFonts w:ascii="Courier New" w:hAnsi="Courier New" w:cs="Courier New"/>
                <w:color w:val="0000FF"/>
                <w:sz w:val="18"/>
                <w:lang w:val="en-US" w:eastAsia="fi-FI"/>
              </w:rPr>
              <w:t>--&gt;</w:t>
            </w:r>
          </w:p>
          <w:p w14:paraId="4A1BE54A"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4F46D7">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assignedPerson</w:t>
            </w:r>
            <w:r w:rsidRPr="00DF32DC">
              <w:rPr>
                <w:rFonts w:ascii="Courier New" w:hAnsi="Courier New" w:cs="Courier New"/>
                <w:color w:val="0000FF"/>
                <w:sz w:val="18"/>
                <w:lang w:val="en-US" w:eastAsia="fi-FI"/>
              </w:rPr>
              <w:t>&gt;</w:t>
            </w:r>
          </w:p>
          <w:p w14:paraId="4A1BE54B"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A1BE54C"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Petri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4A1BE54D"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Puukko</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14:paraId="4A1BE54E"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ylil.</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p>
          <w:p w14:paraId="4A1BE54F"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A1BE550"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lastRenderedPageBreak/>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assignedPerson</w:t>
            </w:r>
            <w:r w:rsidRPr="00DF32DC">
              <w:rPr>
                <w:rFonts w:ascii="Courier New" w:hAnsi="Courier New" w:cs="Courier New"/>
                <w:color w:val="0000FF"/>
                <w:sz w:val="18"/>
                <w:lang w:val="en-US" w:eastAsia="fi-FI"/>
              </w:rPr>
              <w:t>&gt;</w:t>
            </w:r>
          </w:p>
          <w:p w14:paraId="4A1BE551"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representedOrganization</w:t>
            </w:r>
            <w:r w:rsidRPr="00DF32DC">
              <w:rPr>
                <w:rFonts w:ascii="Courier New" w:hAnsi="Courier New" w:cs="Courier New"/>
                <w:color w:val="0000FF"/>
                <w:sz w:val="18"/>
                <w:lang w:eastAsia="fi-FI"/>
              </w:rPr>
              <w:t>&gt;</w:t>
            </w:r>
          </w:p>
          <w:p w14:paraId="4A1BE552"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palveluyksikkö </w:t>
            </w:r>
            <w:r w:rsidRPr="00DF32DC">
              <w:rPr>
                <w:rFonts w:ascii="Courier New" w:hAnsi="Courier New" w:cs="Courier New"/>
                <w:color w:val="0000FF"/>
                <w:sz w:val="18"/>
                <w:lang w:eastAsia="fi-FI"/>
              </w:rPr>
              <w:t>--&gt;</w:t>
            </w:r>
          </w:p>
          <w:p w14:paraId="4A1BE553"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extension</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102</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1.2.246.10.1234567.10</w:t>
            </w:r>
            <w:r w:rsidRPr="00DF32DC">
              <w:rPr>
                <w:rFonts w:ascii="Courier New" w:hAnsi="Courier New" w:cs="Courier New"/>
                <w:color w:val="0000FF"/>
                <w:sz w:val="18"/>
                <w:lang w:eastAsia="fi-FI"/>
              </w:rPr>
              <w:t>"/&gt;</w:t>
            </w:r>
          </w:p>
          <w:p w14:paraId="4A1BE554"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name</w:t>
            </w:r>
            <w:r w:rsidRPr="00DF32DC">
              <w:rPr>
                <w:rFonts w:ascii="Courier New" w:hAnsi="Courier New" w:cs="Courier New"/>
                <w:color w:val="0000FF"/>
                <w:sz w:val="18"/>
                <w:lang w:eastAsia="fi-FI"/>
              </w:rPr>
              <w:t>&gt;</w:t>
            </w:r>
            <w:r w:rsidRPr="00DF32DC">
              <w:rPr>
                <w:rFonts w:ascii="Courier New" w:hAnsi="Courier New" w:cs="Courier New"/>
                <w:color w:val="000000"/>
                <w:sz w:val="18"/>
                <w:lang w:eastAsia="fi-FI"/>
              </w:rPr>
              <w:t>X-X sairaanhoitopiiri os 12</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name</w:t>
            </w:r>
            <w:r w:rsidRPr="00DF32DC">
              <w:rPr>
                <w:rFonts w:ascii="Courier New" w:hAnsi="Courier New" w:cs="Courier New"/>
                <w:color w:val="0000FF"/>
                <w:sz w:val="18"/>
                <w:lang w:eastAsia="fi-FI"/>
              </w:rPr>
              <w:t>&gt;</w:t>
            </w:r>
          </w:p>
          <w:p w14:paraId="4A1BE555"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representedOrganization</w:t>
            </w:r>
            <w:r w:rsidRPr="00DF32DC">
              <w:rPr>
                <w:rFonts w:ascii="Courier New" w:hAnsi="Courier New" w:cs="Courier New"/>
                <w:color w:val="0000FF"/>
                <w:sz w:val="18"/>
                <w:lang w:val="en-US" w:eastAsia="fi-FI"/>
              </w:rPr>
              <w:t>&gt;</w:t>
            </w:r>
          </w:p>
          <w:p w14:paraId="4A1BE556"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assignedAuthor</w:t>
            </w:r>
            <w:r w:rsidRPr="00DF32DC">
              <w:rPr>
                <w:rFonts w:ascii="Courier New" w:hAnsi="Courier New" w:cs="Courier New"/>
                <w:color w:val="0000FF"/>
                <w:sz w:val="18"/>
                <w:lang w:val="en-US" w:eastAsia="fi-FI"/>
              </w:rPr>
              <w:t>&gt;</w:t>
            </w:r>
          </w:p>
          <w:p w14:paraId="4A1BE557" w14:textId="77777777" w:rsidR="003A6AA1"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author</w:t>
            </w:r>
            <w:r w:rsidRPr="00DF32DC">
              <w:rPr>
                <w:rFonts w:ascii="Courier New" w:hAnsi="Courier New" w:cs="Courier New"/>
                <w:color w:val="0000FF"/>
                <w:sz w:val="18"/>
                <w:lang w:val="en-US" w:eastAsia="fi-FI"/>
              </w:rPr>
              <w:t>&gt;</w:t>
            </w:r>
          </w:p>
        </w:tc>
      </w:tr>
    </w:tbl>
    <w:p w14:paraId="4A1BE559" w14:textId="77777777" w:rsidR="003A6AA1" w:rsidRDefault="003A6AA1" w:rsidP="003A6AA1">
      <w:pPr>
        <w:rPr>
          <w:highlight w:val="white"/>
          <w:lang w:eastAsia="fi-FI"/>
        </w:rPr>
      </w:pPr>
    </w:p>
    <w:p w14:paraId="4A1BE55A" w14:textId="77777777" w:rsidR="003A6AA1" w:rsidRPr="00EC5F15" w:rsidRDefault="003A6AA1" w:rsidP="00EC5F15">
      <w:pPr>
        <w:pStyle w:val="Otsikko2"/>
        <w:rPr>
          <w:highlight w:val="white"/>
        </w:rPr>
      </w:pPr>
      <w:bookmarkStart w:id="28" w:name="_Toc403323870"/>
      <w:bookmarkStart w:id="29" w:name="_Toc496544110"/>
      <w:r w:rsidRPr="00EC5F15">
        <w:rPr>
          <w:highlight w:val="white"/>
        </w:rPr>
        <w:t>Hoitoprosessin vaihe ja otsikko</w:t>
      </w:r>
      <w:bookmarkEnd w:id="28"/>
      <w:bookmarkEnd w:id="29"/>
    </w:p>
    <w:p w14:paraId="4A1BE55B" w14:textId="77777777" w:rsidR="003A6AA1" w:rsidRDefault="003A6AA1" w:rsidP="003A6AA1">
      <w:pPr>
        <w:rPr>
          <w:highlight w:val="white"/>
          <w:lang w:eastAsia="fi-FI"/>
        </w:rPr>
      </w:pPr>
      <w:r>
        <w:rPr>
          <w:highlight w:val="white"/>
          <w:lang w:eastAsia="fi-FI"/>
        </w:rPr>
        <w:t>Pyynnön tiedot kirjataan Hoidon suunnittelu -vaiheen alle, koodiarvo 14 hoitoprosessin vaihekoodistossa.</w:t>
      </w:r>
      <w:r w:rsidR="001F2763">
        <w:rPr>
          <w:highlight w:val="white"/>
          <w:lang w:eastAsia="fi-FI"/>
        </w:rPr>
        <w:t xml:space="preserve"> </w:t>
      </w:r>
    </w:p>
    <w:p w14:paraId="4A1BE55C" w14:textId="77777777" w:rsidR="003A6AA1" w:rsidRDefault="003A6AA1" w:rsidP="003A6AA1">
      <w:pPr>
        <w:rPr>
          <w:highlight w:val="white"/>
          <w:lang w:eastAsia="fi-FI"/>
        </w:rPr>
      </w:pPr>
    </w:p>
    <w:p w14:paraId="4A1BE55D" w14:textId="77777777" w:rsidR="003A6AA1" w:rsidRDefault="003A6AA1" w:rsidP="003A6AA1">
      <w:pPr>
        <w:rPr>
          <w:highlight w:val="white"/>
          <w:lang w:eastAsia="fi-FI"/>
        </w:rPr>
      </w:pPr>
      <w:r>
        <w:rPr>
          <w:highlight w:val="white"/>
          <w:lang w:eastAsia="fi-FI"/>
        </w:rPr>
        <w:t>Otsikkotasolle kirjataan pyynnön tiedot Tutkimukset-otsikon alle, koodiarvo 53 otsikkokoodistossa.</w:t>
      </w:r>
      <w:r w:rsidR="008E5DD6">
        <w:rPr>
          <w:highlight w:val="white"/>
          <w:lang w:eastAsia="fi-FI"/>
        </w:rPr>
        <w:t xml:space="preserve"> </w:t>
      </w:r>
    </w:p>
    <w:p w14:paraId="4A1BE55E" w14:textId="77777777" w:rsidR="00EC5F15" w:rsidRDefault="00EC5F15" w:rsidP="003A6AA1">
      <w:pPr>
        <w:rPr>
          <w:highlight w:val="white"/>
          <w:lang w:eastAsia="fi-FI"/>
        </w:rPr>
      </w:pPr>
    </w:p>
    <w:p w14:paraId="4A1BE55F" w14:textId="77777777" w:rsidR="001F2763" w:rsidRDefault="001F2763" w:rsidP="003A6AA1">
      <w:pPr>
        <w:rPr>
          <w:highlight w:val="white"/>
          <w:lang w:eastAsia="fi-FI"/>
        </w:rPr>
      </w:pPr>
      <w:r>
        <w:rPr>
          <w:highlight w:val="white"/>
          <w:lang w:eastAsia="fi-FI"/>
        </w:rPr>
        <w:t xml:space="preserve">Koodistojen mukaisten arvojen mukainen nimi annetaan myös </w:t>
      </w:r>
      <w:proofErr w:type="gramStart"/>
      <w:r>
        <w:rPr>
          <w:highlight w:val="white"/>
          <w:lang w:eastAsia="fi-FI"/>
        </w:rPr>
        <w:t>section.title</w:t>
      </w:r>
      <w:proofErr w:type="gramEnd"/>
      <w:r>
        <w:rPr>
          <w:highlight w:val="white"/>
          <w:lang w:eastAsia="fi-FI"/>
        </w:rPr>
        <w:t>:ssä.</w:t>
      </w:r>
    </w:p>
    <w:p w14:paraId="4A1BE560" w14:textId="77777777" w:rsidR="001F2763" w:rsidRDefault="001F2763"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6A" w14:textId="77777777" w:rsidTr="00DF32DC">
        <w:tc>
          <w:tcPr>
            <w:tcW w:w="9629" w:type="dxa"/>
            <w:shd w:val="clear" w:color="auto" w:fill="auto"/>
          </w:tcPr>
          <w:p w14:paraId="4A1BE561" w14:textId="77777777" w:rsidR="00EC5F15" w:rsidRPr="00DF32DC" w:rsidRDefault="00EC5F15" w:rsidP="00DF32DC">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Hoitoprosessin vaihe "Hoidon suunnittelu" = Pyynnöt  </w:t>
            </w:r>
            <w:r w:rsidRPr="00DF32DC">
              <w:rPr>
                <w:rFonts w:ascii="Courier New" w:hAnsi="Courier New" w:cs="Courier New"/>
                <w:color w:val="0000FF"/>
                <w:sz w:val="18"/>
                <w:lang w:eastAsia="fi-FI"/>
              </w:rPr>
              <w:t>--&gt;</w:t>
            </w:r>
          </w:p>
          <w:p w14:paraId="4A1BE562"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14:paraId="4A1BE563"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14:paraId="4A1BE564" w14:textId="77777777" w:rsidR="00EC5F15" w:rsidRPr="00DF32DC" w:rsidRDefault="00EC5F15"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14</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1.2.246.537.6.13.2006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AR/YDIN - Hoitoprosessin vaihe</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displayName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Hoidon suunnittelu</w:t>
            </w:r>
            <w:r w:rsidRPr="00DF32DC">
              <w:rPr>
                <w:rFonts w:ascii="Courier New" w:hAnsi="Courier New" w:cs="Courier New"/>
                <w:color w:val="0000FF"/>
                <w:sz w:val="18"/>
                <w:lang w:val="en-US" w:eastAsia="fi-FI"/>
              </w:rPr>
              <w:t>"/&gt;</w:t>
            </w:r>
          </w:p>
          <w:p w14:paraId="4A1BE565"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Hoidon suunnittelu</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p w14:paraId="4A1BE566"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14:paraId="4A1BE567"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14:paraId="4A1BE568" w14:textId="77777777" w:rsidR="00EC5F15" w:rsidRPr="00DF32DC" w:rsidRDefault="00EC5F15" w:rsidP="00DF32DC">
            <w:pPr>
              <w:autoSpaceDE w:val="0"/>
              <w:autoSpaceDN w:val="0"/>
              <w:adjustRightInd w:val="0"/>
              <w:ind w:left="1440" w:hanging="144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53</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1.2.246.537.6.14.2006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AR/YDIN - Otsikot</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displayName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Tutkimukset</w:t>
            </w:r>
            <w:r w:rsidRPr="00DF32DC">
              <w:rPr>
                <w:rFonts w:ascii="Courier New" w:hAnsi="Courier New" w:cs="Courier New"/>
                <w:color w:val="0000FF"/>
                <w:sz w:val="18"/>
                <w:lang w:val="en-US" w:eastAsia="fi-FI"/>
              </w:rPr>
              <w:t>"/&gt;</w:t>
            </w:r>
          </w:p>
          <w:p w14:paraId="4A1BE569" w14:textId="77777777" w:rsidR="003A6AA1" w:rsidRPr="00DF32DC" w:rsidRDefault="00EC5F15" w:rsidP="00E45ED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r w:rsidR="00E45ED6">
              <w:rPr>
                <w:rFonts w:ascii="Courier New" w:hAnsi="Courier New" w:cs="Courier New"/>
                <w:color w:val="000000"/>
                <w:sz w:val="18"/>
                <w:lang w:val="en-US" w:eastAsia="fi-FI"/>
              </w:rPr>
              <w:t>Tutkimukset</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tc>
      </w:tr>
    </w:tbl>
    <w:p w14:paraId="4A1BE56B" w14:textId="77777777" w:rsidR="003A6AA1" w:rsidRDefault="003A6AA1" w:rsidP="003A6AA1">
      <w:pPr>
        <w:rPr>
          <w:highlight w:val="white"/>
          <w:lang w:eastAsia="fi-FI"/>
        </w:rPr>
      </w:pPr>
    </w:p>
    <w:p w14:paraId="4A1BE56C" w14:textId="77777777" w:rsidR="003A6AA1" w:rsidRPr="00EC5F15" w:rsidRDefault="00FA1312" w:rsidP="00EC5F15">
      <w:pPr>
        <w:pStyle w:val="Otsikko2"/>
        <w:rPr>
          <w:highlight w:val="white"/>
        </w:rPr>
      </w:pPr>
      <w:bookmarkStart w:id="30" w:name="_Toc403323871"/>
      <w:bookmarkStart w:id="31" w:name="_Toc496544111"/>
      <w:r>
        <w:rPr>
          <w:highlight w:val="white"/>
        </w:rPr>
        <w:t>Laboratorio</w:t>
      </w:r>
      <w:r w:rsidR="003A6AA1" w:rsidRPr="00EC5F15">
        <w:rPr>
          <w:highlight w:val="white"/>
        </w:rPr>
        <w:t>tutkimuspyyntö näyttömuodossa</w:t>
      </w:r>
      <w:bookmarkEnd w:id="30"/>
      <w:bookmarkEnd w:id="31"/>
    </w:p>
    <w:p w14:paraId="4A1BE56D" w14:textId="77777777" w:rsidR="003A6AA1" w:rsidRDefault="003A6AA1" w:rsidP="003A6AA1">
      <w:pPr>
        <w:rPr>
          <w:highlight w:val="white"/>
          <w:lang w:eastAsia="fi-FI"/>
        </w:rPr>
      </w:pPr>
      <w:r>
        <w:rPr>
          <w:highlight w:val="white"/>
          <w:lang w:eastAsia="fi-FI"/>
        </w:rPr>
        <w:t>Pyyntö ilmaistaan näyttömuodossa text-elementissään, johon viitataan rakenteisesta osuudesta.</w:t>
      </w:r>
    </w:p>
    <w:p w14:paraId="4A1BE56E" w14:textId="77777777" w:rsidR="00E551B3" w:rsidRDefault="00E551B3" w:rsidP="003A6AA1">
      <w:pPr>
        <w:rPr>
          <w:highlight w:val="white"/>
          <w:lang w:eastAsia="fi-FI"/>
        </w:rPr>
      </w:pPr>
    </w:p>
    <w:p w14:paraId="4A1BE56F" w14:textId="77777777" w:rsidR="00E551B3" w:rsidRDefault="00E551B3" w:rsidP="003A6AA1">
      <w:pPr>
        <w:rPr>
          <w:highlight w:val="white"/>
          <w:lang w:eastAsia="fi-FI"/>
        </w:rPr>
      </w:pPr>
      <w:r>
        <w:rPr>
          <w:highlight w:val="white"/>
          <w:lang w:eastAsia="fi-FI"/>
        </w:rPr>
        <w:t>Geneerinen esitystapa (kts. selitys Kertomus- ja lomakkeet määrittely luku 2.8.3)</w:t>
      </w:r>
    </w:p>
    <w:p w14:paraId="4A1BE570" w14:textId="77777777" w:rsidR="00E551B3" w:rsidRDefault="00E551B3" w:rsidP="003A6AA1">
      <w:pPr>
        <w:rPr>
          <w:highlight w:val="white"/>
          <w:lang w:eastAsia="fi-FI"/>
        </w:rPr>
      </w:pPr>
    </w:p>
    <w:p w14:paraId="4A1BE571" w14:textId="392F0FCC" w:rsidR="00E551B3" w:rsidRDefault="00E551B3" w:rsidP="00E551B3">
      <w:pPr>
        <w:rPr>
          <w:lang w:eastAsia="fi-FI"/>
        </w:rPr>
      </w:pPr>
      <w:r>
        <w:rPr>
          <w:lang w:eastAsia="fi-FI"/>
        </w:rPr>
        <w:t>”</w:t>
      </w:r>
      <w:r w:rsidRPr="00E551B3">
        <w:rPr>
          <w:b/>
          <w:lang w:eastAsia="fi-FI"/>
        </w:rPr>
        <w:t>Tutkimuspyyntö</w:t>
      </w:r>
      <w:r>
        <w:rPr>
          <w:lang w:eastAsia="fi-FI"/>
        </w:rPr>
        <w:t xml:space="preserve">:” </w:t>
      </w:r>
      <w:r w:rsidR="00F94730" w:rsidRPr="00F94730">
        <w:rPr>
          <w:lang w:eastAsia="fi-FI"/>
        </w:rPr>
        <w:t>Laboratoriotutkimuspyynnön lisätieto</w:t>
      </w:r>
      <w:r>
        <w:rPr>
          <w:lang w:eastAsia="fi-FI"/>
        </w:rPr>
        <w:t xml:space="preserve"> </w:t>
      </w:r>
      <w:r w:rsidR="00F94730">
        <w:rPr>
          <w:lang w:eastAsia="fi-FI"/>
        </w:rPr>
        <w:t>(</w:t>
      </w:r>
      <w:r>
        <w:rPr>
          <w:lang w:eastAsia="fi-FI"/>
        </w:rPr>
        <w:t>41</w:t>
      </w:r>
      <w:r w:rsidR="00F94730">
        <w:rPr>
          <w:lang w:eastAsia="fi-FI"/>
        </w:rPr>
        <w:t xml:space="preserve">); </w:t>
      </w:r>
      <w:r w:rsidR="00F94730" w:rsidRPr="00F94730">
        <w:rPr>
          <w:lang w:eastAsia="fi-FI"/>
        </w:rPr>
        <w:t>Toistuvan laboratoriotutkimuspyynnön alku- ja loppupäivämäärä</w:t>
      </w:r>
      <w:r w:rsidR="00F94730">
        <w:rPr>
          <w:lang w:eastAsia="fi-FI"/>
        </w:rPr>
        <w:t xml:space="preserve"> (</w:t>
      </w:r>
      <w:proofErr w:type="gramStart"/>
      <w:r w:rsidR="00F94730">
        <w:rPr>
          <w:lang w:eastAsia="fi-FI"/>
        </w:rPr>
        <w:t>45)*</w:t>
      </w:r>
      <w:proofErr w:type="gramEnd"/>
    </w:p>
    <w:p w14:paraId="4A1BE572" w14:textId="417A1AF7" w:rsidR="00E551B3" w:rsidRDefault="00F94730" w:rsidP="00E551B3">
      <w:pPr>
        <w:rPr>
          <w:highlight w:val="white"/>
          <w:lang w:eastAsia="fi-FI"/>
        </w:rPr>
      </w:pPr>
      <w:r w:rsidRPr="00F94730">
        <w:rPr>
          <w:lang w:eastAsia="fi-FI"/>
        </w:rPr>
        <w:t>Pyydetyn laboratoriotutkimuksen nimi, koodi ja koodisto</w:t>
      </w:r>
      <w:r w:rsidR="00E551B3">
        <w:rPr>
          <w:lang w:eastAsia="fi-FI"/>
        </w:rPr>
        <w:t xml:space="preserve"> </w:t>
      </w:r>
      <w:r>
        <w:rPr>
          <w:lang w:eastAsia="fi-FI"/>
        </w:rPr>
        <w:t>(</w:t>
      </w:r>
      <w:r w:rsidR="00E551B3">
        <w:rPr>
          <w:lang w:eastAsia="fi-FI"/>
        </w:rPr>
        <w:t>4</w:t>
      </w:r>
      <w:r>
        <w:rPr>
          <w:lang w:eastAsia="fi-FI"/>
        </w:rPr>
        <w:t>)</w:t>
      </w:r>
      <w:r w:rsidR="00E551B3">
        <w:rPr>
          <w:lang w:eastAsia="fi-FI"/>
        </w:rPr>
        <w:t xml:space="preserve">; </w:t>
      </w:r>
      <w:r w:rsidRPr="00F94730">
        <w:rPr>
          <w:lang w:eastAsia="fi-FI"/>
        </w:rPr>
        <w:t>Pyydetyn laboratoriotutkimuksen lisätieto</w:t>
      </w:r>
      <w:r w:rsidR="00E551B3">
        <w:rPr>
          <w:lang w:eastAsia="fi-FI"/>
        </w:rPr>
        <w:t xml:space="preserve"> </w:t>
      </w:r>
      <w:r>
        <w:rPr>
          <w:lang w:eastAsia="fi-FI"/>
        </w:rPr>
        <w:t>(</w:t>
      </w:r>
      <w:r w:rsidR="00E551B3">
        <w:rPr>
          <w:lang w:eastAsia="fi-FI"/>
        </w:rPr>
        <w:t>43</w:t>
      </w:r>
      <w:r>
        <w:rPr>
          <w:lang w:eastAsia="fi-FI"/>
        </w:rPr>
        <w:t>)</w:t>
      </w:r>
      <w:r w:rsidR="00E551B3">
        <w:rPr>
          <w:lang w:eastAsia="fi-FI"/>
        </w:rPr>
        <w:t xml:space="preserve"> (rivi toistuu 1-n kertaa)</w:t>
      </w:r>
    </w:p>
    <w:p w14:paraId="4A1BE573" w14:textId="77777777" w:rsidR="003A6AA1" w:rsidRDefault="003A6AA1" w:rsidP="003A6AA1">
      <w:pPr>
        <w:rPr>
          <w:highlight w:val="white"/>
          <w:lang w:eastAsia="fi-FI"/>
        </w:rPr>
      </w:pPr>
    </w:p>
    <w:p w14:paraId="4A1BE574" w14:textId="77777777" w:rsidR="00F94730" w:rsidRDefault="00F94730" w:rsidP="003A6AA1">
      <w:pPr>
        <w:rPr>
          <w:highlight w:val="white"/>
          <w:lang w:eastAsia="fi-FI"/>
        </w:rPr>
      </w:pPr>
      <w:r>
        <w:rPr>
          <w:highlight w:val="white"/>
          <w:lang w:eastAsia="fi-FI"/>
        </w:rPr>
        <w:t>* = myös otsikko</w:t>
      </w:r>
    </w:p>
    <w:p w14:paraId="4A1BE575" w14:textId="77777777" w:rsidR="00F94730" w:rsidRDefault="00F94730"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E551B3" w14:paraId="4A1BE588" w14:textId="77777777" w:rsidTr="00DF32DC">
        <w:tc>
          <w:tcPr>
            <w:tcW w:w="9629" w:type="dxa"/>
            <w:shd w:val="clear" w:color="auto" w:fill="auto"/>
          </w:tcPr>
          <w:p w14:paraId="4A1BE576"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text</w:t>
            </w:r>
            <w:r w:rsidRPr="00F94730">
              <w:rPr>
                <w:rFonts w:ascii="Courier New" w:hAnsi="Courier New" w:cs="Courier New"/>
                <w:color w:val="0000FF"/>
                <w:sz w:val="18"/>
                <w:lang w:val="en-US" w:eastAsia="fi-FI"/>
              </w:rPr>
              <w:t>&gt;</w:t>
            </w:r>
          </w:p>
          <w:p w14:paraId="4A1BE577"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OID1.2.246.10.1234567.14.2016.123.22.2.1</w:t>
            </w:r>
            <w:r w:rsidRPr="00F94730">
              <w:rPr>
                <w:rFonts w:ascii="Courier New" w:hAnsi="Courier New" w:cs="Courier New"/>
                <w:color w:val="0000FF"/>
                <w:sz w:val="18"/>
                <w:lang w:val="en-US" w:eastAsia="fi-FI"/>
              </w:rPr>
              <w:t>"&gt;</w:t>
            </w:r>
          </w:p>
          <w:p w14:paraId="4A1BE578"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Bold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 xml:space="preserve">Tutkimuspyyntö: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9" w14:textId="77777777"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OID1.2.246.10.1234567.14.2016.123.22.2.2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xUnstructured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 xml:space="preserve">Oireeton potilas;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A" w14:textId="77777777" w:rsidR="00F94730" w:rsidRPr="00F94730" w:rsidRDefault="00F94730" w:rsidP="00F94730">
            <w:pPr>
              <w:autoSpaceDE w:val="0"/>
              <w:autoSpaceDN w:val="0"/>
              <w:adjustRightInd w:val="0"/>
              <w:ind w:left="1440" w:hanging="1440"/>
              <w:rPr>
                <w:rFonts w:ascii="Courier New" w:hAnsi="Courier New" w:cs="Courier New"/>
                <w:color w:val="0000FF"/>
                <w:sz w:val="18"/>
                <w:lang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eastAsia="fi-FI"/>
              </w:rPr>
              <w:t>&lt;</w:t>
            </w:r>
            <w:r w:rsidRPr="00F94730">
              <w:rPr>
                <w:rFonts w:ascii="Courier New" w:hAnsi="Courier New" w:cs="Courier New"/>
                <w:color w:val="800000"/>
                <w:sz w:val="18"/>
                <w:lang w:eastAsia="fi-FI"/>
              </w:rPr>
              <w:t>content</w:t>
            </w:r>
            <w:r w:rsidRPr="00F94730">
              <w:rPr>
                <w:rFonts w:ascii="Courier New" w:hAnsi="Courier New" w:cs="Courier New"/>
                <w:i/>
                <w:iCs/>
                <w:color w:val="008080"/>
                <w:sz w:val="18"/>
                <w:lang w:eastAsia="fi-FI"/>
              </w:rPr>
              <w:t xml:space="preserve"> </w:t>
            </w:r>
            <w:r w:rsidRPr="00F94730">
              <w:rPr>
                <w:rFonts w:ascii="Courier New" w:hAnsi="Courier New" w:cs="Courier New"/>
                <w:color w:val="FF0000"/>
                <w:sz w:val="18"/>
                <w:lang w:eastAsia="fi-FI"/>
              </w:rPr>
              <w:t>ID</w:t>
            </w:r>
            <w:r w:rsidRPr="00F94730">
              <w:rPr>
                <w:rFonts w:ascii="Courier New" w:hAnsi="Courier New" w:cs="Courier New"/>
                <w:color w:val="0000FF"/>
                <w:sz w:val="18"/>
                <w:lang w:eastAsia="fi-FI"/>
              </w:rPr>
              <w:t>="</w:t>
            </w:r>
            <w:r w:rsidRPr="00F94730">
              <w:rPr>
                <w:rFonts w:ascii="Courier New" w:hAnsi="Courier New" w:cs="Courier New"/>
                <w:color w:val="000000"/>
                <w:sz w:val="18"/>
                <w:lang w:eastAsia="fi-FI"/>
              </w:rPr>
              <w:t>OID1.2.246.10.1234567.14.2016.123.22.2.3</w:t>
            </w:r>
            <w:r w:rsidRPr="00F94730">
              <w:rPr>
                <w:rFonts w:ascii="Courier New" w:hAnsi="Courier New" w:cs="Courier New"/>
                <w:color w:val="0000FF"/>
                <w:sz w:val="18"/>
                <w:lang w:eastAsia="fi-FI"/>
              </w:rPr>
              <w:t>"&gt;</w:t>
            </w:r>
            <w:r w:rsidRPr="00F94730">
              <w:rPr>
                <w:rFonts w:ascii="Courier New" w:hAnsi="Courier New" w:cs="Courier New"/>
                <w:color w:val="000000"/>
                <w:sz w:val="18"/>
                <w:lang w:eastAsia="fi-FI"/>
              </w:rPr>
              <w:t>Toistuvan laboratoriotutkimuspyynnön alku- ja loppupäivämäärä: 22.01.2016 - 31.12.2016</w:t>
            </w:r>
            <w:r w:rsidRPr="00F94730">
              <w:rPr>
                <w:rFonts w:ascii="Courier New" w:hAnsi="Courier New" w:cs="Courier New"/>
                <w:color w:val="0000FF"/>
                <w:sz w:val="18"/>
                <w:lang w:eastAsia="fi-FI"/>
              </w:rPr>
              <w:t>&lt;/</w:t>
            </w:r>
            <w:r w:rsidRPr="00F94730">
              <w:rPr>
                <w:rFonts w:ascii="Courier New" w:hAnsi="Courier New" w:cs="Courier New"/>
                <w:color w:val="800000"/>
                <w:sz w:val="18"/>
                <w:lang w:eastAsia="fi-FI"/>
              </w:rPr>
              <w:t>content</w:t>
            </w:r>
            <w:r w:rsidRPr="00F94730">
              <w:rPr>
                <w:rFonts w:ascii="Courier New" w:hAnsi="Courier New" w:cs="Courier New"/>
                <w:color w:val="0000FF"/>
                <w:sz w:val="18"/>
                <w:lang w:eastAsia="fi-FI"/>
              </w:rPr>
              <w:t>&gt;</w:t>
            </w:r>
          </w:p>
          <w:p w14:paraId="4A1BE57B"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7C"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OID1.2.246.10.1234567.14.2016.123.22.3.1</w:t>
            </w:r>
            <w:r w:rsidRPr="00F94730">
              <w:rPr>
                <w:rFonts w:ascii="Courier New" w:hAnsi="Courier New" w:cs="Courier New"/>
                <w:color w:val="0000FF"/>
                <w:sz w:val="18"/>
                <w:lang w:val="en-US" w:eastAsia="fi-FI"/>
              </w:rPr>
              <w:t>"&gt;</w:t>
            </w:r>
          </w:p>
          <w:p w14:paraId="4A1BE57D" w14:textId="229100FF"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00AC0597" w:rsidRPr="00AC0597">
              <w:rPr>
                <w:rFonts w:ascii="Courier New" w:hAnsi="Courier New" w:cs="Courier New"/>
                <w:color w:val="000000"/>
                <w:sz w:val="18"/>
                <w:lang w:val="en-US" w:eastAsia="fi-FI"/>
              </w:rPr>
              <w:t>S -Aspartaattiaminotransferaasi</w:t>
            </w: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E" w14:textId="77777777"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OID1.2.246.10.1234567.14.2016.123.22.3.2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xUnstructured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Anamnestiset tiedot: Potilas on oireeton</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F"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0"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OID1.2.246.10.1234567.14.2016.123.22.4.1</w:t>
            </w:r>
            <w:r w:rsidRPr="00F94730">
              <w:rPr>
                <w:rFonts w:ascii="Courier New" w:hAnsi="Courier New" w:cs="Courier New"/>
                <w:color w:val="0000FF"/>
                <w:sz w:val="18"/>
                <w:lang w:val="en-US" w:eastAsia="fi-FI"/>
              </w:rPr>
              <w:t>"&gt;</w:t>
            </w:r>
          </w:p>
          <w:p w14:paraId="4A1BE581" w14:textId="124F23E1"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00AC0597" w:rsidRPr="00AC0597">
              <w:rPr>
                <w:rFonts w:ascii="Courier New" w:hAnsi="Courier New" w:cs="Courier New"/>
                <w:color w:val="000000"/>
                <w:sz w:val="18"/>
                <w:lang w:val="en-US" w:eastAsia="fi-FI"/>
              </w:rPr>
              <w:t>P -Kreatiniini</w:t>
            </w: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2" w14:textId="77777777"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lastRenderedPageBreak/>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OID1.2.246.10.1234567.14.2016.123.22.4.2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xUnstructured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Potilaan paino: 72,5 kg</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3"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4"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OID1.2.246.10.1234567.14.2016.123.22.5.1</w:t>
            </w:r>
            <w:r w:rsidRPr="00F94730">
              <w:rPr>
                <w:rFonts w:ascii="Courier New" w:hAnsi="Courier New" w:cs="Courier New"/>
                <w:color w:val="0000FF"/>
                <w:sz w:val="18"/>
                <w:lang w:val="en-US" w:eastAsia="fi-FI"/>
              </w:rPr>
              <w:t>"&gt;</w:t>
            </w:r>
          </w:p>
          <w:p w14:paraId="4A1BE585" w14:textId="2F3A056B"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00AC0597" w:rsidRPr="00AC0597">
              <w:rPr>
                <w:rFonts w:ascii="Courier New" w:hAnsi="Courier New" w:cs="Courier New"/>
                <w:color w:val="000000"/>
                <w:sz w:val="18"/>
                <w:lang w:val="en-US" w:eastAsia="fi-FI"/>
              </w:rPr>
              <w:t>S -Proteiini</w:t>
            </w: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6"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7" w14:textId="77777777" w:rsidR="003A6AA1" w:rsidRPr="00E551B3" w:rsidRDefault="00F94730" w:rsidP="00F94730">
            <w:pPr>
              <w:autoSpaceDE w:val="0"/>
              <w:autoSpaceDN w:val="0"/>
              <w:adjustRightInd w:val="0"/>
              <w:rPr>
                <w:rFonts w:ascii="Courier New" w:hAnsi="Courier New" w:cs="Courier New"/>
                <w:color w:val="0000FF"/>
                <w:sz w:val="18"/>
                <w:szCs w:val="18"/>
                <w:lang w:val="en-US" w:eastAsia="fi-FI"/>
              </w:rPr>
            </w:pP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text</w:t>
            </w:r>
            <w:r w:rsidRPr="00F94730">
              <w:rPr>
                <w:rFonts w:ascii="Courier New" w:hAnsi="Courier New" w:cs="Courier New"/>
                <w:color w:val="0000FF"/>
                <w:sz w:val="18"/>
                <w:lang w:val="en-US" w:eastAsia="fi-FI"/>
              </w:rPr>
              <w:t>&gt;</w:t>
            </w:r>
          </w:p>
        </w:tc>
      </w:tr>
    </w:tbl>
    <w:p w14:paraId="4A1BE589" w14:textId="77777777" w:rsidR="003A6AA1" w:rsidRDefault="003A6AA1" w:rsidP="003A6AA1">
      <w:pPr>
        <w:rPr>
          <w:highlight w:val="white"/>
          <w:lang w:eastAsia="fi-FI"/>
        </w:rPr>
      </w:pPr>
    </w:p>
    <w:p w14:paraId="4A1BE58A" w14:textId="77777777" w:rsidR="00FA1312" w:rsidRPr="00FA1312" w:rsidRDefault="00FA1312" w:rsidP="00FA1312">
      <w:pPr>
        <w:pStyle w:val="Otsikko2"/>
        <w:rPr>
          <w:highlight w:val="white"/>
        </w:rPr>
      </w:pPr>
      <w:bookmarkStart w:id="32" w:name="_Toc403323872"/>
      <w:bookmarkStart w:id="33" w:name="_Toc496544112"/>
      <w:r w:rsidRPr="00FA1312">
        <w:rPr>
          <w:highlight w:val="white"/>
        </w:rPr>
        <w:t>Laboratoriotutkimuspyyntö rakenteisessa muodossa</w:t>
      </w:r>
      <w:bookmarkEnd w:id="32"/>
      <w:bookmarkEnd w:id="33"/>
    </w:p>
    <w:p w14:paraId="4A1BE58B" w14:textId="77777777" w:rsidR="00483F0C" w:rsidRPr="00483F0C" w:rsidRDefault="00483F0C" w:rsidP="00483F0C">
      <w:pPr>
        <w:rPr>
          <w:highlight w:val="white"/>
          <w:lang w:eastAsia="fi-FI"/>
        </w:rPr>
      </w:pPr>
      <w:r w:rsidRPr="00483F0C">
        <w:rPr>
          <w:highlight w:val="white"/>
          <w:lang w:eastAsia="fi-FI"/>
        </w:rPr>
        <w:t>Pyynnön tiedot kirjataan rakenteisena entry:ssä. Yksi pyyntömerkintä sisältää aina vain yhden entryn, jossa on kaikkia potilaalle kerralla pyydettyjä tutkimuksia koskeva yleistieto-osuus ja toistuvana pyydettyjen tutkimusten tiedot.</w:t>
      </w:r>
    </w:p>
    <w:p w14:paraId="4A1BE58C" w14:textId="77777777" w:rsidR="00483F0C" w:rsidRPr="00483F0C" w:rsidDel="00ED0AEF" w:rsidRDefault="00483F0C" w:rsidP="00483F0C">
      <w:pPr>
        <w:rPr>
          <w:highlight w:val="white"/>
          <w:lang w:eastAsia="fi-FI"/>
        </w:rPr>
      </w:pPr>
    </w:p>
    <w:p w14:paraId="4A1BE58D" w14:textId="77777777" w:rsidR="00483F0C" w:rsidRPr="004B53EE" w:rsidRDefault="00483F0C" w:rsidP="00483F0C">
      <w:pPr>
        <w:rPr>
          <w:b/>
          <w:lang w:val="en-US"/>
        </w:rPr>
      </w:pPr>
      <w:r w:rsidRPr="004B53EE">
        <w:rPr>
          <w:b/>
          <w:lang w:val="en-US"/>
        </w:rPr>
        <w:t xml:space="preserve">Yleiskuvaus </w:t>
      </w:r>
      <w:r w:rsidR="00346D4C" w:rsidRPr="004B53EE">
        <w:rPr>
          <w:b/>
          <w:lang w:val="en-US"/>
        </w:rPr>
        <w:t>laboratorio</w:t>
      </w:r>
      <w:r w:rsidRPr="004B53EE">
        <w:rPr>
          <w:b/>
          <w:lang w:val="en-US"/>
        </w:rPr>
        <w:t>tutkimuspyyntö- entrystä:</w:t>
      </w:r>
    </w:p>
    <w:p w14:paraId="4A1BE58E" w14:textId="2F02697C" w:rsidR="00483F0C" w:rsidRDefault="00483F0C" w:rsidP="00483F0C">
      <w:pPr>
        <w:pStyle w:val="NormaaliP"/>
        <w:rPr>
          <w:sz w:val="20"/>
          <w:lang w:val="en-US"/>
        </w:rPr>
      </w:pPr>
      <w:r w:rsidRPr="004B53EE">
        <w:rPr>
          <w:sz w:val="20"/>
          <w:lang w:val="en-US"/>
        </w:rPr>
        <w:t>(eR=entryRelationship, c=component, obs=observation, org=organizer)</w:t>
      </w:r>
    </w:p>
    <w:p w14:paraId="0A95735F" w14:textId="347605E1" w:rsidR="006D1E03" w:rsidRPr="006D1E03" w:rsidRDefault="006D1E03" w:rsidP="00483F0C">
      <w:pPr>
        <w:pStyle w:val="NormaaliP"/>
        <w:rPr>
          <w:sz w:val="20"/>
        </w:rPr>
      </w:pPr>
      <w:r w:rsidRPr="006D1E03">
        <w:rPr>
          <w:sz w:val="20"/>
        </w:rPr>
        <w:t>* =</w:t>
      </w:r>
      <w:r>
        <w:rPr>
          <w:sz w:val="20"/>
        </w:rPr>
        <w:t xml:space="preserve"> rakenne tai ko. tieto on pakollinen</w:t>
      </w:r>
    </w:p>
    <w:p w14:paraId="4A1BE58F" w14:textId="77777777" w:rsidR="00483F0C" w:rsidRPr="006D1E03" w:rsidRDefault="00483F0C" w:rsidP="00483F0C">
      <w:pPr>
        <w:pStyle w:val="NormaaliP"/>
        <w:rPr>
          <w:sz w:val="20"/>
        </w:rPr>
      </w:pPr>
    </w:p>
    <w:p w14:paraId="4A1BE590" w14:textId="17B3F67E" w:rsidR="00483F0C" w:rsidRPr="00483F0C" w:rsidRDefault="006D1E03" w:rsidP="00483F0C">
      <w:pPr>
        <w:pStyle w:val="NormaaliP"/>
        <w:tabs>
          <w:tab w:val="left" w:pos="4678"/>
        </w:tabs>
        <w:ind w:left="4678" w:hanging="4678"/>
        <w:rPr>
          <w:sz w:val="20"/>
        </w:rPr>
      </w:pPr>
      <w:r>
        <w:rPr>
          <w:sz w:val="20"/>
        </w:rPr>
        <w:t xml:space="preserve">* </w:t>
      </w:r>
      <w:proofErr w:type="gramStart"/>
      <w:r w:rsidR="00483F0C" w:rsidRPr="00483F0C">
        <w:rPr>
          <w:sz w:val="20"/>
        </w:rPr>
        <w:t>entry.templateId</w:t>
      </w:r>
      <w:proofErr w:type="gramEnd"/>
      <w:r w:rsidR="00483F0C" w:rsidRPr="00483F0C">
        <w:rPr>
          <w:sz w:val="20"/>
        </w:rPr>
        <w:tab/>
        <w:t>määrittelyn oid, jonka mukaan entry on toteutettu</w:t>
      </w:r>
    </w:p>
    <w:p w14:paraId="4A1BE591" w14:textId="697F5CC6" w:rsidR="00483F0C" w:rsidRPr="00483F0C" w:rsidRDefault="006D1E03" w:rsidP="00483F0C">
      <w:pPr>
        <w:pStyle w:val="NormaaliP"/>
        <w:tabs>
          <w:tab w:val="left" w:pos="4678"/>
        </w:tabs>
        <w:ind w:left="4678" w:hanging="4678"/>
        <w:rPr>
          <w:sz w:val="20"/>
        </w:rPr>
      </w:pPr>
      <w:r>
        <w:rPr>
          <w:sz w:val="20"/>
        </w:rPr>
        <w:t xml:space="preserve">* </w:t>
      </w:r>
      <w:proofErr w:type="gramStart"/>
      <w:r w:rsidR="00483F0C" w:rsidRPr="00483F0C">
        <w:rPr>
          <w:sz w:val="20"/>
        </w:rPr>
        <w:t>entry.organizer</w:t>
      </w:r>
      <w:proofErr w:type="gramEnd"/>
      <w:r w:rsidR="00483F0C" w:rsidRPr="00483F0C">
        <w:rPr>
          <w:sz w:val="20"/>
        </w:rPr>
        <w:t>.templateId</w:t>
      </w:r>
      <w:r w:rsidR="00483F0C" w:rsidRPr="00483F0C">
        <w:rPr>
          <w:sz w:val="20"/>
        </w:rPr>
        <w:tab/>
      </w:r>
      <w:r w:rsidR="00346D4C">
        <w:rPr>
          <w:sz w:val="20"/>
        </w:rPr>
        <w:t>laboratorio</w:t>
      </w:r>
      <w:r w:rsidR="00483F0C" w:rsidRPr="00483F0C">
        <w:rPr>
          <w:sz w:val="20"/>
        </w:rPr>
        <w:t>tutkimuspyyntö- tietorakenteen tunniste</w:t>
      </w:r>
    </w:p>
    <w:p w14:paraId="4A1BE592" w14:textId="54B72D4F" w:rsidR="00483F0C" w:rsidRPr="00483F0C" w:rsidRDefault="006D1E03" w:rsidP="00483F0C">
      <w:pPr>
        <w:pStyle w:val="NormaaliP"/>
        <w:tabs>
          <w:tab w:val="left" w:pos="4678"/>
        </w:tabs>
        <w:ind w:left="4678" w:hanging="4678"/>
        <w:rPr>
          <w:sz w:val="20"/>
        </w:rPr>
      </w:pPr>
      <w:r>
        <w:rPr>
          <w:sz w:val="20"/>
        </w:rPr>
        <w:t xml:space="preserve">* </w:t>
      </w:r>
      <w:r w:rsidR="00483F0C" w:rsidRPr="00483F0C">
        <w:rPr>
          <w:sz w:val="20"/>
        </w:rPr>
        <w:t>entry.organizer.id</w:t>
      </w:r>
      <w:r w:rsidR="00483F0C" w:rsidRPr="00483F0C">
        <w:rPr>
          <w:sz w:val="20"/>
        </w:rPr>
        <w:tab/>
        <w:t>entry:n yksikäsitteinen tunnus</w:t>
      </w:r>
    </w:p>
    <w:p w14:paraId="4A1BE593" w14:textId="52690DA4" w:rsidR="00483F0C" w:rsidRPr="00483F0C" w:rsidRDefault="006D1E03" w:rsidP="00483F0C">
      <w:pPr>
        <w:pStyle w:val="NormaaliP"/>
        <w:tabs>
          <w:tab w:val="left" w:pos="4678"/>
        </w:tabs>
        <w:ind w:left="4678" w:hanging="4678"/>
        <w:rPr>
          <w:sz w:val="20"/>
        </w:rPr>
      </w:pPr>
      <w:r>
        <w:rPr>
          <w:sz w:val="20"/>
        </w:rPr>
        <w:t xml:space="preserve">* </w:t>
      </w:r>
      <w:proofErr w:type="gramStart"/>
      <w:r w:rsidR="00483F0C" w:rsidRPr="00483F0C">
        <w:rPr>
          <w:sz w:val="20"/>
        </w:rPr>
        <w:t>entry.organizer</w:t>
      </w:r>
      <w:proofErr w:type="gramEnd"/>
      <w:r w:rsidR="00483F0C" w:rsidRPr="00483F0C">
        <w:rPr>
          <w:sz w:val="20"/>
        </w:rPr>
        <w:t>.code</w:t>
      </w:r>
      <w:r w:rsidR="00483F0C" w:rsidRPr="00483F0C">
        <w:rPr>
          <w:sz w:val="20"/>
        </w:rPr>
        <w:tab/>
      </w:r>
      <w:r w:rsidR="00346D4C">
        <w:rPr>
          <w:sz w:val="20"/>
        </w:rPr>
        <w:t>laboratorio</w:t>
      </w:r>
      <w:r w:rsidR="00483F0C" w:rsidRPr="00483F0C">
        <w:rPr>
          <w:sz w:val="20"/>
        </w:rPr>
        <w:t>tutkimuspyyntö rakenteen koodi</w:t>
      </w:r>
    </w:p>
    <w:p w14:paraId="4A1BE594" w14:textId="77777777" w:rsidR="00483F0C" w:rsidRPr="00483F0C" w:rsidRDefault="00483F0C" w:rsidP="00483F0C">
      <w:pPr>
        <w:pStyle w:val="NormaaliP"/>
        <w:tabs>
          <w:tab w:val="left" w:pos="4678"/>
        </w:tabs>
        <w:ind w:left="4678" w:hanging="4678"/>
        <w:rPr>
          <w:sz w:val="20"/>
        </w:rPr>
      </w:pPr>
      <w:r w:rsidRPr="00483F0C">
        <w:rPr>
          <w:sz w:val="20"/>
        </w:rPr>
        <w:t>---</w:t>
      </w:r>
    </w:p>
    <w:p w14:paraId="4A1BE595" w14:textId="7DDF81F1" w:rsidR="00483F0C" w:rsidRPr="00483F0C" w:rsidRDefault="006D1E03" w:rsidP="00483F0C">
      <w:pPr>
        <w:pStyle w:val="NormaaliP"/>
        <w:tabs>
          <w:tab w:val="left" w:pos="4678"/>
        </w:tabs>
        <w:ind w:left="4678" w:hanging="4678"/>
        <w:rPr>
          <w:sz w:val="20"/>
        </w:rPr>
      </w:pPr>
      <w:r>
        <w:rPr>
          <w:sz w:val="20"/>
        </w:rPr>
        <w:t xml:space="preserve">* </w:t>
      </w:r>
      <w:r w:rsidR="00483F0C" w:rsidRPr="00483F0C">
        <w:rPr>
          <w:sz w:val="20"/>
        </w:rPr>
        <w:t>entry.org.</w:t>
      </w:r>
      <w:proofErr w:type="gramStart"/>
      <w:r w:rsidR="00483F0C" w:rsidRPr="00483F0C">
        <w:rPr>
          <w:sz w:val="20"/>
        </w:rPr>
        <w:t>c</w:t>
      </w:r>
      <w:r w:rsidR="00674745">
        <w:rPr>
          <w:sz w:val="20"/>
        </w:rPr>
        <w:t>[</w:t>
      </w:r>
      <w:proofErr w:type="gramEnd"/>
      <w:r w:rsidR="00674745">
        <w:rPr>
          <w:sz w:val="20"/>
        </w:rPr>
        <w:t>1]</w:t>
      </w:r>
      <w:r w:rsidR="00483F0C" w:rsidRPr="00483F0C">
        <w:rPr>
          <w:sz w:val="20"/>
        </w:rPr>
        <w:t>.observation.templateId</w:t>
      </w:r>
      <w:r w:rsidR="00483F0C" w:rsidRPr="00483F0C">
        <w:rPr>
          <w:sz w:val="20"/>
        </w:rPr>
        <w:tab/>
      </w:r>
      <w:r w:rsidR="00346D4C">
        <w:rPr>
          <w:sz w:val="20"/>
        </w:rPr>
        <w:t>laboratorio</w:t>
      </w:r>
      <w:r w:rsidR="00483F0C" w:rsidRPr="00483F0C">
        <w:rPr>
          <w:sz w:val="20"/>
        </w:rPr>
        <w:t>tutkimuspyynnön yleistiedot- tietorakenteen tunniste</w:t>
      </w:r>
    </w:p>
    <w:p w14:paraId="4A1BE596" w14:textId="0EBEA293" w:rsidR="00483F0C" w:rsidRPr="00483F0C" w:rsidRDefault="006D1E03" w:rsidP="00483F0C">
      <w:pPr>
        <w:pStyle w:val="NormaaliP"/>
        <w:tabs>
          <w:tab w:val="left" w:pos="4678"/>
        </w:tabs>
        <w:ind w:left="4678" w:hanging="4678"/>
        <w:rPr>
          <w:sz w:val="20"/>
        </w:rPr>
      </w:pPr>
      <w:r>
        <w:rPr>
          <w:sz w:val="20"/>
        </w:rPr>
        <w:t xml:space="preserve">* </w:t>
      </w:r>
      <w:r w:rsidR="00483F0C" w:rsidRPr="00483F0C">
        <w:rPr>
          <w:sz w:val="20"/>
        </w:rPr>
        <w:t>entry.org.</w:t>
      </w:r>
      <w:proofErr w:type="gramStart"/>
      <w:r w:rsidR="00483F0C" w:rsidRPr="00483F0C">
        <w:rPr>
          <w:sz w:val="20"/>
        </w:rPr>
        <w:t>c</w:t>
      </w:r>
      <w:r w:rsidR="00674745">
        <w:rPr>
          <w:sz w:val="20"/>
        </w:rPr>
        <w:t>[</w:t>
      </w:r>
      <w:proofErr w:type="gramEnd"/>
      <w:r w:rsidR="00674745">
        <w:rPr>
          <w:sz w:val="20"/>
        </w:rPr>
        <w:t>1]</w:t>
      </w:r>
      <w:r w:rsidR="00483F0C" w:rsidRPr="00483F0C">
        <w:rPr>
          <w:sz w:val="20"/>
        </w:rPr>
        <w:t>.observation.code</w:t>
      </w:r>
      <w:r w:rsidR="00483F0C" w:rsidRPr="00483F0C">
        <w:rPr>
          <w:sz w:val="20"/>
        </w:rPr>
        <w:tab/>
      </w:r>
      <w:r w:rsidR="00346D4C">
        <w:rPr>
          <w:sz w:val="20"/>
        </w:rPr>
        <w:t>laboratorio</w:t>
      </w:r>
      <w:r w:rsidR="00483F0C" w:rsidRPr="00483F0C">
        <w:rPr>
          <w:sz w:val="20"/>
        </w:rPr>
        <w:t>tutkimuspyynnön yleistiedot- rakenteen koodi</w:t>
      </w:r>
    </w:p>
    <w:p w14:paraId="4A1BE597" w14:textId="4F9F2E66" w:rsidR="00483F0C" w:rsidRPr="00483F0C" w:rsidRDefault="006D1E03" w:rsidP="00483F0C">
      <w:pPr>
        <w:pStyle w:val="NormaaliP"/>
        <w:tabs>
          <w:tab w:val="left" w:pos="4678"/>
        </w:tabs>
        <w:ind w:left="4678" w:hanging="4678"/>
        <w:rPr>
          <w:sz w:val="20"/>
          <w:lang w:val="en-US"/>
        </w:rPr>
      </w:pPr>
      <w:r w:rsidRPr="006D1E03">
        <w:rPr>
          <w:sz w:val="20"/>
          <w:lang w:val="en-US"/>
        </w:rPr>
        <w:t xml:space="preserve">* </w:t>
      </w:r>
      <w:proofErr w:type="gramStart"/>
      <w:r w:rsidR="00483F0C" w:rsidRPr="00483F0C">
        <w:rPr>
          <w:sz w:val="20"/>
          <w:lang w:val="en-US"/>
        </w:rPr>
        <w:t>entry.org.c</w:t>
      </w:r>
      <w:r w:rsidR="00674745" w:rsidRPr="00674745">
        <w:rPr>
          <w:sz w:val="20"/>
          <w:lang w:val="en-US"/>
        </w:rPr>
        <w:t>[</w:t>
      </w:r>
      <w:proofErr w:type="gramEnd"/>
      <w:r w:rsidR="00674745" w:rsidRPr="00674745">
        <w:rPr>
          <w:sz w:val="20"/>
          <w:lang w:val="en-US"/>
        </w:rPr>
        <w:t>1]</w:t>
      </w:r>
      <w:r w:rsidR="00483F0C" w:rsidRPr="00483F0C">
        <w:rPr>
          <w:sz w:val="20"/>
          <w:lang w:val="en-US"/>
        </w:rPr>
        <w:t>.observation.effectiveTime</w:t>
      </w:r>
      <w:r w:rsidR="00483F0C" w:rsidRPr="00483F0C">
        <w:rPr>
          <w:sz w:val="20"/>
          <w:lang w:val="en-US"/>
        </w:rPr>
        <w:tab/>
        <w:t>pyyntöajankohta</w:t>
      </w:r>
    </w:p>
    <w:p w14:paraId="4A1BE598" w14:textId="4A7735F6" w:rsidR="00483F0C" w:rsidRPr="00483F0C" w:rsidRDefault="006D1E03" w:rsidP="00483F0C">
      <w:pPr>
        <w:pStyle w:val="NormaaliP"/>
        <w:tabs>
          <w:tab w:val="left" w:pos="4678"/>
        </w:tabs>
        <w:ind w:left="4678" w:hanging="4678"/>
        <w:rPr>
          <w:sz w:val="20"/>
        </w:rPr>
      </w:pPr>
      <w:r>
        <w:rPr>
          <w:sz w:val="20"/>
        </w:rPr>
        <w:t xml:space="preserve">* </w:t>
      </w:r>
      <w:r w:rsidR="00483F0C" w:rsidRPr="00483F0C">
        <w:rPr>
          <w:sz w:val="20"/>
        </w:rPr>
        <w:t>entry.org.</w:t>
      </w:r>
      <w:proofErr w:type="gramStart"/>
      <w:r w:rsidR="00483F0C" w:rsidRPr="00483F0C">
        <w:rPr>
          <w:sz w:val="20"/>
        </w:rPr>
        <w:t>c</w:t>
      </w:r>
      <w:r w:rsidR="00674745">
        <w:rPr>
          <w:sz w:val="20"/>
        </w:rPr>
        <w:t>[</w:t>
      </w:r>
      <w:proofErr w:type="gramEnd"/>
      <w:r w:rsidR="00674745">
        <w:rPr>
          <w:sz w:val="20"/>
        </w:rPr>
        <w:t>1]</w:t>
      </w:r>
      <w:r w:rsidR="00483F0C" w:rsidRPr="00483F0C">
        <w:rPr>
          <w:sz w:val="20"/>
        </w:rPr>
        <w:t>.observation.author</w:t>
      </w:r>
      <w:r w:rsidR="00483F0C" w:rsidRPr="00483F0C">
        <w:rPr>
          <w:sz w:val="20"/>
        </w:rPr>
        <w:tab/>
        <w:t>pyynnön tekijän tiedot</w:t>
      </w:r>
    </w:p>
    <w:p w14:paraId="4A1BE599" w14:textId="7D309033" w:rsidR="00483F0C" w:rsidRPr="00483F0C" w:rsidRDefault="006D1E03" w:rsidP="00483F0C">
      <w:pPr>
        <w:pStyle w:val="NormaaliP"/>
        <w:tabs>
          <w:tab w:val="left" w:pos="4678"/>
        </w:tabs>
        <w:ind w:left="4678" w:hanging="4678"/>
        <w:rPr>
          <w:sz w:val="20"/>
        </w:rPr>
      </w:pPr>
      <w:r>
        <w:rPr>
          <w:sz w:val="20"/>
        </w:rPr>
        <w:t xml:space="preserve">* </w:t>
      </w:r>
      <w:r w:rsidR="00483F0C" w:rsidRPr="00483F0C">
        <w:rPr>
          <w:sz w:val="20"/>
        </w:rPr>
        <w:t>entry.org.c</w:t>
      </w:r>
      <w:r w:rsidR="00674745">
        <w:rPr>
          <w:sz w:val="20"/>
        </w:rPr>
        <w:t>[1</w:t>
      </w:r>
      <w:proofErr w:type="gramStart"/>
      <w:r w:rsidR="00674745">
        <w:rPr>
          <w:sz w:val="20"/>
        </w:rPr>
        <w:t>]</w:t>
      </w:r>
      <w:r w:rsidR="00483F0C" w:rsidRPr="00483F0C">
        <w:rPr>
          <w:sz w:val="20"/>
        </w:rPr>
        <w:t>.observation</w:t>
      </w:r>
      <w:proofErr w:type="gramEnd"/>
      <w:r w:rsidR="00483F0C" w:rsidRPr="00483F0C">
        <w:rPr>
          <w:sz w:val="20"/>
        </w:rPr>
        <w:t>.eR</w:t>
      </w:r>
      <w:r w:rsidR="00F94730">
        <w:rPr>
          <w:sz w:val="20"/>
        </w:rPr>
        <w:t>[1]</w:t>
      </w:r>
      <w:r w:rsidR="00483F0C" w:rsidRPr="00483F0C">
        <w:rPr>
          <w:sz w:val="20"/>
        </w:rPr>
        <w:t>.obs</w:t>
      </w:r>
      <w:r w:rsidR="00483F0C" w:rsidRPr="00483F0C">
        <w:rPr>
          <w:sz w:val="20"/>
        </w:rPr>
        <w:tab/>
      </w:r>
      <w:r w:rsidR="00346D4C">
        <w:rPr>
          <w:sz w:val="20"/>
        </w:rPr>
        <w:t>laboratorio</w:t>
      </w:r>
      <w:r w:rsidR="00483F0C" w:rsidRPr="00483F0C">
        <w:rPr>
          <w:sz w:val="20"/>
        </w:rPr>
        <w:t>tutkimuspyynnön tunniste</w:t>
      </w:r>
    </w:p>
    <w:p w14:paraId="4A1BE59A" w14:textId="0E17A487" w:rsidR="00483F0C" w:rsidRDefault="00483F0C" w:rsidP="00483F0C">
      <w:pPr>
        <w:pStyle w:val="NormaaliP"/>
        <w:tabs>
          <w:tab w:val="left" w:pos="4678"/>
        </w:tabs>
        <w:ind w:left="4678" w:hanging="4678"/>
        <w:rPr>
          <w:sz w:val="20"/>
        </w:rPr>
      </w:pPr>
      <w:r w:rsidRPr="00483F0C">
        <w:rPr>
          <w:sz w:val="20"/>
        </w:rPr>
        <w:t>entry.org.c</w:t>
      </w:r>
      <w:r w:rsidR="00674745">
        <w:rPr>
          <w:sz w:val="20"/>
        </w:rPr>
        <w:t>[1</w:t>
      </w:r>
      <w:proofErr w:type="gramStart"/>
      <w:r w:rsidR="00674745">
        <w:rPr>
          <w:sz w:val="20"/>
        </w:rPr>
        <w:t>]</w:t>
      </w:r>
      <w:r w:rsidRPr="00483F0C">
        <w:rPr>
          <w:sz w:val="20"/>
        </w:rPr>
        <w:t>.observation</w:t>
      </w:r>
      <w:proofErr w:type="gramEnd"/>
      <w:r w:rsidRPr="00483F0C">
        <w:rPr>
          <w:sz w:val="20"/>
        </w:rPr>
        <w:t>.eR</w:t>
      </w:r>
      <w:r w:rsidR="00F94730">
        <w:rPr>
          <w:sz w:val="20"/>
        </w:rPr>
        <w:t>[2]</w:t>
      </w:r>
      <w:r w:rsidRPr="00483F0C">
        <w:rPr>
          <w:sz w:val="20"/>
        </w:rPr>
        <w:t>.obs</w:t>
      </w:r>
      <w:r w:rsidRPr="00483F0C">
        <w:rPr>
          <w:sz w:val="20"/>
        </w:rPr>
        <w:tab/>
      </w:r>
      <w:r w:rsidR="000D26FC">
        <w:rPr>
          <w:sz w:val="20"/>
        </w:rPr>
        <w:t>l</w:t>
      </w:r>
      <w:r w:rsidR="000D26FC" w:rsidRPr="000D26FC">
        <w:rPr>
          <w:sz w:val="20"/>
        </w:rPr>
        <w:t>aboratoriotutkimuspyynnön lisätieto</w:t>
      </w:r>
    </w:p>
    <w:p w14:paraId="4A1BE59B" w14:textId="3C0F7C86" w:rsidR="00F94730" w:rsidRPr="00F94730" w:rsidRDefault="00F94730" w:rsidP="00483F0C">
      <w:pPr>
        <w:pStyle w:val="NormaaliP"/>
        <w:tabs>
          <w:tab w:val="left" w:pos="4678"/>
        </w:tabs>
        <w:ind w:left="4678" w:hanging="4678"/>
        <w:rPr>
          <w:sz w:val="20"/>
        </w:rPr>
      </w:pPr>
      <w:r w:rsidRPr="00F94730">
        <w:rPr>
          <w:sz w:val="20"/>
        </w:rPr>
        <w:t>entry.org.c</w:t>
      </w:r>
      <w:r w:rsidR="00674745">
        <w:rPr>
          <w:sz w:val="20"/>
        </w:rPr>
        <w:t>[1</w:t>
      </w:r>
      <w:proofErr w:type="gramStart"/>
      <w:r w:rsidR="00674745">
        <w:rPr>
          <w:sz w:val="20"/>
        </w:rPr>
        <w:t>]</w:t>
      </w:r>
      <w:r w:rsidRPr="00F94730">
        <w:rPr>
          <w:sz w:val="20"/>
        </w:rPr>
        <w:t>.observation</w:t>
      </w:r>
      <w:proofErr w:type="gramEnd"/>
      <w:r w:rsidRPr="00F94730">
        <w:rPr>
          <w:sz w:val="20"/>
        </w:rPr>
        <w:t>.eR[</w:t>
      </w:r>
      <w:r w:rsidR="001E41CA">
        <w:rPr>
          <w:sz w:val="20"/>
        </w:rPr>
        <w:t>3</w:t>
      </w:r>
      <w:r w:rsidRPr="00F94730">
        <w:rPr>
          <w:sz w:val="20"/>
        </w:rPr>
        <w:t>].obs</w:t>
      </w:r>
      <w:r w:rsidRPr="00F94730">
        <w:rPr>
          <w:sz w:val="20"/>
        </w:rPr>
        <w:tab/>
      </w:r>
      <w:r w:rsidR="00985C99">
        <w:rPr>
          <w:sz w:val="20"/>
        </w:rPr>
        <w:t>t</w:t>
      </w:r>
      <w:r w:rsidRPr="00F94730">
        <w:rPr>
          <w:sz w:val="20"/>
        </w:rPr>
        <w:t>oistuva laboratoriotutkimuspyyntö</w:t>
      </w:r>
    </w:p>
    <w:p w14:paraId="4A1BE59C" w14:textId="77777777" w:rsidR="00483F0C" w:rsidRPr="00483F0C" w:rsidRDefault="00483F0C" w:rsidP="00483F0C">
      <w:pPr>
        <w:pStyle w:val="NormaaliP"/>
        <w:tabs>
          <w:tab w:val="left" w:pos="4678"/>
        </w:tabs>
        <w:ind w:left="4678" w:hanging="4678"/>
        <w:rPr>
          <w:sz w:val="20"/>
        </w:rPr>
      </w:pPr>
      <w:r w:rsidRPr="00483F0C">
        <w:rPr>
          <w:sz w:val="20"/>
        </w:rPr>
        <w:t>---</w:t>
      </w:r>
    </w:p>
    <w:p w14:paraId="4A1BE59D" w14:textId="658A2713" w:rsidR="00483F0C" w:rsidRPr="00483F0C" w:rsidRDefault="006D1E03" w:rsidP="00483F0C">
      <w:pPr>
        <w:pStyle w:val="NormaaliP"/>
        <w:tabs>
          <w:tab w:val="left" w:pos="4678"/>
        </w:tabs>
        <w:ind w:left="4678" w:hanging="4678"/>
        <w:rPr>
          <w:sz w:val="20"/>
        </w:rPr>
      </w:pPr>
      <w:r>
        <w:rPr>
          <w:sz w:val="20"/>
        </w:rPr>
        <w:t xml:space="preserve">* </w:t>
      </w:r>
      <w:r w:rsidR="00483F0C" w:rsidRPr="00483F0C">
        <w:rPr>
          <w:sz w:val="20"/>
        </w:rPr>
        <w:t>entry.org.</w:t>
      </w:r>
      <w:proofErr w:type="gramStart"/>
      <w:r w:rsidR="00483F0C" w:rsidRPr="00483F0C">
        <w:rPr>
          <w:sz w:val="20"/>
        </w:rPr>
        <w:t>c</w:t>
      </w:r>
      <w:r w:rsidR="00674745">
        <w:rPr>
          <w:sz w:val="20"/>
        </w:rPr>
        <w:t>[</w:t>
      </w:r>
      <w:proofErr w:type="gramEnd"/>
      <w:r w:rsidR="00674745">
        <w:rPr>
          <w:sz w:val="20"/>
        </w:rPr>
        <w:t>2]</w:t>
      </w:r>
      <w:r w:rsidR="00483F0C" w:rsidRPr="00483F0C">
        <w:rPr>
          <w:sz w:val="20"/>
        </w:rPr>
        <w:t>.observation.templateId</w:t>
      </w:r>
      <w:r w:rsidR="00483F0C" w:rsidRPr="00483F0C">
        <w:rPr>
          <w:sz w:val="20"/>
        </w:rPr>
        <w:tab/>
        <w:t xml:space="preserve">pyydetty </w:t>
      </w:r>
      <w:r w:rsidR="00346D4C">
        <w:rPr>
          <w:sz w:val="20"/>
        </w:rPr>
        <w:t>laboratorio</w:t>
      </w:r>
      <w:r w:rsidR="00483F0C" w:rsidRPr="00483F0C">
        <w:rPr>
          <w:sz w:val="20"/>
        </w:rPr>
        <w:t>tutkimus- tietorakenteen tunniste</w:t>
      </w:r>
    </w:p>
    <w:p w14:paraId="4A1BE59E" w14:textId="6B3A5E47" w:rsidR="00483F0C" w:rsidRDefault="006D1E03" w:rsidP="00483F0C">
      <w:pPr>
        <w:pStyle w:val="NormaaliP"/>
        <w:tabs>
          <w:tab w:val="left" w:pos="4678"/>
        </w:tabs>
        <w:ind w:left="4678" w:hanging="4678"/>
        <w:rPr>
          <w:sz w:val="20"/>
        </w:rPr>
      </w:pPr>
      <w:r>
        <w:rPr>
          <w:sz w:val="20"/>
        </w:rPr>
        <w:t xml:space="preserve">* </w:t>
      </w:r>
      <w:r w:rsidR="00483F0C" w:rsidRPr="00483F0C">
        <w:rPr>
          <w:sz w:val="20"/>
        </w:rPr>
        <w:t>entry.org.</w:t>
      </w:r>
      <w:proofErr w:type="gramStart"/>
      <w:r w:rsidR="00483F0C" w:rsidRPr="00483F0C">
        <w:rPr>
          <w:sz w:val="20"/>
        </w:rPr>
        <w:t>c</w:t>
      </w:r>
      <w:r w:rsidR="00674745">
        <w:rPr>
          <w:sz w:val="20"/>
        </w:rPr>
        <w:t>[</w:t>
      </w:r>
      <w:proofErr w:type="gramEnd"/>
      <w:r w:rsidR="00674745">
        <w:rPr>
          <w:sz w:val="20"/>
        </w:rPr>
        <w:t>2]</w:t>
      </w:r>
      <w:r w:rsidR="00483F0C" w:rsidRPr="00483F0C">
        <w:rPr>
          <w:sz w:val="20"/>
        </w:rPr>
        <w:t>.observation.code</w:t>
      </w:r>
      <w:r w:rsidR="00483F0C" w:rsidRPr="00483F0C">
        <w:rPr>
          <w:sz w:val="20"/>
        </w:rPr>
        <w:tab/>
        <w:t xml:space="preserve">pyydetyn </w:t>
      </w:r>
      <w:r w:rsidR="00346D4C">
        <w:rPr>
          <w:sz w:val="20"/>
        </w:rPr>
        <w:t>laboratorio</w:t>
      </w:r>
      <w:r w:rsidR="00483F0C" w:rsidRPr="00483F0C">
        <w:rPr>
          <w:sz w:val="20"/>
        </w:rPr>
        <w:t>tutkimuksen nimi ja koodi</w:t>
      </w:r>
    </w:p>
    <w:p w14:paraId="4A1BE59F" w14:textId="1EF72196" w:rsidR="00985C99" w:rsidRPr="00985C99" w:rsidRDefault="00985C99" w:rsidP="00483F0C">
      <w:pPr>
        <w:pStyle w:val="NormaaliP"/>
        <w:tabs>
          <w:tab w:val="left" w:pos="4678"/>
        </w:tabs>
        <w:ind w:left="4678" w:hanging="4678"/>
        <w:rPr>
          <w:sz w:val="20"/>
        </w:rPr>
      </w:pPr>
      <w:r w:rsidRPr="00985C99">
        <w:rPr>
          <w:sz w:val="20"/>
        </w:rPr>
        <w:t>entry.org.</w:t>
      </w:r>
      <w:proofErr w:type="gramStart"/>
      <w:r w:rsidRPr="00985C99">
        <w:rPr>
          <w:sz w:val="20"/>
        </w:rPr>
        <w:t>c</w:t>
      </w:r>
      <w:r w:rsidR="00674745">
        <w:rPr>
          <w:sz w:val="20"/>
        </w:rPr>
        <w:t>[</w:t>
      </w:r>
      <w:proofErr w:type="gramEnd"/>
      <w:r w:rsidR="00674745">
        <w:rPr>
          <w:sz w:val="20"/>
        </w:rPr>
        <w:t>2]</w:t>
      </w:r>
      <w:r w:rsidRPr="00985C99">
        <w:rPr>
          <w:sz w:val="20"/>
        </w:rPr>
        <w:t>.observation.specimen</w:t>
      </w:r>
      <w:r w:rsidRPr="00985C99">
        <w:rPr>
          <w:sz w:val="20"/>
        </w:rPr>
        <w:tab/>
        <w:t>pyydetyn laboratoriotutkimuksen näytelaatu</w:t>
      </w:r>
    </w:p>
    <w:p w14:paraId="4A1BE5A0" w14:textId="7131F422" w:rsidR="000D26FC" w:rsidRPr="00483F0C" w:rsidRDefault="000D26FC" w:rsidP="00483F0C">
      <w:pPr>
        <w:pStyle w:val="NormaaliP"/>
        <w:tabs>
          <w:tab w:val="left" w:pos="4678"/>
        </w:tabs>
        <w:ind w:left="4678" w:hanging="4678"/>
        <w:rPr>
          <w:sz w:val="20"/>
        </w:rPr>
      </w:pPr>
      <w:r w:rsidRPr="00483F0C">
        <w:rPr>
          <w:sz w:val="20"/>
        </w:rPr>
        <w:t>entry.org.</w:t>
      </w:r>
      <w:proofErr w:type="gramStart"/>
      <w:r w:rsidRPr="00483F0C">
        <w:rPr>
          <w:sz w:val="20"/>
        </w:rPr>
        <w:t>c</w:t>
      </w:r>
      <w:r w:rsidR="00674745">
        <w:rPr>
          <w:sz w:val="20"/>
        </w:rPr>
        <w:t>[</w:t>
      </w:r>
      <w:proofErr w:type="gramEnd"/>
      <w:r w:rsidR="00674745">
        <w:rPr>
          <w:sz w:val="20"/>
        </w:rPr>
        <w:t>2]</w:t>
      </w:r>
      <w:r w:rsidRPr="00483F0C">
        <w:rPr>
          <w:sz w:val="20"/>
        </w:rPr>
        <w:t>.observation.</w:t>
      </w:r>
      <w:r>
        <w:rPr>
          <w:sz w:val="20"/>
        </w:rPr>
        <w:t>eR.observation</w:t>
      </w:r>
      <w:r>
        <w:rPr>
          <w:sz w:val="20"/>
        </w:rPr>
        <w:tab/>
        <w:t>p</w:t>
      </w:r>
      <w:r w:rsidRPr="000D26FC">
        <w:rPr>
          <w:sz w:val="20"/>
        </w:rPr>
        <w:t>yydetyn laboratoriotutkimuksen lisätieto</w:t>
      </w:r>
    </w:p>
    <w:p w14:paraId="4A1BE5A1" w14:textId="77777777" w:rsidR="00483F0C" w:rsidRPr="00483F0C" w:rsidDel="00ED0AEF" w:rsidRDefault="00483F0C" w:rsidP="00483F0C">
      <w:pPr>
        <w:rPr>
          <w:lang w:eastAsia="fi-FI"/>
        </w:rPr>
      </w:pPr>
    </w:p>
    <w:p w14:paraId="4A1BE5A2" w14:textId="77777777" w:rsidR="00FA1312" w:rsidRDefault="00FA1312" w:rsidP="00FA1312">
      <w:pPr>
        <w:rPr>
          <w:highlight w:val="white"/>
          <w:lang w:eastAsia="fi-FI"/>
        </w:rPr>
      </w:pPr>
      <w:r>
        <w:rPr>
          <w:highlight w:val="white"/>
          <w:lang w:eastAsia="fi-FI"/>
        </w:rPr>
        <w:t>Entry.templateId:ssä annetaan määrittelyn oid, jonka mukaisesti entry on toteutettu. Tätä tarvitaan etenkin koosteiden tulkintaa varten.</w:t>
      </w:r>
    </w:p>
    <w:p w14:paraId="4A1BE5A3" w14:textId="77777777" w:rsidR="00FA1312" w:rsidRDefault="00FA1312" w:rsidP="00FA1312">
      <w:pPr>
        <w:rPr>
          <w:highlight w:val="white"/>
          <w:lang w:eastAsia="fi-FI"/>
        </w:rPr>
      </w:pPr>
    </w:p>
    <w:p w14:paraId="4A1BE5A4" w14:textId="77777777" w:rsidR="00FA1312" w:rsidRDefault="00FA1312" w:rsidP="00FA1312">
      <w:pPr>
        <w:rPr>
          <w:highlight w:val="white"/>
          <w:lang w:eastAsia="fi-FI"/>
        </w:rPr>
      </w:pPr>
      <w:r>
        <w:rPr>
          <w:highlight w:val="white"/>
          <w:lang w:eastAsia="fi-FI"/>
        </w:rPr>
        <w:t>Entryn sisällä käytetään organizer-rakennetta kuvaamaan sitä, että yksi pyyntö yleistietoineen voi sisältää useamman pyydetyn tutkimuksen tiedot. ClassCode saa arvon CLUSTER ja moodCode EVN.</w:t>
      </w:r>
    </w:p>
    <w:p w14:paraId="4A1BE5A5" w14:textId="77777777" w:rsidR="00FA1312" w:rsidRDefault="00FA1312" w:rsidP="00FA1312">
      <w:pPr>
        <w:rPr>
          <w:highlight w:val="white"/>
          <w:lang w:eastAsia="fi-FI"/>
        </w:rPr>
      </w:pPr>
    </w:p>
    <w:p w14:paraId="4A1BE5A6" w14:textId="076C9DD9" w:rsidR="00FA1312" w:rsidRDefault="00FA1312" w:rsidP="00FA1312">
      <w:pPr>
        <w:rPr>
          <w:highlight w:val="white"/>
          <w:lang w:eastAsia="fi-FI"/>
        </w:rPr>
      </w:pPr>
      <w:r>
        <w:rPr>
          <w:highlight w:val="white"/>
          <w:lang w:eastAsia="fi-FI"/>
        </w:rPr>
        <w:t>entry.</w:t>
      </w:r>
      <w:r w:rsidR="00D7606C">
        <w:rPr>
          <w:highlight w:val="white"/>
          <w:lang w:eastAsia="fi-FI"/>
        </w:rPr>
        <w:t>organizer.</w:t>
      </w:r>
      <w:r>
        <w:rPr>
          <w:highlight w:val="white"/>
          <w:lang w:eastAsia="fi-FI"/>
        </w:rPr>
        <w:t>id:ssä annetaan entry:n yksilöivä tunnus.</w:t>
      </w:r>
    </w:p>
    <w:p w14:paraId="4A1BE5A7" w14:textId="77777777" w:rsidR="00FA1312" w:rsidRDefault="00FA1312" w:rsidP="00FA1312">
      <w:pPr>
        <w:rPr>
          <w:highlight w:val="white"/>
          <w:lang w:eastAsia="fi-FI"/>
        </w:rPr>
      </w:pPr>
    </w:p>
    <w:p w14:paraId="4A1BE5A8" w14:textId="77777777" w:rsidR="00FA1312" w:rsidRDefault="00B314C6" w:rsidP="00FA1312">
      <w:pPr>
        <w:rPr>
          <w:lang w:eastAsia="fi-FI"/>
        </w:rPr>
      </w:pPr>
      <w:r>
        <w:rPr>
          <w:highlight w:val="white"/>
          <w:lang w:eastAsia="fi-FI"/>
        </w:rPr>
        <w:t>Laboratorio</w:t>
      </w:r>
      <w:r w:rsidR="00FA1312">
        <w:rPr>
          <w:highlight w:val="white"/>
          <w:lang w:eastAsia="fi-FI"/>
        </w:rPr>
        <w:t xml:space="preserve">tutkimuspyyntö- tietorakenteen tunnuksena käytetään templateid:tä </w:t>
      </w:r>
      <w:r w:rsidR="00FA1312" w:rsidRPr="005D49E5">
        <w:rPr>
          <w:lang w:eastAsia="fi-FI"/>
        </w:rPr>
        <w:t>1.2.246.537.6.12.999.2003.2</w:t>
      </w:r>
      <w:r>
        <w:rPr>
          <w:lang w:eastAsia="fi-FI"/>
        </w:rPr>
        <w:t>7</w:t>
      </w:r>
      <w:r w:rsidR="00FA1312">
        <w:rPr>
          <w:lang w:eastAsia="fi-FI"/>
        </w:rPr>
        <w:t xml:space="preserve"> teknisestä rakennekoodistosta. Sama tieto annetaan </w:t>
      </w:r>
      <w:proofErr w:type="gramStart"/>
      <w:r w:rsidR="00FA1312">
        <w:rPr>
          <w:lang w:eastAsia="fi-FI"/>
        </w:rPr>
        <w:t>organizer.code</w:t>
      </w:r>
      <w:proofErr w:type="gramEnd"/>
      <w:r w:rsidR="00FA1312">
        <w:rPr>
          <w:lang w:eastAsia="fi-FI"/>
        </w:rPr>
        <w:t>:ssa.</w:t>
      </w:r>
      <w:r w:rsidR="002976FD">
        <w:rPr>
          <w:lang w:eastAsia="fi-FI"/>
        </w:rPr>
        <w:t xml:space="preserve"> </w:t>
      </w:r>
      <w:r w:rsidR="002976FD" w:rsidRPr="002976FD">
        <w:rPr>
          <w:lang w:eastAsia="fi-FI"/>
        </w:rPr>
        <w:t>Organizer.statusCode on vakio code=”completed”, mikä on annettava skeemapakollisuuden takia.</w:t>
      </w:r>
    </w:p>
    <w:p w14:paraId="4A1BE5A9" w14:textId="77777777"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B6" w14:textId="77777777" w:rsidTr="00DF32DC">
        <w:tc>
          <w:tcPr>
            <w:tcW w:w="9629" w:type="dxa"/>
            <w:shd w:val="clear" w:color="auto" w:fill="auto"/>
          </w:tcPr>
          <w:p w14:paraId="4A1BE5AA" w14:textId="77777777" w:rsidR="00B314C6" w:rsidRPr="00DF32DC" w:rsidRDefault="00B314C6" w:rsidP="00DF32DC">
            <w:pPr>
              <w:autoSpaceDE w:val="0"/>
              <w:autoSpaceDN w:val="0"/>
              <w:adjustRightInd w:val="0"/>
              <w:ind w:left="720" w:hanging="72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w:t>
            </w:r>
            <w:proofErr w:type="gramEnd"/>
            <w:r w:rsidRPr="00DF32DC">
              <w:rPr>
                <w:rFonts w:ascii="Courier New" w:hAnsi="Courier New" w:cs="Courier New"/>
                <w:color w:val="474747"/>
                <w:sz w:val="18"/>
                <w:lang w:eastAsia="fi-FI"/>
              </w:rPr>
              <w:t xml:space="preserve"> Pyynnön  tiedot rakenteisessa muodossa - yksi entry per pyyntö, joka voi sisältää useamman pyydetyn tutkimuksen tiedot</w:t>
            </w:r>
            <w:r w:rsidRPr="00DF32DC">
              <w:rPr>
                <w:rFonts w:ascii="Courier New" w:hAnsi="Courier New" w:cs="Courier New"/>
                <w:color w:val="0000FF"/>
                <w:sz w:val="18"/>
                <w:lang w:eastAsia="fi-FI"/>
              </w:rPr>
              <w:t>--&gt;</w:t>
            </w:r>
          </w:p>
          <w:p w14:paraId="4A1BE5AB"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entry</w:t>
            </w:r>
            <w:r w:rsidRPr="00DF32DC">
              <w:rPr>
                <w:rFonts w:ascii="Courier New" w:hAnsi="Courier New" w:cs="Courier New"/>
                <w:color w:val="0000FF"/>
                <w:sz w:val="18"/>
                <w:lang w:eastAsia="fi-FI"/>
              </w:rPr>
              <w:t>&gt;</w:t>
            </w:r>
          </w:p>
          <w:p w14:paraId="4A1BE5AC" w14:textId="17C6CEEA" w:rsidR="00B314C6" w:rsidRPr="0012612E" w:rsidRDefault="00B314C6"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00D7606C">
              <w:rPr>
                <w:rFonts w:ascii="Courier New" w:hAnsi="Courier New" w:cs="Courier New"/>
                <w:color w:val="474747"/>
                <w:sz w:val="18"/>
                <w:lang w:eastAsia="fi-FI"/>
              </w:rPr>
              <w:t xml:space="preserve">Minkä määrityksen mukaan entry on tuotettu. </w:t>
            </w:r>
            <w:r w:rsidR="006D1E03">
              <w:rPr>
                <w:rFonts w:ascii="Courier New" w:hAnsi="Courier New" w:cs="Courier New"/>
                <w:color w:val="474747"/>
                <w:sz w:val="18"/>
                <w:lang w:val="en-US" w:eastAsia="fi-FI"/>
              </w:rPr>
              <w:t>Laboratorion CDA R2 merkinnät 4.21</w:t>
            </w:r>
            <w:r w:rsidRPr="0012612E">
              <w:rPr>
                <w:rFonts w:ascii="Courier New" w:hAnsi="Courier New" w:cs="Courier New"/>
                <w:color w:val="0000FF"/>
                <w:sz w:val="18"/>
                <w:lang w:val="en-US" w:eastAsia="fi-FI"/>
              </w:rPr>
              <w:t>--&gt;</w:t>
            </w:r>
          </w:p>
          <w:p w14:paraId="4A1BE5AD" w14:textId="3C39EB53"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12612E">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templateId</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root</w:t>
            </w:r>
            <w:r w:rsidRPr="00DF32DC">
              <w:rPr>
                <w:rFonts w:ascii="Courier New" w:hAnsi="Courier New" w:cs="Courier New"/>
                <w:color w:val="0000FF"/>
                <w:sz w:val="18"/>
                <w:lang w:val="en-US" w:eastAsia="fi-FI"/>
              </w:rPr>
              <w:t>="</w:t>
            </w:r>
            <w:r w:rsidR="00B11285">
              <w:rPr>
                <w:rFonts w:ascii="Courier New" w:hAnsi="Courier New" w:cs="Courier New"/>
                <w:color w:val="000000"/>
                <w:sz w:val="18"/>
                <w:lang w:val="en-US" w:eastAsia="fi-FI"/>
              </w:rPr>
              <w:t>1.2.246.777.11.2017.11</w:t>
            </w:r>
            <w:r w:rsidRPr="00DF32DC">
              <w:rPr>
                <w:rFonts w:ascii="Courier New" w:hAnsi="Courier New" w:cs="Courier New"/>
                <w:color w:val="0000FF"/>
                <w:sz w:val="18"/>
                <w:lang w:val="en-US" w:eastAsia="fi-FI"/>
              </w:rPr>
              <w:t>"/&gt;</w:t>
            </w:r>
          </w:p>
          <w:p w14:paraId="4A1BE5AE" w14:textId="77777777"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organizer</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CLUSTER</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14:paraId="4A1BE5AF" w14:textId="124C47AD"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Laboratoriotutkimuspyyntö templateid</w:t>
            </w:r>
            <w:r w:rsidR="00D7606C">
              <w:rPr>
                <w:rFonts w:ascii="Courier New" w:hAnsi="Courier New" w:cs="Courier New"/>
                <w:color w:val="474747"/>
                <w:sz w:val="18"/>
                <w:lang w:eastAsia="fi-FI"/>
              </w:rPr>
              <w:t xml:space="preserve"> </w:t>
            </w:r>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5B0"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templateId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1.2.246.537.6.12.999.2003.27</w:t>
            </w:r>
            <w:r w:rsidRPr="00DF32DC">
              <w:rPr>
                <w:rFonts w:ascii="Courier New" w:hAnsi="Courier New" w:cs="Courier New"/>
                <w:color w:val="0000FF"/>
                <w:sz w:val="18"/>
                <w:lang w:eastAsia="fi-FI"/>
              </w:rPr>
              <w:t>"/&gt;</w:t>
            </w:r>
          </w:p>
          <w:p w14:paraId="4A1BE5B1"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entryn yksilöivä tunnus </w:t>
            </w:r>
            <w:r w:rsidRPr="00DF32DC">
              <w:rPr>
                <w:rFonts w:ascii="Courier New" w:hAnsi="Courier New" w:cs="Courier New"/>
                <w:color w:val="0000FF"/>
                <w:sz w:val="18"/>
                <w:lang w:eastAsia="fi-FI"/>
              </w:rPr>
              <w:t>--&gt;</w:t>
            </w:r>
          </w:p>
          <w:p w14:paraId="4A1BE5B2" w14:textId="6CF0466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14.2016.123</w:t>
            </w:r>
            <w:r w:rsidRPr="00DF32DC">
              <w:rPr>
                <w:rFonts w:ascii="Courier New" w:hAnsi="Courier New" w:cs="Courier New"/>
                <w:color w:val="000000"/>
                <w:sz w:val="18"/>
                <w:lang w:eastAsia="fi-FI"/>
              </w:rPr>
              <w:t>.22.1</w:t>
            </w:r>
            <w:r w:rsidRPr="00DF32DC">
              <w:rPr>
                <w:rFonts w:ascii="Courier New" w:hAnsi="Courier New" w:cs="Courier New"/>
                <w:color w:val="0000FF"/>
                <w:sz w:val="18"/>
                <w:lang w:eastAsia="fi-FI"/>
              </w:rPr>
              <w:t>"/&gt;</w:t>
            </w:r>
          </w:p>
          <w:p w14:paraId="4A1BE5B3"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lastRenderedPageBreak/>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Laboratioriotutkimuspyyntö </w:t>
            </w:r>
            <w:r w:rsidRPr="00DF32DC">
              <w:rPr>
                <w:rFonts w:ascii="Courier New" w:hAnsi="Courier New" w:cs="Courier New"/>
                <w:color w:val="0000FF"/>
                <w:sz w:val="18"/>
                <w:lang w:eastAsia="fi-FI"/>
              </w:rPr>
              <w:t>--&gt;</w:t>
            </w:r>
          </w:p>
          <w:p w14:paraId="4A1BE5B4" w14:textId="77777777" w:rsidR="00FA1312" w:rsidRDefault="00B314C6"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27</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KanTa-palvelut - Tekninen CDA R2 rakennekoodisto 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Laboratoriotutkimuspyynnöt</w:t>
            </w:r>
            <w:r w:rsidRPr="00DF32DC">
              <w:rPr>
                <w:rFonts w:ascii="Courier New" w:hAnsi="Courier New" w:cs="Courier New"/>
                <w:color w:val="0000FF"/>
                <w:sz w:val="18"/>
                <w:lang w:eastAsia="fi-FI"/>
              </w:rPr>
              <w:t>"/&gt;</w:t>
            </w:r>
          </w:p>
          <w:p w14:paraId="4A1BE5B5" w14:textId="77777777" w:rsidR="002976FD" w:rsidRPr="00DF32DC" w:rsidRDefault="002976FD" w:rsidP="002976FD">
            <w:pPr>
              <w:autoSpaceDE w:val="0"/>
              <w:autoSpaceDN w:val="0"/>
              <w:adjustRightInd w:val="0"/>
              <w:ind w:left="720" w:hanging="72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Pr>
                <w:rFonts w:ascii="Courier New" w:hAnsi="Courier New" w:cs="Courier New"/>
                <w:color w:val="800000"/>
                <w:sz w:val="18"/>
                <w:szCs w:val="18"/>
                <w:lang w:eastAsia="fi-FI"/>
              </w:rPr>
              <w:t>statusCo</w:t>
            </w:r>
            <w:r w:rsidRPr="00ED0AEF">
              <w:rPr>
                <w:rFonts w:ascii="Courier New" w:hAnsi="Courier New" w:cs="Courier New"/>
                <w:color w:val="800000"/>
                <w:sz w:val="18"/>
                <w:szCs w:val="18"/>
                <w:lang w:eastAsia="fi-FI"/>
              </w:rPr>
              <w:t>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Pr>
                <w:rFonts w:ascii="Courier New" w:hAnsi="Courier New" w:cs="Courier New"/>
                <w:color w:val="000000"/>
                <w:sz w:val="18"/>
                <w:szCs w:val="18"/>
                <w:lang w:eastAsia="fi-FI"/>
              </w:rPr>
              <w:t>completed</w:t>
            </w:r>
            <w:r w:rsidRPr="00ED0AEF">
              <w:rPr>
                <w:rFonts w:ascii="Courier New" w:hAnsi="Courier New" w:cs="Courier New"/>
                <w:color w:val="0000FF"/>
                <w:sz w:val="18"/>
                <w:szCs w:val="18"/>
                <w:lang w:eastAsia="fi-FI"/>
              </w:rPr>
              <w:t>"/&gt;</w:t>
            </w:r>
          </w:p>
        </w:tc>
      </w:tr>
    </w:tbl>
    <w:p w14:paraId="4A1BE5B7" w14:textId="77777777" w:rsidR="00FA1312" w:rsidRDefault="00FA1312" w:rsidP="00FA1312">
      <w:pPr>
        <w:rPr>
          <w:highlight w:val="white"/>
          <w:lang w:eastAsia="fi-FI"/>
        </w:rPr>
      </w:pPr>
    </w:p>
    <w:p w14:paraId="4A1BE5B8" w14:textId="77777777" w:rsidR="00FA1312" w:rsidRPr="00B314C6" w:rsidRDefault="000A4B8C" w:rsidP="00B314C6">
      <w:pPr>
        <w:pStyle w:val="Otsikko2"/>
        <w:rPr>
          <w:highlight w:val="white"/>
        </w:rPr>
      </w:pPr>
      <w:bookmarkStart w:id="34" w:name="_Toc403323873"/>
      <w:bookmarkStart w:id="35" w:name="_Toc496544113"/>
      <w:r>
        <w:rPr>
          <w:highlight w:val="white"/>
        </w:rPr>
        <w:t>Laboratorio</w:t>
      </w:r>
      <w:r w:rsidR="00FA1312" w:rsidRPr="00B314C6">
        <w:rPr>
          <w:highlight w:val="white"/>
        </w:rPr>
        <w:t>tutkimuspyynnön yleistiedot</w:t>
      </w:r>
      <w:bookmarkEnd w:id="34"/>
      <w:bookmarkEnd w:id="35"/>
    </w:p>
    <w:p w14:paraId="4A1BE5B9" w14:textId="77777777" w:rsidR="00FA1312" w:rsidRDefault="00FA1312" w:rsidP="00FA1312">
      <w:pPr>
        <w:rPr>
          <w:highlight w:val="white"/>
          <w:lang w:eastAsia="fi-FI"/>
        </w:rPr>
      </w:pPr>
      <w:r>
        <w:rPr>
          <w:highlight w:val="white"/>
          <w:lang w:eastAsia="fi-FI"/>
        </w:rPr>
        <w:t xml:space="preserve">Organizer:ssa omassa </w:t>
      </w:r>
      <w:proofErr w:type="gramStart"/>
      <w:r>
        <w:rPr>
          <w:highlight w:val="white"/>
          <w:lang w:eastAsia="fi-FI"/>
        </w:rPr>
        <w:t>component.observation</w:t>
      </w:r>
      <w:proofErr w:type="gramEnd"/>
      <w:r>
        <w:rPr>
          <w:highlight w:val="white"/>
          <w:lang w:eastAsia="fi-FI"/>
        </w:rPr>
        <w:t xml:space="preserve">- rakenteessa annetaan </w:t>
      </w:r>
      <w:r w:rsidR="00B314C6">
        <w:rPr>
          <w:highlight w:val="white"/>
          <w:lang w:eastAsia="fi-FI"/>
        </w:rPr>
        <w:t>laboratorio</w:t>
      </w:r>
      <w:r>
        <w:rPr>
          <w:highlight w:val="white"/>
          <w:lang w:eastAsia="fi-FI"/>
        </w:rPr>
        <w:t xml:space="preserve">tutkimuspyynnön yleistiedot, jotka koskevat kaikkia samalla kertaa </w:t>
      </w:r>
      <w:r w:rsidR="00B314C6">
        <w:rPr>
          <w:highlight w:val="white"/>
          <w:lang w:eastAsia="fi-FI"/>
        </w:rPr>
        <w:t xml:space="preserve">potilaalle </w:t>
      </w:r>
      <w:r>
        <w:rPr>
          <w:highlight w:val="white"/>
          <w:lang w:eastAsia="fi-FI"/>
        </w:rPr>
        <w:t xml:space="preserve">pyydettyjä </w:t>
      </w:r>
      <w:r w:rsidR="00B314C6">
        <w:rPr>
          <w:highlight w:val="white"/>
          <w:lang w:eastAsia="fi-FI"/>
        </w:rPr>
        <w:t>laboratorio</w:t>
      </w:r>
      <w:r>
        <w:rPr>
          <w:highlight w:val="white"/>
          <w:lang w:eastAsia="fi-FI"/>
        </w:rPr>
        <w:t xml:space="preserve">tutkimuksia. </w:t>
      </w:r>
    </w:p>
    <w:p w14:paraId="4A1BE5BA" w14:textId="77777777" w:rsidR="00FA1312" w:rsidRDefault="00FA1312" w:rsidP="00FA1312">
      <w:pPr>
        <w:rPr>
          <w:highlight w:val="white"/>
          <w:lang w:eastAsia="fi-FI"/>
        </w:rPr>
      </w:pPr>
    </w:p>
    <w:p w14:paraId="4A1BE5BB" w14:textId="77777777" w:rsidR="00FA1312" w:rsidRDefault="00FA1312" w:rsidP="00FA1312">
      <w:pPr>
        <w:rPr>
          <w:highlight w:val="white"/>
          <w:lang w:eastAsia="fi-FI"/>
        </w:rPr>
      </w:pPr>
      <w:r w:rsidRPr="00714A79">
        <w:rPr>
          <w:highlight w:val="white"/>
          <w:lang w:eastAsia="fi-FI"/>
        </w:rPr>
        <w:t>Observationin moodCode on RQO (pyyntö)</w:t>
      </w:r>
      <w:r w:rsidR="007F2E26">
        <w:rPr>
          <w:highlight w:val="white"/>
          <w:lang w:eastAsia="fi-FI"/>
        </w:rPr>
        <w:t xml:space="preserve">, </w:t>
      </w:r>
      <w:proofErr w:type="gramStart"/>
      <w:r w:rsidR="007F2E26">
        <w:rPr>
          <w:highlight w:val="white"/>
          <w:lang w:eastAsia="fi-FI"/>
        </w:rPr>
        <w:t>observation.templateId</w:t>
      </w:r>
      <w:proofErr w:type="gramEnd"/>
      <w:r w:rsidR="007F2E26">
        <w:rPr>
          <w:highlight w:val="white"/>
          <w:lang w:eastAsia="fi-FI"/>
        </w:rPr>
        <w:t xml:space="preserve">:ssä annetaan </w:t>
      </w:r>
      <w:r w:rsidR="007F2E26">
        <w:rPr>
          <w:lang w:eastAsia="fi-FI"/>
        </w:rPr>
        <w:t>l</w:t>
      </w:r>
      <w:r w:rsidR="007F2E26" w:rsidRPr="007F2E26">
        <w:rPr>
          <w:lang w:eastAsia="fi-FI"/>
        </w:rPr>
        <w:t>aboratoriotutkimuspyynnön yleistiedot</w:t>
      </w:r>
      <w:r w:rsidR="007F2E26">
        <w:rPr>
          <w:lang w:eastAsia="fi-FI"/>
        </w:rPr>
        <w:t xml:space="preserve"> templateId </w:t>
      </w:r>
      <w:r w:rsidR="007F2E26" w:rsidRPr="007F2E26">
        <w:rPr>
          <w:lang w:eastAsia="fi-FI"/>
        </w:rPr>
        <w:t>1.2.246.537.6.12.2002.103.20</w:t>
      </w:r>
      <w:r w:rsidRPr="00714A79">
        <w:rPr>
          <w:highlight w:val="white"/>
          <w:lang w:eastAsia="fi-FI"/>
        </w:rPr>
        <w:t xml:space="preserve">. </w:t>
      </w:r>
      <w:r>
        <w:rPr>
          <w:highlight w:val="white"/>
          <w:lang w:eastAsia="fi-FI"/>
        </w:rPr>
        <w:t xml:space="preserve">Code:n annetaan </w:t>
      </w:r>
      <w:r w:rsidR="00B314C6">
        <w:rPr>
          <w:highlight w:val="white"/>
          <w:lang w:eastAsia="fi-FI"/>
        </w:rPr>
        <w:t>laboratorion kenttä</w:t>
      </w:r>
      <w:r>
        <w:rPr>
          <w:highlight w:val="white"/>
          <w:lang w:eastAsia="fi-FI"/>
        </w:rPr>
        <w:t xml:space="preserve">koodiston koodiarvo </w:t>
      </w:r>
      <w:r w:rsidR="00B314C6">
        <w:rPr>
          <w:highlight w:val="white"/>
          <w:lang w:eastAsia="fi-FI"/>
        </w:rPr>
        <w:t>20</w:t>
      </w:r>
      <w:r>
        <w:rPr>
          <w:highlight w:val="white"/>
          <w:lang w:eastAsia="fi-FI"/>
        </w:rPr>
        <w:t xml:space="preserve"> </w:t>
      </w:r>
      <w:r w:rsidR="00B314C6">
        <w:rPr>
          <w:highlight w:val="white"/>
          <w:lang w:eastAsia="fi-FI"/>
        </w:rPr>
        <w:t>Laboratorio</w:t>
      </w:r>
      <w:r>
        <w:rPr>
          <w:highlight w:val="white"/>
          <w:lang w:eastAsia="fi-FI"/>
        </w:rPr>
        <w:t xml:space="preserve">tutkimuspyynnön yleistiedot. EffectiveTime:ssä annetaan </w:t>
      </w:r>
      <w:r w:rsidRPr="000A4B8C">
        <w:rPr>
          <w:b/>
          <w:highlight w:val="white"/>
          <w:lang w:eastAsia="fi-FI"/>
        </w:rPr>
        <w:t>pyyntöajankohta</w:t>
      </w:r>
      <w:r>
        <w:rPr>
          <w:highlight w:val="white"/>
          <w:lang w:eastAsia="fi-FI"/>
        </w:rPr>
        <w:t>.</w:t>
      </w:r>
    </w:p>
    <w:p w14:paraId="4A1BE5BC" w14:textId="77777777" w:rsidR="00FA1312" w:rsidRDefault="00FA1312" w:rsidP="00FA1312">
      <w:pPr>
        <w:rPr>
          <w:highlight w:val="white"/>
          <w:lang w:eastAsia="fi-FI"/>
        </w:rPr>
      </w:pPr>
    </w:p>
    <w:p w14:paraId="4A1BE5BD" w14:textId="77777777" w:rsidR="00FA1312" w:rsidRDefault="00B314C6" w:rsidP="00FA1312">
      <w:pPr>
        <w:rPr>
          <w:lang w:eastAsia="fi-FI"/>
        </w:rPr>
      </w:pPr>
      <w:r w:rsidRPr="000A4B8C">
        <w:rPr>
          <w:b/>
          <w:highlight w:val="white"/>
          <w:lang w:eastAsia="fi-FI"/>
        </w:rPr>
        <w:t>Laboratorio</w:t>
      </w:r>
      <w:r w:rsidR="00FA1312" w:rsidRPr="000A4B8C">
        <w:rPr>
          <w:b/>
          <w:highlight w:val="white"/>
          <w:lang w:eastAsia="fi-FI"/>
        </w:rPr>
        <w:t>tutkimuspyynnön tekijän tiedo</w:t>
      </w:r>
      <w:r w:rsidR="000A4B8C" w:rsidRPr="000A4B8C">
        <w:rPr>
          <w:b/>
          <w:highlight w:val="white"/>
          <w:lang w:eastAsia="fi-FI"/>
        </w:rPr>
        <w:t>t</w:t>
      </w:r>
      <w:r w:rsidR="00FA1312">
        <w:rPr>
          <w:highlight w:val="white"/>
          <w:lang w:eastAsia="fi-FI"/>
        </w:rPr>
        <w:t xml:space="preserve"> annetaan </w:t>
      </w:r>
      <w:proofErr w:type="gramStart"/>
      <w:r w:rsidR="00FA1312">
        <w:rPr>
          <w:highlight w:val="white"/>
          <w:lang w:eastAsia="fi-FI"/>
        </w:rPr>
        <w:t>observation.authorissa</w:t>
      </w:r>
      <w:proofErr w:type="gramEnd"/>
      <w:r w:rsidR="00FA1312">
        <w:rPr>
          <w:highlight w:val="white"/>
          <w:lang w:eastAsia="fi-FI"/>
        </w:rPr>
        <w:t xml:space="preserve">. FunctionCode:ssa pyynnön tekijän roolikoodiksi annetaan yleisrooli SUO (suorittaja) </w:t>
      </w:r>
      <w:r w:rsidR="00FA1312" w:rsidRPr="00CE1FC3">
        <w:rPr>
          <w:lang w:eastAsia="fi-FI"/>
        </w:rPr>
        <w:t>eArkisto - tekninen CDA R2 henkilötarkennin</w:t>
      </w:r>
      <w:r w:rsidR="00FA1312">
        <w:rPr>
          <w:lang w:eastAsia="fi-FI"/>
        </w:rPr>
        <w:t>- luokituksesta. Pyytävästä lääkäristä annetaan nimi ja organisaatiotiedot</w:t>
      </w:r>
      <w:r w:rsidR="0002026F">
        <w:rPr>
          <w:lang w:eastAsia="fi-FI"/>
        </w:rPr>
        <w:t xml:space="preserve"> (</w:t>
      </w:r>
      <w:r w:rsidR="0002026F" w:rsidRPr="0002026F">
        <w:rPr>
          <w:lang w:eastAsia="fi-FI"/>
        </w:rPr>
        <w:t>laboratoriotutkimuksen pyytäjän palveluyksikön tiedot SOTE-organisaatiorekisterissä tai Terveydenhuollon itsenäiset ammatinharjoittajat -koodistossa oleva yksilöintitunnus ja sen mukainen nimi</w:t>
      </w:r>
      <w:r w:rsidR="0002026F">
        <w:rPr>
          <w:lang w:eastAsia="fi-FI"/>
        </w:rPr>
        <w:t>)</w:t>
      </w:r>
      <w:r w:rsidR="00FA1312">
        <w:rPr>
          <w:lang w:eastAsia="fi-FI"/>
        </w:rPr>
        <w:t>, lisäksi vapaaehtoisena lisätietona tässä rakenteessa hetu – mikäli hetua ei anneta, author.assignedAuthor.id tulee nullFlavor elementin skeemapakollisuuden takia.</w:t>
      </w:r>
    </w:p>
    <w:p w14:paraId="4A1BE5BE" w14:textId="77777777" w:rsidR="00FA1312" w:rsidRDefault="00FA1312" w:rsidP="00FA1312">
      <w:pPr>
        <w:rPr>
          <w:lang w:eastAsia="fi-FI"/>
        </w:rPr>
      </w:pPr>
    </w:p>
    <w:p w14:paraId="4A1BE5BF" w14:textId="77777777" w:rsidR="00FA1312" w:rsidRDefault="00FA1312" w:rsidP="00FA1312">
      <w:pPr>
        <w:rPr>
          <w:lang w:eastAsia="fi-FI"/>
        </w:rPr>
      </w:pPr>
      <w:r>
        <w:rPr>
          <w:lang w:eastAsia="fi-FI"/>
        </w:rPr>
        <w:t xml:space="preserve">Lisätietona entryRelationship.observation:ssa annetaan </w:t>
      </w:r>
      <w:r w:rsidR="000A4B8C" w:rsidRPr="000A4B8C">
        <w:rPr>
          <w:b/>
          <w:lang w:eastAsia="fi-FI"/>
        </w:rPr>
        <w:t>laboratorio</w:t>
      </w:r>
      <w:r w:rsidRPr="000A4B8C">
        <w:rPr>
          <w:b/>
          <w:lang w:eastAsia="fi-FI"/>
        </w:rPr>
        <w:t>tutkimuspyynnön tunniste</w:t>
      </w:r>
      <w:r>
        <w:rPr>
          <w:lang w:eastAsia="fi-FI"/>
        </w:rPr>
        <w:t xml:space="preserve">. Code:n </w:t>
      </w:r>
      <w:r w:rsidR="00B314C6">
        <w:rPr>
          <w:lang w:eastAsia="fi-FI"/>
        </w:rPr>
        <w:t>kenttä</w:t>
      </w:r>
      <w:r>
        <w:rPr>
          <w:lang w:eastAsia="fi-FI"/>
        </w:rPr>
        <w:t>koodiston koodiarvo 2</w:t>
      </w:r>
      <w:r w:rsidR="00B314C6">
        <w:rPr>
          <w:lang w:eastAsia="fi-FI"/>
        </w:rPr>
        <w:t>1</w:t>
      </w:r>
      <w:r>
        <w:rPr>
          <w:lang w:eastAsia="fi-FI"/>
        </w:rPr>
        <w:t xml:space="preserve"> ja value:ssa II tietotyypillä itse tunniste. Tässä kohdassa ilmoitettua tunnistetta käytetään yhdistämään tehty tutkimus pyyntöön. </w:t>
      </w:r>
    </w:p>
    <w:p w14:paraId="4A1BE5C0" w14:textId="77777777" w:rsidR="00FA1312" w:rsidRDefault="00FA1312" w:rsidP="00FA1312">
      <w:pPr>
        <w:rPr>
          <w:lang w:eastAsia="fi-FI"/>
        </w:rPr>
      </w:pPr>
    </w:p>
    <w:p w14:paraId="4A1BE5C1" w14:textId="046956C4" w:rsidR="00FA1312" w:rsidRDefault="00B314C6" w:rsidP="00FA1312">
      <w:pPr>
        <w:rPr>
          <w:lang w:eastAsia="fi-FI"/>
        </w:rPr>
      </w:pPr>
      <w:r w:rsidRPr="000A4B8C">
        <w:rPr>
          <w:b/>
          <w:lang w:eastAsia="fi-FI"/>
        </w:rPr>
        <w:t>Laboratoriotutkimuspyynnön lisätieto</w:t>
      </w:r>
      <w:r w:rsidR="00FA1312">
        <w:rPr>
          <w:lang w:eastAsia="fi-FI"/>
        </w:rPr>
        <w:t xml:space="preserve"> annettaan omassa entryRelationship.observation:ssa, code:n </w:t>
      </w:r>
      <w:r>
        <w:rPr>
          <w:lang w:eastAsia="fi-FI"/>
        </w:rPr>
        <w:t>kenttä</w:t>
      </w:r>
      <w:r w:rsidR="00FA1312">
        <w:rPr>
          <w:lang w:eastAsia="fi-FI"/>
        </w:rPr>
        <w:t xml:space="preserve">koodiston koodiarvo </w:t>
      </w:r>
      <w:r>
        <w:rPr>
          <w:lang w:eastAsia="fi-FI"/>
        </w:rPr>
        <w:t>22</w:t>
      </w:r>
      <w:r w:rsidR="00FA1312">
        <w:rPr>
          <w:lang w:eastAsia="fi-FI"/>
        </w:rPr>
        <w:t xml:space="preserve"> ja </w:t>
      </w:r>
      <w:r>
        <w:rPr>
          <w:lang w:eastAsia="fi-FI"/>
        </w:rPr>
        <w:t>lisätieto</w:t>
      </w:r>
      <w:r w:rsidR="00FA1312">
        <w:rPr>
          <w:lang w:eastAsia="fi-FI"/>
        </w:rPr>
        <w:t>teksti ST-tietotyypillä valuessa.</w:t>
      </w:r>
    </w:p>
    <w:p w14:paraId="4A1BE5C2" w14:textId="77777777" w:rsidR="000F091D" w:rsidRDefault="000F091D" w:rsidP="00FA1312">
      <w:pPr>
        <w:rPr>
          <w:lang w:eastAsia="fi-FI"/>
        </w:rPr>
      </w:pPr>
    </w:p>
    <w:p w14:paraId="4A1BE5C3" w14:textId="7D1B858C" w:rsidR="000F091D" w:rsidRPr="00714A79" w:rsidRDefault="000F091D" w:rsidP="00FA1312">
      <w:pPr>
        <w:rPr>
          <w:highlight w:val="white"/>
          <w:lang w:eastAsia="fi-FI"/>
        </w:rPr>
      </w:pPr>
      <w:r w:rsidRPr="000F091D">
        <w:rPr>
          <w:b/>
          <w:lang w:eastAsia="fi-FI"/>
        </w:rPr>
        <w:t>Toistuvan laboratoriotutkimuspyynnön</w:t>
      </w:r>
      <w:r>
        <w:rPr>
          <w:lang w:eastAsia="fi-FI"/>
        </w:rPr>
        <w:t xml:space="preserve"> (ns. kestolähete) tiedot annettaan omassa entryRelationship.observation:ssa, code:n kenttäkoodiston koodiarvo 32 ja effectiveTime:ssä IVL_TS tietotyypillä voimassaolon alku- ja loppupäivämäärä</w:t>
      </w:r>
      <w:r w:rsidR="001E41CA">
        <w:rPr>
          <w:lang w:eastAsia="fi-FI"/>
        </w:rPr>
        <w:t xml:space="preserve"> – inclusive=”true” attribuutti ilmaisee, että esim. ilmaistun aikavälin loppupäivämääränä toistuva pyyntö on vielä voimassa.</w:t>
      </w:r>
      <w:r>
        <w:rPr>
          <w:lang w:eastAsia="fi-FI"/>
        </w:rPr>
        <w:t xml:space="preserve"> Observation.repeatNumber:ssa annetaan tutkimuskertojen enimmäismäärä INT-tietotyypillä.</w:t>
      </w:r>
      <w:r w:rsidR="00466372">
        <w:rPr>
          <w:lang w:eastAsia="fi-FI"/>
        </w:rPr>
        <w:t xml:space="preserve"> Toistuvien laboratoriotutkimuspyyntöjen käsittely palvelutapahtuman osalta on kuvattu THP toiminnallisessa määrittelyssä.</w:t>
      </w:r>
    </w:p>
    <w:p w14:paraId="4A1BE5C4" w14:textId="77777777" w:rsidR="00FA1312" w:rsidRPr="00714A79"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60F" w14:textId="77777777" w:rsidTr="00DF32DC">
        <w:tc>
          <w:tcPr>
            <w:tcW w:w="9629" w:type="dxa"/>
            <w:shd w:val="clear" w:color="auto" w:fill="auto"/>
          </w:tcPr>
          <w:p w14:paraId="4A1BE5C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Laboratioriotutkimuspyynnön yleistiedot, tämä osio tulee vain kerran</w:t>
            </w:r>
            <w:r w:rsidRPr="00DF32DC">
              <w:rPr>
                <w:rFonts w:ascii="Courier New" w:hAnsi="Courier New" w:cs="Courier New"/>
                <w:color w:val="0000FF"/>
                <w:sz w:val="18"/>
                <w:szCs w:val="18"/>
                <w:lang w:eastAsia="fi-FI"/>
              </w:rPr>
              <w:t>--&gt;</w:t>
            </w:r>
          </w:p>
          <w:p w14:paraId="4A1BE5C6"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component</w:t>
            </w:r>
            <w:r w:rsidRPr="00DF32DC">
              <w:rPr>
                <w:rFonts w:ascii="Courier New" w:hAnsi="Courier New" w:cs="Courier New"/>
                <w:color w:val="0000FF"/>
                <w:sz w:val="18"/>
                <w:szCs w:val="18"/>
                <w:lang w:eastAsia="fi-FI"/>
              </w:rPr>
              <w:t>&gt;</w:t>
            </w:r>
          </w:p>
          <w:p w14:paraId="4A1BE5C7"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Mood code RQO = ilmaisee että kyseessä on pyyntö   </w:t>
            </w:r>
            <w:r w:rsidRPr="00DF32DC">
              <w:rPr>
                <w:rFonts w:ascii="Courier New" w:hAnsi="Courier New" w:cs="Courier New"/>
                <w:color w:val="0000FF"/>
                <w:sz w:val="18"/>
                <w:szCs w:val="18"/>
                <w:lang w:eastAsia="fi-FI"/>
              </w:rPr>
              <w:t>--&gt;</w:t>
            </w:r>
          </w:p>
          <w:p w14:paraId="4A1BE5C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RQO</w:t>
            </w:r>
            <w:r w:rsidRPr="00DF32DC">
              <w:rPr>
                <w:rFonts w:ascii="Courier New" w:hAnsi="Courier New" w:cs="Courier New"/>
                <w:color w:val="0000FF"/>
                <w:sz w:val="18"/>
                <w:szCs w:val="18"/>
                <w:lang w:val="en-US" w:eastAsia="fi-FI"/>
              </w:rPr>
              <w:t>"&gt;</w:t>
            </w:r>
          </w:p>
          <w:p w14:paraId="4A1BE5C9" w14:textId="77777777" w:rsidR="007F2E26" w:rsidRPr="007F2E26" w:rsidRDefault="007F2E26" w:rsidP="007F2E26">
            <w:pPr>
              <w:autoSpaceDE w:val="0"/>
              <w:autoSpaceDN w:val="0"/>
              <w:adjustRightInd w:val="0"/>
              <w:rPr>
                <w:rFonts w:ascii="Courier New" w:hAnsi="Courier New" w:cs="Courier New"/>
                <w:color w:val="0000FF"/>
                <w:sz w:val="18"/>
                <w:lang w:eastAsia="fi-FI"/>
              </w:rPr>
            </w:pPr>
            <w:r w:rsidRPr="004B53EE">
              <w:rPr>
                <w:rFonts w:ascii="Courier New" w:hAnsi="Courier New" w:cs="Courier New"/>
                <w:color w:val="0000FF"/>
                <w:sz w:val="18"/>
                <w:lang w:val="en-US" w:eastAsia="fi-FI"/>
              </w:rPr>
              <w:t xml:space="preserve">       </w:t>
            </w:r>
            <w:proofErr w:type="gramStart"/>
            <w:r w:rsidRPr="007F2E26">
              <w:rPr>
                <w:rFonts w:ascii="Courier New" w:hAnsi="Courier New" w:cs="Courier New"/>
                <w:color w:val="0000FF"/>
                <w:sz w:val="18"/>
                <w:lang w:eastAsia="fi-FI"/>
              </w:rPr>
              <w:t>&lt;!--</w:t>
            </w:r>
            <w:proofErr w:type="gramEnd"/>
            <w:r w:rsidRPr="007F2E26">
              <w:rPr>
                <w:rFonts w:ascii="Courier New" w:hAnsi="Courier New" w:cs="Courier New"/>
                <w:color w:val="474747"/>
                <w:sz w:val="18"/>
                <w:lang w:eastAsia="fi-FI"/>
              </w:rPr>
              <w:t xml:space="preserve"> templateId laboratoriotutimuspyynnön yleistiedot </w:t>
            </w:r>
            <w:r w:rsidRPr="007F2E26">
              <w:rPr>
                <w:rFonts w:ascii="Courier New" w:hAnsi="Courier New" w:cs="Courier New"/>
                <w:color w:val="0000FF"/>
                <w:sz w:val="18"/>
                <w:lang w:eastAsia="fi-FI"/>
              </w:rPr>
              <w:t>--&gt;</w:t>
            </w:r>
          </w:p>
          <w:p w14:paraId="4A1BE5CA" w14:textId="77777777" w:rsidR="007F2E26" w:rsidRPr="00B11285" w:rsidRDefault="007F2E26" w:rsidP="007F2E26">
            <w:pPr>
              <w:autoSpaceDE w:val="0"/>
              <w:autoSpaceDN w:val="0"/>
              <w:adjustRightInd w:val="0"/>
              <w:rPr>
                <w:rFonts w:ascii="Courier New" w:hAnsi="Courier New" w:cs="Courier New"/>
                <w:color w:val="0000FF"/>
                <w:sz w:val="18"/>
                <w:lang w:eastAsia="fi-FI"/>
              </w:rPr>
            </w:pPr>
            <w:r>
              <w:rPr>
                <w:rFonts w:ascii="Courier New" w:hAnsi="Courier New" w:cs="Courier New"/>
                <w:color w:val="0000FF"/>
                <w:sz w:val="18"/>
                <w:lang w:eastAsia="fi-FI"/>
              </w:rPr>
              <w:t xml:space="preserve">       </w:t>
            </w:r>
            <w:r w:rsidRPr="00B11285">
              <w:rPr>
                <w:rFonts w:ascii="Courier New" w:hAnsi="Courier New" w:cs="Courier New"/>
                <w:color w:val="0000FF"/>
                <w:sz w:val="18"/>
                <w:lang w:eastAsia="fi-FI"/>
              </w:rPr>
              <w:t>&lt;</w:t>
            </w:r>
            <w:r w:rsidRPr="00B11285">
              <w:rPr>
                <w:rFonts w:ascii="Courier New" w:hAnsi="Courier New" w:cs="Courier New"/>
                <w:color w:val="800000"/>
                <w:sz w:val="18"/>
                <w:lang w:eastAsia="fi-FI"/>
              </w:rPr>
              <w:t>templateId</w:t>
            </w:r>
            <w:r w:rsidRPr="00B11285">
              <w:rPr>
                <w:rFonts w:ascii="Courier New" w:hAnsi="Courier New" w:cs="Courier New"/>
                <w:i/>
                <w:iCs/>
                <w:color w:val="008080"/>
                <w:sz w:val="18"/>
                <w:lang w:eastAsia="fi-FI"/>
              </w:rPr>
              <w:t xml:space="preserve"> </w:t>
            </w:r>
            <w:r w:rsidRPr="00B11285">
              <w:rPr>
                <w:rFonts w:ascii="Courier New" w:hAnsi="Courier New" w:cs="Courier New"/>
                <w:color w:val="FF0000"/>
                <w:sz w:val="18"/>
                <w:lang w:eastAsia="fi-FI"/>
              </w:rPr>
              <w:t>root</w:t>
            </w:r>
            <w:r w:rsidRPr="00B11285">
              <w:rPr>
                <w:rFonts w:ascii="Courier New" w:hAnsi="Courier New" w:cs="Courier New"/>
                <w:color w:val="0000FF"/>
                <w:sz w:val="18"/>
                <w:lang w:eastAsia="fi-FI"/>
              </w:rPr>
              <w:t>="</w:t>
            </w:r>
            <w:r w:rsidRPr="00B11285">
              <w:rPr>
                <w:rFonts w:ascii="Courier New" w:hAnsi="Courier New" w:cs="Courier New"/>
                <w:color w:val="000000"/>
                <w:sz w:val="18"/>
                <w:lang w:eastAsia="fi-FI"/>
              </w:rPr>
              <w:t>1.2.246.537.6.12.2002.103.20</w:t>
            </w:r>
            <w:r w:rsidRPr="00B11285">
              <w:rPr>
                <w:rFonts w:ascii="Courier New" w:hAnsi="Courier New" w:cs="Courier New"/>
                <w:color w:val="0000FF"/>
                <w:sz w:val="18"/>
                <w:lang w:eastAsia="fi-FI"/>
              </w:rPr>
              <w:t>"/&gt;</w:t>
            </w:r>
          </w:p>
          <w:p w14:paraId="4A1BE5CB" w14:textId="77777777" w:rsidR="00B314C6" w:rsidRPr="00405DDF" w:rsidRDefault="00B314C6" w:rsidP="00DF32DC">
            <w:pPr>
              <w:autoSpaceDE w:val="0"/>
              <w:autoSpaceDN w:val="0"/>
              <w:adjustRightInd w:val="0"/>
              <w:ind w:left="1440" w:hanging="1440"/>
              <w:rPr>
                <w:rFonts w:ascii="Courier New" w:hAnsi="Courier New" w:cs="Courier New"/>
                <w:color w:val="0000FF"/>
                <w:sz w:val="18"/>
                <w:szCs w:val="18"/>
                <w:lang w:eastAsia="fi-FI"/>
              </w:rPr>
            </w:pPr>
            <w:r w:rsidRPr="00B11285">
              <w:rPr>
                <w:rFonts w:ascii="Courier New" w:hAnsi="Courier New" w:cs="Courier New"/>
                <w:color w:val="000000"/>
                <w:sz w:val="18"/>
                <w:szCs w:val="18"/>
                <w:lang w:eastAsia="fi-FI"/>
              </w:rPr>
              <w:t xml:space="preserve">       </w:t>
            </w:r>
            <w:r w:rsidRPr="00405DDF">
              <w:rPr>
                <w:rFonts w:ascii="Courier New" w:hAnsi="Courier New" w:cs="Courier New"/>
                <w:color w:val="0000FF"/>
                <w:sz w:val="18"/>
                <w:szCs w:val="18"/>
                <w:lang w:eastAsia="fi-FI"/>
              </w:rPr>
              <w:t>&lt;</w:t>
            </w:r>
            <w:r w:rsidRPr="00405DDF">
              <w:rPr>
                <w:rFonts w:ascii="Courier New" w:hAnsi="Courier New" w:cs="Courier New"/>
                <w:color w:val="800000"/>
                <w:sz w:val="18"/>
                <w:szCs w:val="18"/>
                <w:lang w:eastAsia="fi-FI"/>
              </w:rPr>
              <w:t>code</w:t>
            </w:r>
            <w:r w:rsidRPr="00405DDF">
              <w:rPr>
                <w:rFonts w:ascii="Courier New" w:hAnsi="Courier New" w:cs="Courier New"/>
                <w:i/>
                <w:iCs/>
                <w:color w:val="008080"/>
                <w:sz w:val="18"/>
                <w:szCs w:val="18"/>
                <w:lang w:eastAsia="fi-FI"/>
              </w:rPr>
              <w:t xml:space="preserve"> </w:t>
            </w:r>
            <w:r w:rsidRPr="00405DDF">
              <w:rPr>
                <w:rFonts w:ascii="Courier New" w:hAnsi="Courier New" w:cs="Courier New"/>
                <w:color w:val="FF0000"/>
                <w:sz w:val="18"/>
                <w:szCs w:val="18"/>
                <w:lang w:eastAsia="fi-FI"/>
              </w:rPr>
              <w:t>code</w:t>
            </w:r>
            <w:r w:rsidRPr="00405DDF">
              <w:rPr>
                <w:rFonts w:ascii="Courier New" w:hAnsi="Courier New" w:cs="Courier New"/>
                <w:color w:val="0000FF"/>
                <w:sz w:val="18"/>
                <w:szCs w:val="18"/>
                <w:lang w:eastAsia="fi-FI"/>
              </w:rPr>
              <w:t>="</w:t>
            </w:r>
            <w:r w:rsidRPr="00405DDF">
              <w:rPr>
                <w:rFonts w:ascii="Courier New" w:hAnsi="Courier New" w:cs="Courier New"/>
                <w:color w:val="000000"/>
                <w:sz w:val="18"/>
                <w:szCs w:val="18"/>
                <w:lang w:eastAsia="fi-FI"/>
              </w:rPr>
              <w:t>20</w:t>
            </w:r>
            <w:r w:rsidRPr="00405DDF">
              <w:rPr>
                <w:rFonts w:ascii="Courier New" w:hAnsi="Courier New" w:cs="Courier New"/>
                <w:color w:val="0000FF"/>
                <w:sz w:val="18"/>
                <w:szCs w:val="18"/>
                <w:lang w:eastAsia="fi-FI"/>
              </w:rPr>
              <w:t>"</w:t>
            </w:r>
            <w:r w:rsidRPr="00405DDF">
              <w:rPr>
                <w:rFonts w:ascii="Courier New" w:hAnsi="Courier New" w:cs="Courier New"/>
                <w:i/>
                <w:iCs/>
                <w:color w:val="008080"/>
                <w:sz w:val="18"/>
                <w:szCs w:val="18"/>
                <w:lang w:eastAsia="fi-FI"/>
              </w:rPr>
              <w:t xml:space="preserve"> </w:t>
            </w:r>
            <w:r w:rsidRPr="00405DDF">
              <w:rPr>
                <w:rFonts w:ascii="Courier New" w:hAnsi="Courier New" w:cs="Courier New"/>
                <w:color w:val="FF0000"/>
                <w:sz w:val="18"/>
                <w:szCs w:val="18"/>
                <w:lang w:eastAsia="fi-FI"/>
              </w:rPr>
              <w:t>codeSystem</w:t>
            </w:r>
            <w:r w:rsidRPr="00405DDF">
              <w:rPr>
                <w:rFonts w:ascii="Courier New" w:hAnsi="Courier New" w:cs="Courier New"/>
                <w:color w:val="0000FF"/>
                <w:sz w:val="18"/>
                <w:szCs w:val="18"/>
                <w:lang w:eastAsia="fi-FI"/>
              </w:rPr>
              <w:t>="</w:t>
            </w:r>
            <w:r w:rsidRPr="00405DDF">
              <w:rPr>
                <w:rFonts w:ascii="Courier New" w:hAnsi="Courier New" w:cs="Courier New"/>
                <w:color w:val="000000"/>
                <w:sz w:val="18"/>
                <w:szCs w:val="18"/>
                <w:lang w:eastAsia="fi-FI"/>
              </w:rPr>
              <w:t>1.2.246.537.6.12.2002.103</w:t>
            </w:r>
            <w:r w:rsidRPr="00405DDF">
              <w:rPr>
                <w:rFonts w:ascii="Courier New" w:hAnsi="Courier New" w:cs="Courier New"/>
                <w:color w:val="0000FF"/>
                <w:sz w:val="18"/>
                <w:szCs w:val="18"/>
                <w:lang w:eastAsia="fi-FI"/>
              </w:rPr>
              <w:t>"</w:t>
            </w:r>
            <w:r w:rsidRPr="00405DDF">
              <w:rPr>
                <w:rFonts w:ascii="Courier New" w:hAnsi="Courier New" w:cs="Courier New"/>
                <w:i/>
                <w:iCs/>
                <w:color w:val="008080"/>
                <w:sz w:val="18"/>
                <w:szCs w:val="18"/>
                <w:lang w:eastAsia="fi-FI"/>
              </w:rPr>
              <w:t xml:space="preserve"> </w:t>
            </w:r>
            <w:r w:rsidRPr="00405DDF">
              <w:rPr>
                <w:rFonts w:ascii="Courier New" w:hAnsi="Courier New" w:cs="Courier New"/>
                <w:color w:val="FF0000"/>
                <w:sz w:val="18"/>
                <w:szCs w:val="18"/>
                <w:lang w:eastAsia="fi-FI"/>
              </w:rPr>
              <w:t>displayName</w:t>
            </w:r>
            <w:r w:rsidRPr="00405DDF">
              <w:rPr>
                <w:rFonts w:ascii="Courier New" w:hAnsi="Courier New" w:cs="Courier New"/>
                <w:color w:val="0000FF"/>
                <w:sz w:val="18"/>
                <w:szCs w:val="18"/>
                <w:lang w:eastAsia="fi-FI"/>
              </w:rPr>
              <w:t>="</w:t>
            </w:r>
            <w:r w:rsidRPr="00405DDF">
              <w:rPr>
                <w:rFonts w:ascii="Courier New" w:hAnsi="Courier New" w:cs="Courier New"/>
                <w:color w:val="000000"/>
                <w:sz w:val="18"/>
                <w:szCs w:val="18"/>
                <w:lang w:eastAsia="fi-FI"/>
              </w:rPr>
              <w:t>Laboratoriotutkimuspyynnön yleistiedot</w:t>
            </w:r>
            <w:r w:rsidRPr="00405DDF">
              <w:rPr>
                <w:rFonts w:ascii="Courier New" w:hAnsi="Courier New" w:cs="Courier New"/>
                <w:color w:val="0000FF"/>
                <w:sz w:val="18"/>
                <w:szCs w:val="18"/>
                <w:lang w:eastAsia="fi-FI"/>
              </w:rPr>
              <w:t>"/&gt;</w:t>
            </w:r>
          </w:p>
          <w:p w14:paraId="4A1BE5CC"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405DDF">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C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.22.2.1</w:t>
            </w:r>
            <w:r w:rsidRPr="00DF32DC">
              <w:rPr>
                <w:rFonts w:ascii="Courier New" w:hAnsi="Courier New" w:cs="Courier New"/>
                <w:color w:val="0000FF"/>
                <w:sz w:val="18"/>
                <w:szCs w:val="18"/>
                <w:lang w:val="en-US" w:eastAsia="fi-FI"/>
              </w:rPr>
              <w:t>"/&gt;</w:t>
            </w:r>
          </w:p>
          <w:p w14:paraId="4A1BE5CE" w14:textId="77777777" w:rsidR="00B314C6" w:rsidRPr="00405DDF"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val="en-US" w:eastAsia="fi-FI"/>
              </w:rPr>
              <w:t>&lt;/</w:t>
            </w:r>
            <w:r w:rsidRPr="00405DDF">
              <w:rPr>
                <w:rFonts w:ascii="Courier New" w:hAnsi="Courier New" w:cs="Courier New"/>
                <w:color w:val="800000"/>
                <w:sz w:val="18"/>
                <w:szCs w:val="18"/>
                <w:lang w:val="en-US" w:eastAsia="fi-FI"/>
              </w:rPr>
              <w:t>text</w:t>
            </w:r>
            <w:r w:rsidRPr="00405DDF">
              <w:rPr>
                <w:rFonts w:ascii="Courier New" w:hAnsi="Courier New" w:cs="Courier New"/>
                <w:color w:val="0000FF"/>
                <w:sz w:val="18"/>
                <w:szCs w:val="18"/>
                <w:lang w:val="en-US" w:eastAsia="fi-FI"/>
              </w:rPr>
              <w:t>&gt;</w:t>
            </w:r>
          </w:p>
          <w:p w14:paraId="4A1BE5CF" w14:textId="77777777" w:rsidR="00B314C6" w:rsidRPr="00B11285" w:rsidRDefault="00B314C6" w:rsidP="00DF32DC">
            <w:pPr>
              <w:autoSpaceDE w:val="0"/>
              <w:autoSpaceDN w:val="0"/>
              <w:adjustRightInd w:val="0"/>
              <w:rPr>
                <w:rFonts w:ascii="Courier New" w:hAnsi="Courier New" w:cs="Courier New"/>
                <w:color w:val="0000FF"/>
                <w:sz w:val="18"/>
                <w:szCs w:val="18"/>
                <w:lang w:eastAsia="fi-FI"/>
              </w:rPr>
            </w:pPr>
            <w:r w:rsidRPr="00405DDF">
              <w:rPr>
                <w:rFonts w:ascii="Courier New" w:hAnsi="Courier New" w:cs="Courier New"/>
                <w:color w:val="000000"/>
                <w:sz w:val="18"/>
                <w:szCs w:val="18"/>
                <w:lang w:val="en-US" w:eastAsia="fi-FI"/>
              </w:rPr>
              <w:t xml:space="preserve">       </w:t>
            </w:r>
            <w:proofErr w:type="gramStart"/>
            <w:r w:rsidRPr="00B11285">
              <w:rPr>
                <w:rFonts w:ascii="Courier New" w:hAnsi="Courier New" w:cs="Courier New"/>
                <w:color w:val="0000FF"/>
                <w:sz w:val="18"/>
                <w:szCs w:val="18"/>
                <w:lang w:eastAsia="fi-FI"/>
              </w:rPr>
              <w:t>&lt;!--</w:t>
            </w:r>
            <w:proofErr w:type="gramEnd"/>
            <w:r w:rsidRPr="00B11285">
              <w:rPr>
                <w:rFonts w:ascii="Courier New" w:hAnsi="Courier New" w:cs="Courier New"/>
                <w:color w:val="474747"/>
                <w:sz w:val="18"/>
                <w:szCs w:val="18"/>
                <w:lang w:eastAsia="fi-FI"/>
              </w:rPr>
              <w:t xml:space="preserve"> 5 Pyyntöajankohta </w:t>
            </w:r>
            <w:r w:rsidRPr="00B11285">
              <w:rPr>
                <w:rFonts w:ascii="Courier New" w:hAnsi="Courier New" w:cs="Courier New"/>
                <w:color w:val="0000FF"/>
                <w:sz w:val="18"/>
                <w:szCs w:val="18"/>
                <w:lang w:eastAsia="fi-FI"/>
              </w:rPr>
              <w:t>--&gt;</w:t>
            </w:r>
          </w:p>
          <w:p w14:paraId="4A1BE5D0" w14:textId="694C933B"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B11285">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effectiveTime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value</w:t>
            </w:r>
            <w:r w:rsidRPr="00DF32DC">
              <w:rPr>
                <w:rFonts w:ascii="Courier New" w:hAnsi="Courier New" w:cs="Courier New"/>
                <w:color w:val="0000FF"/>
                <w:sz w:val="18"/>
                <w:szCs w:val="18"/>
                <w:lang w:eastAsia="fi-FI"/>
              </w:rPr>
              <w:t>="</w:t>
            </w:r>
            <w:r w:rsidR="00F94730">
              <w:rPr>
                <w:rFonts w:ascii="Courier New" w:hAnsi="Courier New" w:cs="Courier New"/>
                <w:color w:val="000000"/>
                <w:sz w:val="18"/>
                <w:szCs w:val="18"/>
                <w:lang w:eastAsia="fi-FI"/>
              </w:rPr>
              <w:t>201601</w:t>
            </w:r>
            <w:r w:rsidRPr="00DF32DC">
              <w:rPr>
                <w:rFonts w:ascii="Courier New" w:hAnsi="Courier New" w:cs="Courier New"/>
                <w:color w:val="000000"/>
                <w:sz w:val="18"/>
                <w:szCs w:val="18"/>
                <w:lang w:eastAsia="fi-FI"/>
              </w:rPr>
              <w:t>22091410</w:t>
            </w:r>
            <w:r w:rsidRPr="00DF32DC">
              <w:rPr>
                <w:rFonts w:ascii="Courier New" w:hAnsi="Courier New" w:cs="Courier New"/>
                <w:color w:val="0000FF"/>
                <w:sz w:val="18"/>
                <w:szCs w:val="18"/>
                <w:lang w:eastAsia="fi-FI"/>
              </w:rPr>
              <w:t>"/&gt;</w:t>
            </w:r>
          </w:p>
          <w:p w14:paraId="4A1BE5D1"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Pyynnön tekijän tiedot, lisätty myös entry:n sisälle </w:t>
            </w:r>
            <w:r w:rsidRPr="00DF32DC">
              <w:rPr>
                <w:rFonts w:ascii="Courier New" w:hAnsi="Courier New" w:cs="Courier New"/>
                <w:color w:val="0000FF"/>
                <w:sz w:val="18"/>
                <w:szCs w:val="18"/>
                <w:lang w:eastAsia="fi-FI"/>
              </w:rPr>
              <w:t>--&gt;</w:t>
            </w:r>
          </w:p>
          <w:p w14:paraId="4A1BE5D2"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author</w:t>
            </w:r>
            <w:r w:rsidRPr="00DF32DC">
              <w:rPr>
                <w:rFonts w:ascii="Courier New" w:hAnsi="Courier New" w:cs="Courier New"/>
                <w:color w:val="0000FF"/>
                <w:sz w:val="18"/>
                <w:szCs w:val="18"/>
                <w:lang w:eastAsia="fi-FI"/>
              </w:rPr>
              <w:t>&gt;</w:t>
            </w:r>
          </w:p>
          <w:p w14:paraId="4A1BE5D3"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Pyynnön tekijä annetaan SUO roolilla </w:t>
            </w:r>
            <w:r w:rsidRPr="00DF32DC">
              <w:rPr>
                <w:rFonts w:ascii="Courier New" w:hAnsi="Courier New" w:cs="Courier New"/>
                <w:color w:val="0000FF"/>
                <w:sz w:val="18"/>
                <w:szCs w:val="18"/>
                <w:lang w:eastAsia="fi-FI"/>
              </w:rPr>
              <w:t>--&gt;</w:t>
            </w:r>
          </w:p>
          <w:p w14:paraId="4A1BE5D4"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functionCode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codeSystem</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1.2.246.537.5.40006.2003</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codeSystemName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eArkisto - tekninen CDA R2 henkilötarkennin</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displayName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Suorittaja</w:t>
            </w:r>
            <w:r w:rsidRPr="00DF32DC">
              <w:rPr>
                <w:rFonts w:ascii="Courier New" w:hAnsi="Courier New" w:cs="Courier New"/>
                <w:color w:val="0000FF"/>
                <w:sz w:val="18"/>
                <w:szCs w:val="18"/>
                <w:lang w:eastAsia="fi-FI"/>
              </w:rPr>
              <w:t>"/&gt;</w:t>
            </w:r>
          </w:p>
          <w:p w14:paraId="4A1BE5D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w:t>
            </w:r>
            <w:r w:rsidR="006E7ABE">
              <w:rPr>
                <w:rFonts w:ascii="Courier New" w:hAnsi="Courier New" w:cs="Courier New"/>
                <w:color w:val="474747"/>
                <w:sz w:val="18"/>
                <w:szCs w:val="18"/>
                <w:lang w:eastAsia="fi-FI"/>
              </w:rPr>
              <w:t>5</w:t>
            </w:r>
            <w:r w:rsidRPr="00DF32DC">
              <w:rPr>
                <w:rFonts w:ascii="Courier New" w:hAnsi="Courier New" w:cs="Courier New"/>
                <w:color w:val="474747"/>
                <w:sz w:val="18"/>
                <w:szCs w:val="18"/>
                <w:lang w:eastAsia="fi-FI"/>
              </w:rPr>
              <w:t xml:space="preserve"> Pyyntöajankohta </w:t>
            </w:r>
            <w:r w:rsidRPr="00DF32DC">
              <w:rPr>
                <w:rFonts w:ascii="Courier New" w:hAnsi="Courier New" w:cs="Courier New"/>
                <w:color w:val="0000FF"/>
                <w:sz w:val="18"/>
                <w:szCs w:val="18"/>
                <w:lang w:eastAsia="fi-FI"/>
              </w:rPr>
              <w:t>--&gt;</w:t>
            </w:r>
          </w:p>
          <w:p w14:paraId="4A1BE5D6" w14:textId="39B93B7D"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time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value</w:t>
            </w:r>
            <w:r w:rsidRPr="00DF32DC">
              <w:rPr>
                <w:rFonts w:ascii="Courier New" w:hAnsi="Courier New" w:cs="Courier New"/>
                <w:color w:val="0000FF"/>
                <w:sz w:val="18"/>
                <w:szCs w:val="18"/>
                <w:lang w:eastAsia="fi-FI"/>
              </w:rPr>
              <w:t>="</w:t>
            </w:r>
            <w:r w:rsidR="00F94730">
              <w:rPr>
                <w:rFonts w:ascii="Courier New" w:hAnsi="Courier New" w:cs="Courier New"/>
                <w:color w:val="000000"/>
                <w:sz w:val="18"/>
                <w:szCs w:val="18"/>
                <w:lang w:eastAsia="fi-FI"/>
              </w:rPr>
              <w:t>201601</w:t>
            </w:r>
            <w:r w:rsidRPr="00DF32DC">
              <w:rPr>
                <w:rFonts w:ascii="Courier New" w:hAnsi="Courier New" w:cs="Courier New"/>
                <w:color w:val="000000"/>
                <w:sz w:val="18"/>
                <w:szCs w:val="18"/>
                <w:lang w:eastAsia="fi-FI"/>
              </w:rPr>
              <w:t>22091410</w:t>
            </w:r>
            <w:r w:rsidRPr="00DF32DC">
              <w:rPr>
                <w:rFonts w:ascii="Courier New" w:hAnsi="Courier New" w:cs="Courier New"/>
                <w:color w:val="0000FF"/>
                <w:sz w:val="18"/>
                <w:szCs w:val="18"/>
                <w:lang w:eastAsia="fi-FI"/>
              </w:rPr>
              <w:t>"/&gt;</w:t>
            </w:r>
          </w:p>
          <w:p w14:paraId="4A1BE5D7"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assignedAuthor</w:t>
            </w:r>
            <w:r w:rsidRPr="00DF32DC">
              <w:rPr>
                <w:rFonts w:ascii="Courier New" w:hAnsi="Courier New" w:cs="Courier New"/>
                <w:color w:val="0000FF"/>
                <w:sz w:val="18"/>
                <w:szCs w:val="18"/>
                <w:lang w:eastAsia="fi-FI"/>
              </w:rPr>
              <w:t>&gt;</w:t>
            </w:r>
          </w:p>
          <w:p w14:paraId="4A1BE5D8" w14:textId="77777777" w:rsidR="00B314C6" w:rsidRPr="00DF32DC" w:rsidRDefault="00B314C6" w:rsidP="00DF32DC">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Ammattihenkilön perustunniste henkilötunnus, vapaaehtoinen tässä rakenteessa eli voi antaa nullFlavorin</w:t>
            </w:r>
            <w:r w:rsidRPr="00DF32DC">
              <w:rPr>
                <w:rFonts w:ascii="Courier New" w:hAnsi="Courier New" w:cs="Courier New"/>
                <w:color w:val="0000FF"/>
                <w:sz w:val="18"/>
                <w:szCs w:val="18"/>
                <w:lang w:eastAsia="fi-FI"/>
              </w:rPr>
              <w:t>--&gt;</w:t>
            </w:r>
          </w:p>
          <w:p w14:paraId="4A1BE5D9" w14:textId="5C7BE752"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lastRenderedPageBreak/>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id</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extension</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123456-</w:t>
            </w:r>
            <w:ins w:id="36" w:author="Pakari Arja" w:date="2018-05-02T10:11:00Z">
              <w:r w:rsidR="00E47433">
                <w:rPr>
                  <w:rFonts w:ascii="Courier New" w:hAnsi="Courier New" w:cs="Courier New"/>
                  <w:color w:val="000000"/>
                  <w:sz w:val="18"/>
                  <w:szCs w:val="18"/>
                  <w:lang w:eastAsia="fi-FI"/>
                </w:rPr>
                <w:t>9</w:t>
              </w:r>
            </w:ins>
            <w:del w:id="37" w:author="Pakari Arja" w:date="2018-05-02T10:11:00Z">
              <w:r w:rsidRPr="00DF32DC" w:rsidDel="00E47433">
                <w:rPr>
                  <w:rFonts w:ascii="Courier New" w:hAnsi="Courier New" w:cs="Courier New"/>
                  <w:color w:val="000000"/>
                  <w:sz w:val="18"/>
                  <w:szCs w:val="18"/>
                  <w:lang w:eastAsia="fi-FI"/>
                </w:rPr>
                <w:delText>1</w:delText>
              </w:r>
            </w:del>
            <w:r w:rsidRPr="00DF32DC">
              <w:rPr>
                <w:rFonts w:ascii="Courier New" w:hAnsi="Courier New" w:cs="Courier New"/>
                <w:color w:val="000000"/>
                <w:sz w:val="18"/>
                <w:szCs w:val="18"/>
                <w:lang w:eastAsia="fi-FI"/>
              </w:rPr>
              <w:t>234</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root</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1.2.246.21</w:t>
            </w:r>
            <w:r w:rsidRPr="00DF32DC">
              <w:rPr>
                <w:rFonts w:ascii="Courier New" w:hAnsi="Courier New" w:cs="Courier New"/>
                <w:color w:val="0000FF"/>
                <w:sz w:val="18"/>
                <w:szCs w:val="18"/>
                <w:lang w:eastAsia="fi-FI"/>
              </w:rPr>
              <w:t>"/&gt;</w:t>
            </w:r>
          </w:p>
          <w:p w14:paraId="4A1BE5DA"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2 Laboratoriotutkimuksen pyytäjän nimi </w:t>
            </w:r>
            <w:r w:rsidRPr="00DF32DC">
              <w:rPr>
                <w:rFonts w:ascii="Courier New" w:hAnsi="Courier New" w:cs="Courier New"/>
                <w:color w:val="0000FF"/>
                <w:sz w:val="18"/>
                <w:szCs w:val="18"/>
                <w:lang w:eastAsia="fi-FI"/>
              </w:rPr>
              <w:t>--&gt;</w:t>
            </w:r>
          </w:p>
          <w:p w14:paraId="4A1BE5DB"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assignedPerson</w:t>
            </w:r>
            <w:r w:rsidRPr="00DF32DC">
              <w:rPr>
                <w:rFonts w:ascii="Courier New" w:hAnsi="Courier New" w:cs="Courier New"/>
                <w:color w:val="0000FF"/>
                <w:sz w:val="18"/>
                <w:szCs w:val="18"/>
                <w:lang w:val="en-US" w:eastAsia="fi-FI"/>
              </w:rPr>
              <w:t>&gt;</w:t>
            </w:r>
          </w:p>
          <w:p w14:paraId="4A1BE5DC"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name</w:t>
            </w:r>
            <w:r w:rsidRPr="00DF32DC">
              <w:rPr>
                <w:rFonts w:ascii="Courier New" w:hAnsi="Courier New" w:cs="Courier New"/>
                <w:color w:val="0000FF"/>
                <w:sz w:val="18"/>
                <w:szCs w:val="18"/>
                <w:lang w:val="en-US" w:eastAsia="fi-FI"/>
              </w:rPr>
              <w:t>&gt;</w:t>
            </w:r>
          </w:p>
          <w:p w14:paraId="4A1BE5D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Petri</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p>
          <w:p w14:paraId="4A1BE5DE"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Puukko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p>
          <w:p w14:paraId="4A1BE5DF"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ylil.</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p>
          <w:p w14:paraId="4A1BE5E0" w14:textId="77777777" w:rsidR="00B314C6" w:rsidRPr="0095059B"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95059B">
              <w:rPr>
                <w:rFonts w:ascii="Courier New" w:hAnsi="Courier New" w:cs="Courier New"/>
                <w:color w:val="0000FF"/>
                <w:sz w:val="18"/>
                <w:szCs w:val="18"/>
                <w:lang w:eastAsia="fi-FI"/>
              </w:rPr>
              <w:t>&lt;/</w:t>
            </w:r>
            <w:r w:rsidRPr="0095059B">
              <w:rPr>
                <w:rFonts w:ascii="Courier New" w:hAnsi="Courier New" w:cs="Courier New"/>
                <w:color w:val="800000"/>
                <w:sz w:val="18"/>
                <w:szCs w:val="18"/>
                <w:lang w:eastAsia="fi-FI"/>
              </w:rPr>
              <w:t>name</w:t>
            </w:r>
            <w:r w:rsidRPr="0095059B">
              <w:rPr>
                <w:rFonts w:ascii="Courier New" w:hAnsi="Courier New" w:cs="Courier New"/>
                <w:color w:val="0000FF"/>
                <w:sz w:val="18"/>
                <w:szCs w:val="18"/>
                <w:lang w:eastAsia="fi-FI"/>
              </w:rPr>
              <w:t>&gt;</w:t>
            </w:r>
          </w:p>
          <w:p w14:paraId="4A1BE5E1"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95059B">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assignedPerson</w:t>
            </w:r>
            <w:r w:rsidRPr="00DF32DC">
              <w:rPr>
                <w:rFonts w:ascii="Courier New" w:hAnsi="Courier New" w:cs="Courier New"/>
                <w:color w:val="0000FF"/>
                <w:sz w:val="18"/>
                <w:szCs w:val="18"/>
                <w:lang w:eastAsia="fi-FI"/>
              </w:rPr>
              <w:t>&gt;</w:t>
            </w:r>
          </w:p>
          <w:p w14:paraId="4A1BE5E2"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representedOrganization</w:t>
            </w:r>
            <w:r w:rsidRPr="00DF32DC">
              <w:rPr>
                <w:rFonts w:ascii="Courier New" w:hAnsi="Courier New" w:cs="Courier New"/>
                <w:color w:val="0000FF"/>
                <w:sz w:val="18"/>
                <w:szCs w:val="18"/>
                <w:lang w:eastAsia="fi-FI"/>
              </w:rPr>
              <w:t>&gt;</w:t>
            </w:r>
          </w:p>
          <w:p w14:paraId="4A1BE5E3" w14:textId="77777777" w:rsidR="00B314C6" w:rsidRPr="00DF32DC" w:rsidRDefault="00B314C6" w:rsidP="0002026F">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3 Laboratoriotutkimuksen pyytäjän organisaatioyksikkö</w:t>
            </w:r>
            <w:r w:rsidR="0002026F">
              <w:rPr>
                <w:rFonts w:ascii="Courier New" w:hAnsi="Courier New" w:cs="Courier New"/>
                <w:color w:val="474747"/>
                <w:sz w:val="18"/>
                <w:szCs w:val="18"/>
                <w:lang w:eastAsia="fi-FI"/>
              </w:rPr>
              <w:t xml:space="preserve">, </w:t>
            </w:r>
            <w:r w:rsidR="0002026F" w:rsidRPr="0002026F">
              <w:rPr>
                <w:rFonts w:ascii="Courier New" w:hAnsi="Courier New" w:cs="Courier New"/>
                <w:color w:val="474747"/>
                <w:sz w:val="18"/>
                <w:szCs w:val="18"/>
                <w:lang w:eastAsia="fi-FI"/>
              </w:rPr>
              <w:t>laboratoriotutkimuksen pyytäjän palveluyksikön tiedot SOTE-organisaatiorekisterissä tai Terveydenhuollon itsenäiset ammatinharjoittajat -koodistossa oleva yksilöintitunnus ja sen mukainen nimi</w:t>
            </w:r>
            <w:r w:rsidRPr="00DF32DC">
              <w:rPr>
                <w:rFonts w:ascii="Courier New" w:hAnsi="Courier New" w:cs="Courier New"/>
                <w:color w:val="0000FF"/>
                <w:sz w:val="18"/>
                <w:szCs w:val="18"/>
                <w:lang w:eastAsia="fi-FI"/>
              </w:rPr>
              <w:t>--&gt;</w:t>
            </w:r>
          </w:p>
          <w:p w14:paraId="4A1BE5E4"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id</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extension</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102</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root</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1.2.246.10.1234567.10</w:t>
            </w:r>
            <w:r w:rsidRPr="00DF32DC">
              <w:rPr>
                <w:rFonts w:ascii="Courier New" w:hAnsi="Courier New" w:cs="Courier New"/>
                <w:color w:val="0000FF"/>
                <w:sz w:val="18"/>
                <w:szCs w:val="18"/>
                <w:lang w:eastAsia="fi-FI"/>
              </w:rPr>
              <w:t>"/&gt;</w:t>
            </w:r>
          </w:p>
          <w:p w14:paraId="4A1BE5E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name</w:t>
            </w:r>
            <w:r w:rsidRPr="00DF32DC">
              <w:rPr>
                <w:rFonts w:ascii="Courier New" w:hAnsi="Courier New" w:cs="Courier New"/>
                <w:color w:val="0000FF"/>
                <w:sz w:val="18"/>
                <w:szCs w:val="18"/>
                <w:lang w:eastAsia="fi-FI"/>
              </w:rPr>
              <w:t>&gt;</w:t>
            </w:r>
            <w:r w:rsidRPr="00DF32DC">
              <w:rPr>
                <w:rFonts w:ascii="Courier New" w:hAnsi="Courier New" w:cs="Courier New"/>
                <w:color w:val="000000"/>
                <w:sz w:val="18"/>
                <w:szCs w:val="18"/>
                <w:lang w:eastAsia="fi-FI"/>
              </w:rPr>
              <w:t>X-X sairaanhoitopiiri os 12</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name</w:t>
            </w:r>
            <w:r w:rsidRPr="00DF32DC">
              <w:rPr>
                <w:rFonts w:ascii="Courier New" w:hAnsi="Courier New" w:cs="Courier New"/>
                <w:color w:val="0000FF"/>
                <w:sz w:val="18"/>
                <w:szCs w:val="18"/>
                <w:lang w:eastAsia="fi-FI"/>
              </w:rPr>
              <w:t>&gt;</w:t>
            </w:r>
          </w:p>
          <w:p w14:paraId="4A1BE5E6"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representedOrganization</w:t>
            </w:r>
            <w:r w:rsidRPr="00DF32DC">
              <w:rPr>
                <w:rFonts w:ascii="Courier New" w:hAnsi="Courier New" w:cs="Courier New"/>
                <w:color w:val="0000FF"/>
                <w:sz w:val="18"/>
                <w:szCs w:val="18"/>
                <w:lang w:val="en-US" w:eastAsia="fi-FI"/>
              </w:rPr>
              <w:t>&gt;</w:t>
            </w:r>
          </w:p>
          <w:p w14:paraId="4A1BE5E7"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assignedAuthor</w:t>
            </w:r>
            <w:r w:rsidRPr="00DF32DC">
              <w:rPr>
                <w:rFonts w:ascii="Courier New" w:hAnsi="Courier New" w:cs="Courier New"/>
                <w:color w:val="0000FF"/>
                <w:sz w:val="18"/>
                <w:szCs w:val="18"/>
                <w:lang w:val="en-US" w:eastAsia="fi-FI"/>
              </w:rPr>
              <w:t>&gt;</w:t>
            </w:r>
          </w:p>
          <w:p w14:paraId="4A1BE5E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author</w:t>
            </w:r>
            <w:r w:rsidRPr="00DF32DC">
              <w:rPr>
                <w:rFonts w:ascii="Courier New" w:hAnsi="Courier New" w:cs="Courier New"/>
                <w:color w:val="0000FF"/>
                <w:sz w:val="18"/>
                <w:szCs w:val="18"/>
                <w:lang w:val="en-US" w:eastAsia="fi-FI"/>
              </w:rPr>
              <w:t>&gt;</w:t>
            </w:r>
          </w:p>
          <w:p w14:paraId="4A1BE5E9"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1 Laboratoriotutkimuspyynnön tunniste </w:t>
            </w:r>
            <w:r w:rsidRPr="00DF32DC">
              <w:rPr>
                <w:rFonts w:ascii="Courier New" w:hAnsi="Courier New" w:cs="Courier New"/>
                <w:color w:val="0000FF"/>
                <w:sz w:val="18"/>
                <w:szCs w:val="18"/>
                <w:lang w:val="en-US" w:eastAsia="fi-FI"/>
              </w:rPr>
              <w:t>--&gt;</w:t>
            </w:r>
          </w:p>
          <w:p w14:paraId="4A1BE5EA"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typeCode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14:paraId="4A1BE5EB"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002976FD">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14:paraId="4A1BE5EC"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21</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tunniste</w:t>
            </w:r>
            <w:r w:rsidRPr="00DF32DC">
              <w:rPr>
                <w:rFonts w:ascii="Courier New" w:hAnsi="Courier New" w:cs="Courier New"/>
                <w:color w:val="0000FF"/>
                <w:sz w:val="18"/>
                <w:szCs w:val="18"/>
                <w:lang w:val="en-US" w:eastAsia="fi-FI"/>
              </w:rPr>
              <w:t>"/&gt;</w:t>
            </w:r>
          </w:p>
          <w:p w14:paraId="4A1BE5ED" w14:textId="77777777" w:rsidR="00B314C6" w:rsidRPr="00DF32DC" w:rsidRDefault="00B314C6" w:rsidP="00985C99">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xsi:type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II</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w:t>
            </w:r>
            <w:r w:rsidRPr="00DF32DC">
              <w:rPr>
                <w:rFonts w:ascii="Courier New" w:hAnsi="Courier New" w:cs="Courier New"/>
                <w:color w:val="0000FF"/>
                <w:sz w:val="18"/>
                <w:szCs w:val="18"/>
                <w:lang w:val="en-US" w:eastAsia="fi-FI"/>
              </w:rPr>
              <w:t>"/&gt;</w:t>
            </w:r>
          </w:p>
          <w:p w14:paraId="4A1BE5EE"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5EF"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color w:val="0000FF"/>
                <w:sz w:val="18"/>
                <w:szCs w:val="18"/>
                <w:lang w:val="en-US" w:eastAsia="fi-FI"/>
              </w:rPr>
              <w:t>&gt;</w:t>
            </w:r>
          </w:p>
          <w:p w14:paraId="4A1BE5F0"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41 Laboratoriotutkimuspyynnön lisätieto </w:t>
            </w:r>
            <w:r w:rsidRPr="00DF32DC">
              <w:rPr>
                <w:rFonts w:ascii="Courier New" w:hAnsi="Courier New" w:cs="Courier New"/>
                <w:color w:val="0000FF"/>
                <w:sz w:val="18"/>
                <w:szCs w:val="18"/>
                <w:lang w:val="en-US" w:eastAsia="fi-FI"/>
              </w:rPr>
              <w:t>--&gt;</w:t>
            </w:r>
          </w:p>
          <w:p w14:paraId="4A1BE5F1"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typeCode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14:paraId="4A1BE5F2"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14:paraId="4A1BE5F3" w14:textId="77777777" w:rsidR="00B314C6" w:rsidRPr="00DF32DC" w:rsidRDefault="00B314C6" w:rsidP="00DF32DC">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lisätieto</w:t>
            </w:r>
            <w:r w:rsidRPr="00DF32DC">
              <w:rPr>
                <w:rFonts w:ascii="Courier New" w:hAnsi="Courier New" w:cs="Courier New"/>
                <w:color w:val="0000FF"/>
                <w:sz w:val="18"/>
                <w:szCs w:val="18"/>
                <w:lang w:val="en-US" w:eastAsia="fi-FI"/>
              </w:rPr>
              <w:t>"/&gt;</w:t>
            </w:r>
          </w:p>
          <w:p w14:paraId="4A1BE5F4"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F5" w14:textId="77777777" w:rsidR="00B314C6" w:rsidRPr="00DF32DC" w:rsidRDefault="00B314C6" w:rsidP="00985C99">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.22.2.2</w:t>
            </w:r>
            <w:r w:rsidRPr="00DF32DC">
              <w:rPr>
                <w:rFonts w:ascii="Courier New" w:hAnsi="Courier New" w:cs="Courier New"/>
                <w:color w:val="0000FF"/>
                <w:sz w:val="18"/>
                <w:szCs w:val="18"/>
                <w:lang w:val="en-US" w:eastAsia="fi-FI"/>
              </w:rPr>
              <w:t>"/&gt;</w:t>
            </w:r>
          </w:p>
          <w:p w14:paraId="4A1BE5F6" w14:textId="77777777" w:rsidR="00B314C6" w:rsidRPr="00E47433"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E47433">
              <w:rPr>
                <w:rFonts w:ascii="Courier New" w:hAnsi="Courier New" w:cs="Courier New"/>
                <w:color w:val="0000FF"/>
                <w:sz w:val="18"/>
                <w:szCs w:val="18"/>
                <w:lang w:eastAsia="fi-FI"/>
              </w:rPr>
              <w:t>&lt;/</w:t>
            </w:r>
            <w:r w:rsidRPr="00E47433">
              <w:rPr>
                <w:rFonts w:ascii="Courier New" w:hAnsi="Courier New" w:cs="Courier New"/>
                <w:color w:val="800000"/>
                <w:sz w:val="18"/>
                <w:szCs w:val="18"/>
                <w:lang w:eastAsia="fi-FI"/>
              </w:rPr>
              <w:t>text</w:t>
            </w:r>
            <w:r w:rsidRPr="00E47433">
              <w:rPr>
                <w:rFonts w:ascii="Courier New" w:hAnsi="Courier New" w:cs="Courier New"/>
                <w:color w:val="0000FF"/>
                <w:sz w:val="18"/>
                <w:szCs w:val="18"/>
                <w:lang w:eastAsia="fi-FI"/>
              </w:rPr>
              <w:t>&gt;</w:t>
            </w:r>
          </w:p>
          <w:p w14:paraId="4A1BE5F7" w14:textId="77777777" w:rsidR="00B314C6" w:rsidRPr="00E47433" w:rsidRDefault="00B314C6" w:rsidP="00DF32DC">
            <w:pPr>
              <w:autoSpaceDE w:val="0"/>
              <w:autoSpaceDN w:val="0"/>
              <w:adjustRightInd w:val="0"/>
              <w:rPr>
                <w:rFonts w:ascii="Courier New" w:hAnsi="Courier New" w:cs="Courier New"/>
                <w:color w:val="0000FF"/>
                <w:sz w:val="18"/>
                <w:szCs w:val="18"/>
                <w:lang w:eastAsia="fi-FI"/>
              </w:rPr>
            </w:pPr>
            <w:r w:rsidRPr="00E47433">
              <w:rPr>
                <w:rFonts w:ascii="Courier New" w:hAnsi="Courier New" w:cs="Courier New"/>
                <w:color w:val="000000"/>
                <w:sz w:val="18"/>
                <w:szCs w:val="18"/>
                <w:lang w:eastAsia="fi-FI"/>
              </w:rPr>
              <w:t xml:space="preserve">             </w:t>
            </w:r>
            <w:proofErr w:type="gramStart"/>
            <w:r w:rsidRPr="00E47433">
              <w:rPr>
                <w:rFonts w:ascii="Courier New" w:hAnsi="Courier New" w:cs="Courier New"/>
                <w:color w:val="0000FF"/>
                <w:sz w:val="18"/>
                <w:szCs w:val="18"/>
                <w:lang w:eastAsia="fi-FI"/>
              </w:rPr>
              <w:t>&lt;!--</w:t>
            </w:r>
            <w:proofErr w:type="gramEnd"/>
            <w:r w:rsidRPr="00E47433">
              <w:rPr>
                <w:rFonts w:ascii="Courier New" w:hAnsi="Courier New" w:cs="Courier New"/>
                <w:color w:val="474747"/>
                <w:sz w:val="18"/>
                <w:szCs w:val="18"/>
                <w:lang w:eastAsia="fi-FI"/>
              </w:rPr>
              <w:t xml:space="preserve"> Lisätietoteksti</w:t>
            </w:r>
            <w:r w:rsidRPr="00E47433">
              <w:rPr>
                <w:rFonts w:ascii="Courier New" w:hAnsi="Courier New" w:cs="Courier New"/>
                <w:color w:val="0000FF"/>
                <w:sz w:val="18"/>
                <w:szCs w:val="18"/>
                <w:lang w:eastAsia="fi-FI"/>
              </w:rPr>
              <w:t>--&gt;</w:t>
            </w:r>
          </w:p>
          <w:p w14:paraId="4A1BE5F8" w14:textId="77777777" w:rsidR="00B314C6" w:rsidRPr="00E47433" w:rsidRDefault="00B314C6" w:rsidP="00DF32DC">
            <w:pPr>
              <w:autoSpaceDE w:val="0"/>
              <w:autoSpaceDN w:val="0"/>
              <w:adjustRightInd w:val="0"/>
              <w:rPr>
                <w:rFonts w:ascii="Courier New" w:hAnsi="Courier New" w:cs="Courier New"/>
                <w:color w:val="0000FF"/>
                <w:sz w:val="18"/>
                <w:szCs w:val="18"/>
                <w:lang w:eastAsia="fi-FI"/>
              </w:rPr>
            </w:pPr>
            <w:r w:rsidRPr="00E47433">
              <w:rPr>
                <w:rFonts w:ascii="Courier New" w:hAnsi="Courier New" w:cs="Courier New"/>
                <w:color w:val="000000"/>
                <w:sz w:val="18"/>
                <w:szCs w:val="18"/>
                <w:lang w:eastAsia="fi-FI"/>
              </w:rPr>
              <w:t xml:space="preserve">             </w:t>
            </w:r>
            <w:r w:rsidRPr="00E47433">
              <w:rPr>
                <w:rFonts w:ascii="Courier New" w:hAnsi="Courier New" w:cs="Courier New"/>
                <w:color w:val="0000FF"/>
                <w:sz w:val="18"/>
                <w:szCs w:val="18"/>
                <w:lang w:eastAsia="fi-FI"/>
              </w:rPr>
              <w:t>&lt;</w:t>
            </w:r>
            <w:r w:rsidRPr="00E47433">
              <w:rPr>
                <w:rFonts w:ascii="Courier New" w:hAnsi="Courier New" w:cs="Courier New"/>
                <w:color w:val="800000"/>
                <w:sz w:val="18"/>
                <w:szCs w:val="18"/>
                <w:lang w:eastAsia="fi-FI"/>
              </w:rPr>
              <w:t>value</w:t>
            </w:r>
            <w:r w:rsidRPr="00E47433">
              <w:rPr>
                <w:rFonts w:ascii="Courier New" w:hAnsi="Courier New" w:cs="Courier New"/>
                <w:i/>
                <w:iCs/>
                <w:color w:val="008080"/>
                <w:sz w:val="18"/>
                <w:szCs w:val="18"/>
                <w:lang w:eastAsia="fi-FI"/>
              </w:rPr>
              <w:t xml:space="preserve"> </w:t>
            </w:r>
            <w:proofErr w:type="gramStart"/>
            <w:r w:rsidRPr="00E47433">
              <w:rPr>
                <w:rFonts w:ascii="Courier New" w:hAnsi="Courier New" w:cs="Courier New"/>
                <w:color w:val="FF0000"/>
                <w:sz w:val="18"/>
                <w:szCs w:val="18"/>
                <w:lang w:eastAsia="fi-FI"/>
              </w:rPr>
              <w:t>xsi:type</w:t>
            </w:r>
            <w:proofErr w:type="gramEnd"/>
            <w:r w:rsidRPr="00E47433">
              <w:rPr>
                <w:rFonts w:ascii="Courier New" w:hAnsi="Courier New" w:cs="Courier New"/>
                <w:color w:val="0000FF"/>
                <w:sz w:val="18"/>
                <w:szCs w:val="18"/>
                <w:lang w:eastAsia="fi-FI"/>
              </w:rPr>
              <w:t>="</w:t>
            </w:r>
            <w:r w:rsidRPr="00E47433">
              <w:rPr>
                <w:rFonts w:ascii="Courier New" w:hAnsi="Courier New" w:cs="Courier New"/>
                <w:color w:val="000000"/>
                <w:sz w:val="18"/>
                <w:szCs w:val="18"/>
                <w:lang w:eastAsia="fi-FI"/>
              </w:rPr>
              <w:t>ST</w:t>
            </w:r>
            <w:r w:rsidRPr="00E47433">
              <w:rPr>
                <w:rFonts w:ascii="Courier New" w:hAnsi="Courier New" w:cs="Courier New"/>
                <w:color w:val="0000FF"/>
                <w:sz w:val="18"/>
                <w:szCs w:val="18"/>
                <w:lang w:eastAsia="fi-FI"/>
              </w:rPr>
              <w:t>"&gt;</w:t>
            </w:r>
            <w:r w:rsidRPr="00E47433">
              <w:rPr>
                <w:rFonts w:ascii="Courier New" w:hAnsi="Courier New" w:cs="Courier New"/>
                <w:color w:val="000000"/>
                <w:sz w:val="18"/>
                <w:szCs w:val="18"/>
                <w:lang w:eastAsia="fi-FI"/>
              </w:rPr>
              <w:t>Lisätiedot</w:t>
            </w:r>
            <w:r w:rsidRPr="00E47433">
              <w:rPr>
                <w:rFonts w:ascii="Courier New" w:hAnsi="Courier New" w:cs="Courier New"/>
                <w:color w:val="0000FF"/>
                <w:sz w:val="18"/>
                <w:szCs w:val="18"/>
                <w:lang w:eastAsia="fi-FI"/>
              </w:rPr>
              <w:t>&lt;/</w:t>
            </w:r>
            <w:r w:rsidRPr="00E47433">
              <w:rPr>
                <w:rFonts w:ascii="Courier New" w:hAnsi="Courier New" w:cs="Courier New"/>
                <w:color w:val="800000"/>
                <w:sz w:val="18"/>
                <w:szCs w:val="18"/>
                <w:lang w:eastAsia="fi-FI"/>
              </w:rPr>
              <w:t>value</w:t>
            </w:r>
            <w:r w:rsidRPr="00E47433">
              <w:rPr>
                <w:rFonts w:ascii="Courier New" w:hAnsi="Courier New" w:cs="Courier New"/>
                <w:color w:val="0000FF"/>
                <w:sz w:val="18"/>
                <w:szCs w:val="18"/>
                <w:lang w:eastAsia="fi-FI"/>
              </w:rPr>
              <w:t>&gt;</w:t>
            </w:r>
          </w:p>
          <w:p w14:paraId="4A1BE5F9"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E47433">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5FA" w14:textId="77777777" w:rsidR="00B314C6"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color w:val="0000FF"/>
                <w:sz w:val="18"/>
                <w:szCs w:val="18"/>
                <w:lang w:val="en-US" w:eastAsia="fi-FI"/>
              </w:rPr>
              <w:t>&gt;</w:t>
            </w:r>
          </w:p>
          <w:p w14:paraId="4A1BE5FB"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474747"/>
                <w:sz w:val="18"/>
                <w:lang w:val="en-US" w:eastAsia="fi-FI"/>
              </w:rPr>
              <w:t xml:space="preserve"> Toistuva laboratoriotutkimuspyyntö </w:t>
            </w:r>
            <w:r w:rsidRPr="00985C99">
              <w:rPr>
                <w:rFonts w:ascii="Courier New" w:hAnsi="Courier New" w:cs="Courier New"/>
                <w:color w:val="0000FF"/>
                <w:sz w:val="18"/>
                <w:lang w:val="en-US" w:eastAsia="fi-FI"/>
              </w:rPr>
              <w:t>--&gt;</w:t>
            </w:r>
          </w:p>
          <w:p w14:paraId="4A1BE5FC"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entryRelationship</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typeCode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COMP</w:t>
            </w:r>
            <w:r w:rsidRPr="00985C99">
              <w:rPr>
                <w:rFonts w:ascii="Courier New" w:hAnsi="Courier New" w:cs="Courier New"/>
                <w:color w:val="0000FF"/>
                <w:sz w:val="18"/>
                <w:lang w:val="en-US" w:eastAsia="fi-FI"/>
              </w:rPr>
              <w:t>"&gt;</w:t>
            </w:r>
          </w:p>
          <w:p w14:paraId="4A1BE5FD"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observation</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classCode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OBS</w:t>
            </w:r>
            <w:r w:rsidRPr="00985C99">
              <w:rPr>
                <w:rFonts w:ascii="Courier New" w:hAnsi="Courier New" w:cs="Courier New"/>
                <w:color w:val="0000FF"/>
                <w:sz w:val="18"/>
                <w:lang w:val="en-US" w:eastAsia="fi-FI"/>
              </w:rPr>
              <w:t>"</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moodCode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EVN</w:t>
            </w:r>
            <w:r w:rsidRPr="00985C99">
              <w:rPr>
                <w:rFonts w:ascii="Courier New" w:hAnsi="Courier New" w:cs="Courier New"/>
                <w:color w:val="0000FF"/>
                <w:sz w:val="18"/>
                <w:lang w:val="en-US" w:eastAsia="fi-FI"/>
              </w:rPr>
              <w:t>"&gt;</w:t>
            </w:r>
          </w:p>
          <w:p w14:paraId="4A1BE5FE" w14:textId="77777777" w:rsidR="00985C99" w:rsidRPr="00985C99" w:rsidRDefault="00985C99" w:rsidP="00985C99">
            <w:pPr>
              <w:autoSpaceDE w:val="0"/>
              <w:autoSpaceDN w:val="0"/>
              <w:adjustRightInd w:val="0"/>
              <w:ind w:left="1440" w:hanging="144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eastAsia="fi-FI"/>
              </w:rPr>
              <w:t>&lt;</w:t>
            </w:r>
            <w:r w:rsidRPr="00985C99">
              <w:rPr>
                <w:rFonts w:ascii="Courier New" w:hAnsi="Courier New" w:cs="Courier New"/>
                <w:color w:val="800000"/>
                <w:sz w:val="18"/>
                <w:lang w:eastAsia="fi-FI"/>
              </w:rPr>
              <w:t>code</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code</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32</w:t>
            </w:r>
            <w:r w:rsidRPr="00985C99">
              <w:rPr>
                <w:rFonts w:ascii="Courier New" w:hAnsi="Courier New" w:cs="Courier New"/>
                <w:color w:val="0000FF"/>
                <w:sz w:val="18"/>
                <w:lang w:eastAsia="fi-FI"/>
              </w:rPr>
              <w:t>"</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codeSystem</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1.2.246.537.6.12.2002.103</w:t>
            </w:r>
            <w:r w:rsidRPr="00985C99">
              <w:rPr>
                <w:rFonts w:ascii="Courier New" w:hAnsi="Courier New" w:cs="Courier New"/>
                <w:color w:val="0000FF"/>
                <w:sz w:val="18"/>
                <w:lang w:eastAsia="fi-FI"/>
              </w:rPr>
              <w:t>"</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displayName</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Toistuvan laboratoriotutkimuspyynnön alku- ja loppupäivämäärä</w:t>
            </w:r>
            <w:r w:rsidRPr="00985C99">
              <w:rPr>
                <w:rFonts w:ascii="Courier New" w:hAnsi="Courier New" w:cs="Courier New"/>
                <w:color w:val="0000FF"/>
                <w:sz w:val="18"/>
                <w:lang w:eastAsia="fi-FI"/>
              </w:rPr>
              <w:t>"/&gt;</w:t>
            </w:r>
          </w:p>
          <w:p w14:paraId="4A1BE5FF"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text</w:t>
            </w:r>
            <w:r w:rsidRPr="00985C99">
              <w:rPr>
                <w:rFonts w:ascii="Courier New" w:hAnsi="Courier New" w:cs="Courier New"/>
                <w:color w:val="0000FF"/>
                <w:sz w:val="18"/>
                <w:lang w:val="en-US" w:eastAsia="fi-FI"/>
              </w:rPr>
              <w:t>&gt;</w:t>
            </w:r>
          </w:p>
          <w:p w14:paraId="4A1BE600"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reference</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value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#OID1.2.246.10.1234567.14.2016.123.22.2.3</w:t>
            </w:r>
            <w:r w:rsidRPr="00985C99">
              <w:rPr>
                <w:rFonts w:ascii="Courier New" w:hAnsi="Courier New" w:cs="Courier New"/>
                <w:color w:val="0000FF"/>
                <w:sz w:val="18"/>
                <w:lang w:val="en-US" w:eastAsia="fi-FI"/>
              </w:rPr>
              <w:t>"/&gt;</w:t>
            </w:r>
          </w:p>
          <w:p w14:paraId="4A1BE601"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text</w:t>
            </w:r>
            <w:r w:rsidRPr="00985C99">
              <w:rPr>
                <w:rFonts w:ascii="Courier New" w:hAnsi="Courier New" w:cs="Courier New"/>
                <w:color w:val="0000FF"/>
                <w:sz w:val="18"/>
                <w:lang w:val="en-US" w:eastAsia="fi-FI"/>
              </w:rPr>
              <w:t>&gt;</w:t>
            </w:r>
          </w:p>
          <w:p w14:paraId="4A1BE602" w14:textId="77777777" w:rsidR="00985C99" w:rsidRPr="00985C99"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proofErr w:type="gramStart"/>
            <w:r w:rsidRPr="00985C99">
              <w:rPr>
                <w:rFonts w:ascii="Courier New" w:hAnsi="Courier New" w:cs="Courier New"/>
                <w:color w:val="0000FF"/>
                <w:sz w:val="18"/>
                <w:lang w:eastAsia="fi-FI"/>
              </w:rPr>
              <w:t>&lt;!--</w:t>
            </w:r>
            <w:proofErr w:type="gramEnd"/>
            <w:r w:rsidRPr="00985C99">
              <w:rPr>
                <w:rFonts w:ascii="Courier New" w:hAnsi="Courier New" w:cs="Courier New"/>
                <w:color w:val="474747"/>
                <w:sz w:val="18"/>
                <w:lang w:eastAsia="fi-FI"/>
              </w:rPr>
              <w:t xml:space="preserve"> 45 Toistuvan laboratoriotutkimuspyynnön alku- ja loppupäivämäärä </w:t>
            </w:r>
            <w:r w:rsidRPr="00985C99">
              <w:rPr>
                <w:rFonts w:ascii="Courier New" w:hAnsi="Courier New" w:cs="Courier New"/>
                <w:color w:val="0000FF"/>
                <w:sz w:val="18"/>
                <w:lang w:eastAsia="fi-FI"/>
              </w:rPr>
              <w:t>--&gt;</w:t>
            </w:r>
          </w:p>
          <w:p w14:paraId="4A1BE603"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effectiveTime</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xsi:type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IVL_TS</w:t>
            </w:r>
            <w:r w:rsidRPr="00985C99">
              <w:rPr>
                <w:rFonts w:ascii="Courier New" w:hAnsi="Courier New" w:cs="Courier New"/>
                <w:color w:val="0000FF"/>
                <w:sz w:val="18"/>
                <w:lang w:val="en-US" w:eastAsia="fi-FI"/>
              </w:rPr>
              <w:t>"&gt;</w:t>
            </w:r>
          </w:p>
          <w:p w14:paraId="4A1BE604"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474747"/>
                <w:sz w:val="18"/>
                <w:lang w:val="en-US" w:eastAsia="fi-FI"/>
              </w:rPr>
              <w:t xml:space="preserve"> Alkupäivämäärä </w:t>
            </w:r>
            <w:r w:rsidRPr="00985C99">
              <w:rPr>
                <w:rFonts w:ascii="Courier New" w:hAnsi="Courier New" w:cs="Courier New"/>
                <w:color w:val="0000FF"/>
                <w:sz w:val="18"/>
                <w:lang w:val="en-US" w:eastAsia="fi-FI"/>
              </w:rPr>
              <w:t>--&gt;</w:t>
            </w:r>
          </w:p>
          <w:p w14:paraId="4A1BE605"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low</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inclusive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true</w:t>
            </w:r>
            <w:r w:rsidRPr="00985C99">
              <w:rPr>
                <w:rFonts w:ascii="Courier New" w:hAnsi="Courier New" w:cs="Courier New"/>
                <w:color w:val="0000FF"/>
                <w:sz w:val="18"/>
                <w:lang w:val="en-US" w:eastAsia="fi-FI"/>
              </w:rPr>
              <w:t>"</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value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20160122</w:t>
            </w:r>
            <w:r w:rsidRPr="00985C99">
              <w:rPr>
                <w:rFonts w:ascii="Courier New" w:hAnsi="Courier New" w:cs="Courier New"/>
                <w:color w:val="0000FF"/>
                <w:sz w:val="18"/>
                <w:lang w:val="en-US" w:eastAsia="fi-FI"/>
              </w:rPr>
              <w:t>"/&gt;</w:t>
            </w:r>
          </w:p>
          <w:p w14:paraId="4A1BE606"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474747"/>
                <w:sz w:val="18"/>
                <w:lang w:val="en-US" w:eastAsia="fi-FI"/>
              </w:rPr>
              <w:t xml:space="preserve"> Loppupäivämäärä </w:t>
            </w:r>
            <w:r w:rsidRPr="00985C99">
              <w:rPr>
                <w:rFonts w:ascii="Courier New" w:hAnsi="Courier New" w:cs="Courier New"/>
                <w:color w:val="0000FF"/>
                <w:sz w:val="18"/>
                <w:lang w:val="en-US" w:eastAsia="fi-FI"/>
              </w:rPr>
              <w:t>--&gt;</w:t>
            </w:r>
          </w:p>
          <w:p w14:paraId="4A1BE607"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high</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inclusive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true</w:t>
            </w:r>
            <w:r w:rsidRPr="00985C99">
              <w:rPr>
                <w:rFonts w:ascii="Courier New" w:hAnsi="Courier New" w:cs="Courier New"/>
                <w:color w:val="0000FF"/>
                <w:sz w:val="18"/>
                <w:lang w:val="en-US" w:eastAsia="fi-FI"/>
              </w:rPr>
              <w:t>"</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value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20161231</w:t>
            </w:r>
            <w:r w:rsidRPr="00985C99">
              <w:rPr>
                <w:rFonts w:ascii="Courier New" w:hAnsi="Courier New" w:cs="Courier New"/>
                <w:color w:val="0000FF"/>
                <w:sz w:val="18"/>
                <w:lang w:val="en-US" w:eastAsia="fi-FI"/>
              </w:rPr>
              <w:t>"/&gt;</w:t>
            </w:r>
          </w:p>
          <w:p w14:paraId="4A1BE608" w14:textId="77777777" w:rsidR="00985C99" w:rsidRPr="00B11285"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r w:rsidRPr="00B11285">
              <w:rPr>
                <w:rFonts w:ascii="Courier New" w:hAnsi="Courier New" w:cs="Courier New"/>
                <w:color w:val="0000FF"/>
                <w:sz w:val="18"/>
                <w:lang w:eastAsia="fi-FI"/>
              </w:rPr>
              <w:t>&lt;/</w:t>
            </w:r>
            <w:r w:rsidRPr="00B11285">
              <w:rPr>
                <w:rFonts w:ascii="Courier New" w:hAnsi="Courier New" w:cs="Courier New"/>
                <w:color w:val="800000"/>
                <w:sz w:val="18"/>
                <w:lang w:eastAsia="fi-FI"/>
              </w:rPr>
              <w:t>effectiveTime</w:t>
            </w:r>
            <w:r w:rsidRPr="00B11285">
              <w:rPr>
                <w:rFonts w:ascii="Courier New" w:hAnsi="Courier New" w:cs="Courier New"/>
                <w:color w:val="0000FF"/>
                <w:sz w:val="18"/>
                <w:lang w:eastAsia="fi-FI"/>
              </w:rPr>
              <w:t>&gt;</w:t>
            </w:r>
          </w:p>
          <w:p w14:paraId="4A1BE609" w14:textId="77777777" w:rsidR="00985C99" w:rsidRPr="00985C99" w:rsidRDefault="00985C99" w:rsidP="00985C99">
            <w:pPr>
              <w:autoSpaceDE w:val="0"/>
              <w:autoSpaceDN w:val="0"/>
              <w:adjustRightInd w:val="0"/>
              <w:rPr>
                <w:rFonts w:ascii="Courier New" w:hAnsi="Courier New" w:cs="Courier New"/>
                <w:color w:val="0000FF"/>
                <w:sz w:val="18"/>
                <w:lang w:eastAsia="fi-FI"/>
              </w:rPr>
            </w:pPr>
            <w:r w:rsidRPr="00B11285">
              <w:rPr>
                <w:rFonts w:ascii="Courier New" w:hAnsi="Courier New" w:cs="Courier New"/>
                <w:color w:val="000000"/>
                <w:sz w:val="18"/>
                <w:lang w:eastAsia="fi-FI"/>
              </w:rPr>
              <w:t xml:space="preserve">             </w:t>
            </w:r>
            <w:proofErr w:type="gramStart"/>
            <w:r w:rsidRPr="00985C99">
              <w:rPr>
                <w:rFonts w:ascii="Courier New" w:hAnsi="Courier New" w:cs="Courier New"/>
                <w:color w:val="0000FF"/>
                <w:sz w:val="18"/>
                <w:lang w:eastAsia="fi-FI"/>
              </w:rPr>
              <w:t>&lt;!--</w:t>
            </w:r>
            <w:proofErr w:type="gramEnd"/>
            <w:r w:rsidRPr="00985C99">
              <w:rPr>
                <w:rFonts w:ascii="Courier New" w:hAnsi="Courier New" w:cs="Courier New"/>
                <w:color w:val="474747"/>
                <w:sz w:val="18"/>
                <w:lang w:eastAsia="fi-FI"/>
              </w:rPr>
              <w:t xml:space="preserve"> 46 Laboratoriotutkimuksen tutkimuskertojen enimmäismäärä </w:t>
            </w:r>
            <w:r w:rsidRPr="00985C99">
              <w:rPr>
                <w:rFonts w:ascii="Courier New" w:hAnsi="Courier New" w:cs="Courier New"/>
                <w:color w:val="0000FF"/>
                <w:sz w:val="18"/>
                <w:lang w:eastAsia="fi-FI"/>
              </w:rPr>
              <w:t>--&gt;</w:t>
            </w:r>
          </w:p>
          <w:p w14:paraId="4A1BE60A" w14:textId="77777777" w:rsidR="00985C99" w:rsidRPr="00B11285"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eastAsia="fi-FI"/>
              </w:rPr>
              <w:t xml:space="preserve">             </w:t>
            </w:r>
            <w:r w:rsidRPr="00B11285">
              <w:rPr>
                <w:rFonts w:ascii="Courier New" w:hAnsi="Courier New" w:cs="Courier New"/>
                <w:color w:val="0000FF"/>
                <w:sz w:val="18"/>
                <w:lang w:eastAsia="fi-FI"/>
              </w:rPr>
              <w:t>&lt;</w:t>
            </w:r>
            <w:r w:rsidRPr="00B11285">
              <w:rPr>
                <w:rFonts w:ascii="Courier New" w:hAnsi="Courier New" w:cs="Courier New"/>
                <w:color w:val="800000"/>
                <w:sz w:val="18"/>
                <w:lang w:eastAsia="fi-FI"/>
              </w:rPr>
              <w:t>repeatNumber</w:t>
            </w:r>
            <w:r w:rsidRPr="00B11285">
              <w:rPr>
                <w:rFonts w:ascii="Courier New" w:hAnsi="Courier New" w:cs="Courier New"/>
                <w:i/>
                <w:iCs/>
                <w:color w:val="008080"/>
                <w:sz w:val="18"/>
                <w:lang w:eastAsia="fi-FI"/>
              </w:rPr>
              <w:t xml:space="preserve"> </w:t>
            </w:r>
            <w:r w:rsidRPr="00B11285">
              <w:rPr>
                <w:rFonts w:ascii="Courier New" w:hAnsi="Courier New" w:cs="Courier New"/>
                <w:color w:val="FF0000"/>
                <w:sz w:val="18"/>
                <w:lang w:eastAsia="fi-FI"/>
              </w:rPr>
              <w:t>value</w:t>
            </w:r>
            <w:r w:rsidRPr="00B11285">
              <w:rPr>
                <w:rFonts w:ascii="Courier New" w:hAnsi="Courier New" w:cs="Courier New"/>
                <w:color w:val="0000FF"/>
                <w:sz w:val="18"/>
                <w:lang w:eastAsia="fi-FI"/>
              </w:rPr>
              <w:t>="</w:t>
            </w:r>
            <w:r w:rsidRPr="00B11285">
              <w:rPr>
                <w:rFonts w:ascii="Courier New" w:hAnsi="Courier New" w:cs="Courier New"/>
                <w:color w:val="000000"/>
                <w:sz w:val="18"/>
                <w:lang w:eastAsia="fi-FI"/>
              </w:rPr>
              <w:t>10</w:t>
            </w:r>
            <w:r w:rsidRPr="00B11285">
              <w:rPr>
                <w:rFonts w:ascii="Courier New" w:hAnsi="Courier New" w:cs="Courier New"/>
                <w:color w:val="0000FF"/>
                <w:sz w:val="18"/>
                <w:lang w:eastAsia="fi-FI"/>
              </w:rPr>
              <w:t>"/&gt;</w:t>
            </w:r>
          </w:p>
          <w:p w14:paraId="4A1BE60B"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B11285">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observation</w:t>
            </w:r>
            <w:r w:rsidRPr="00985C99">
              <w:rPr>
                <w:rFonts w:ascii="Courier New" w:hAnsi="Courier New" w:cs="Courier New"/>
                <w:color w:val="0000FF"/>
                <w:sz w:val="18"/>
                <w:lang w:val="en-US" w:eastAsia="fi-FI"/>
              </w:rPr>
              <w:t>&gt;</w:t>
            </w:r>
          </w:p>
          <w:p w14:paraId="4A1BE60D" w14:textId="5832594B" w:rsidR="00B314C6" w:rsidRPr="00DF32DC" w:rsidRDefault="00985C99" w:rsidP="00DF32DC">
            <w:pPr>
              <w:autoSpaceDE w:val="0"/>
              <w:autoSpaceDN w:val="0"/>
              <w:adjustRightInd w:val="0"/>
              <w:rPr>
                <w:rFonts w:ascii="Courier New" w:hAnsi="Courier New" w:cs="Courier New"/>
                <w:color w:val="0000FF"/>
                <w:sz w:val="18"/>
                <w:szCs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entryRelationship</w:t>
            </w:r>
            <w:r w:rsidRPr="00985C99">
              <w:rPr>
                <w:rFonts w:ascii="Courier New" w:hAnsi="Courier New" w:cs="Courier New"/>
                <w:color w:val="0000FF"/>
                <w:sz w:val="18"/>
                <w:lang w:val="en-US" w:eastAsia="fi-FI"/>
              </w:rPr>
              <w:t>&gt;</w:t>
            </w:r>
            <w:r w:rsidR="00B314C6" w:rsidRPr="00DF32DC">
              <w:rPr>
                <w:rFonts w:ascii="Courier New" w:hAnsi="Courier New" w:cs="Courier New"/>
                <w:color w:val="000000"/>
                <w:sz w:val="18"/>
                <w:szCs w:val="18"/>
                <w:lang w:val="en-US" w:eastAsia="fi-FI"/>
              </w:rPr>
              <w:t xml:space="preserve">    </w:t>
            </w:r>
            <w:r w:rsidR="00B314C6" w:rsidRPr="00DF32DC">
              <w:rPr>
                <w:rFonts w:ascii="Courier New" w:hAnsi="Courier New" w:cs="Courier New"/>
                <w:color w:val="0000FF"/>
                <w:sz w:val="18"/>
                <w:szCs w:val="18"/>
                <w:lang w:val="en-US" w:eastAsia="fi-FI"/>
              </w:rPr>
              <w:t>&lt;/</w:t>
            </w:r>
            <w:r w:rsidR="00B314C6" w:rsidRPr="00DF32DC">
              <w:rPr>
                <w:rFonts w:ascii="Courier New" w:hAnsi="Courier New" w:cs="Courier New"/>
                <w:color w:val="800000"/>
                <w:sz w:val="18"/>
                <w:szCs w:val="18"/>
                <w:lang w:val="en-US" w:eastAsia="fi-FI"/>
              </w:rPr>
              <w:t>observation</w:t>
            </w:r>
            <w:r w:rsidR="00B314C6" w:rsidRPr="00DF32DC">
              <w:rPr>
                <w:rFonts w:ascii="Courier New" w:hAnsi="Courier New" w:cs="Courier New"/>
                <w:color w:val="0000FF"/>
                <w:sz w:val="18"/>
                <w:szCs w:val="18"/>
                <w:lang w:val="en-US" w:eastAsia="fi-FI"/>
              </w:rPr>
              <w:t>&gt;</w:t>
            </w:r>
          </w:p>
          <w:p w14:paraId="4A1BE60E" w14:textId="77777777" w:rsidR="00FA1312" w:rsidRPr="00DF32DC" w:rsidRDefault="00B314C6" w:rsidP="00E776A0">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tc>
      </w:tr>
    </w:tbl>
    <w:p w14:paraId="4A1BE610" w14:textId="77777777" w:rsidR="00FA1312" w:rsidRDefault="00FA1312" w:rsidP="00FA1312">
      <w:pPr>
        <w:rPr>
          <w:highlight w:val="white"/>
          <w:lang w:eastAsia="fi-FI"/>
        </w:rPr>
      </w:pPr>
    </w:p>
    <w:p w14:paraId="4A1BE611" w14:textId="77777777" w:rsidR="00FA1312" w:rsidRPr="00B314C6" w:rsidRDefault="00FA1312" w:rsidP="00B314C6">
      <w:pPr>
        <w:pStyle w:val="Otsikko2"/>
        <w:rPr>
          <w:highlight w:val="white"/>
        </w:rPr>
      </w:pPr>
      <w:bookmarkStart w:id="38" w:name="_Toc403323874"/>
      <w:bookmarkStart w:id="39" w:name="_Toc496544114"/>
      <w:r w:rsidRPr="00B314C6">
        <w:rPr>
          <w:highlight w:val="white"/>
        </w:rPr>
        <w:lastRenderedPageBreak/>
        <w:t>Pyydetyn tutkimuksen tiedot</w:t>
      </w:r>
      <w:bookmarkEnd w:id="38"/>
      <w:bookmarkEnd w:id="39"/>
    </w:p>
    <w:p w14:paraId="4A1BE612" w14:textId="77777777" w:rsidR="00FA1312" w:rsidRDefault="00FA1312" w:rsidP="00FA1312">
      <w:pPr>
        <w:rPr>
          <w:highlight w:val="white"/>
          <w:lang w:eastAsia="fi-FI"/>
        </w:rPr>
      </w:pPr>
      <w:r>
        <w:rPr>
          <w:highlight w:val="white"/>
          <w:lang w:eastAsia="fi-FI"/>
        </w:rPr>
        <w:t xml:space="preserve">Pyydetyn tutkimuksen tiedon annetaan samalla tasolla olevalla omalla </w:t>
      </w:r>
      <w:proofErr w:type="gramStart"/>
      <w:r>
        <w:rPr>
          <w:highlight w:val="white"/>
          <w:lang w:eastAsia="fi-FI"/>
        </w:rPr>
        <w:t>component.observation</w:t>
      </w:r>
      <w:proofErr w:type="gramEnd"/>
      <w:r>
        <w:rPr>
          <w:highlight w:val="white"/>
          <w:lang w:eastAsia="fi-FI"/>
        </w:rPr>
        <w:t>- rakenteella, millä annettiin pyynnön yleistiedot. Tätä rakennetta kokonaisuudessaan toistetaan, mikäli pyydetään samalla kertaa useampia tutkimuksia potilaalle.</w:t>
      </w:r>
    </w:p>
    <w:p w14:paraId="4A1BE613" w14:textId="77777777" w:rsidR="00FA1312" w:rsidRDefault="00FA1312" w:rsidP="00FA1312">
      <w:pPr>
        <w:rPr>
          <w:highlight w:val="white"/>
          <w:lang w:eastAsia="fi-FI"/>
        </w:rPr>
      </w:pPr>
    </w:p>
    <w:p w14:paraId="4A1BE614" w14:textId="77777777" w:rsidR="00FA1312" w:rsidRDefault="00FA1312" w:rsidP="00FA1312">
      <w:pPr>
        <w:rPr>
          <w:highlight w:val="white"/>
          <w:lang w:eastAsia="fi-FI"/>
        </w:rPr>
      </w:pPr>
      <w:r>
        <w:rPr>
          <w:highlight w:val="white"/>
          <w:lang w:eastAsia="fi-FI"/>
        </w:rPr>
        <w:t>Observation moodCode on RQO pyynnölle</w:t>
      </w:r>
      <w:r w:rsidR="00376410">
        <w:rPr>
          <w:highlight w:val="white"/>
          <w:lang w:eastAsia="fi-FI"/>
        </w:rPr>
        <w:t xml:space="preserve"> ja </w:t>
      </w:r>
      <w:proofErr w:type="gramStart"/>
      <w:r w:rsidR="008F054D">
        <w:rPr>
          <w:highlight w:val="white"/>
          <w:lang w:eastAsia="fi-FI"/>
        </w:rPr>
        <w:t>observation.templateId</w:t>
      </w:r>
      <w:proofErr w:type="gramEnd"/>
      <w:r w:rsidR="008F054D">
        <w:rPr>
          <w:highlight w:val="white"/>
          <w:lang w:eastAsia="fi-FI"/>
        </w:rPr>
        <w:t xml:space="preserve">:ssä annetaan pyydetty laboratoriotutkimus-rakenteen templateId </w:t>
      </w:r>
      <w:r w:rsidR="008F054D" w:rsidRPr="008F054D">
        <w:rPr>
          <w:lang w:eastAsia="fi-FI"/>
        </w:rPr>
        <w:t>1.2.246.537.6.12.2002.103.31</w:t>
      </w:r>
      <w:r>
        <w:rPr>
          <w:highlight w:val="white"/>
          <w:lang w:eastAsia="fi-FI"/>
        </w:rPr>
        <w:t>.</w:t>
      </w:r>
    </w:p>
    <w:p w14:paraId="4A1BE615" w14:textId="77777777" w:rsidR="00FA1312" w:rsidRDefault="00FA1312" w:rsidP="00FA1312">
      <w:pPr>
        <w:rPr>
          <w:highlight w:val="white"/>
          <w:lang w:eastAsia="fi-FI"/>
        </w:rPr>
      </w:pPr>
    </w:p>
    <w:p w14:paraId="4A1BE616" w14:textId="77777777" w:rsidR="00FA1312" w:rsidRDefault="00FA1312" w:rsidP="00FA1312">
      <w:pPr>
        <w:rPr>
          <w:highlight w:val="white"/>
          <w:lang w:eastAsia="fi-FI"/>
        </w:rPr>
      </w:pPr>
      <w:r w:rsidRPr="000A4B8C">
        <w:rPr>
          <w:b/>
          <w:highlight w:val="white"/>
          <w:lang w:eastAsia="fi-FI"/>
        </w:rPr>
        <w:t xml:space="preserve">Pyydetyn </w:t>
      </w:r>
      <w:r w:rsidR="000A4B8C" w:rsidRPr="000A4B8C">
        <w:rPr>
          <w:b/>
          <w:highlight w:val="white"/>
          <w:lang w:eastAsia="fi-FI"/>
        </w:rPr>
        <w:t>laboratorio</w:t>
      </w:r>
      <w:r w:rsidRPr="000A4B8C">
        <w:rPr>
          <w:b/>
          <w:highlight w:val="white"/>
          <w:lang w:eastAsia="fi-FI"/>
        </w:rPr>
        <w:t>tutkimuksen</w:t>
      </w:r>
      <w:r w:rsidR="000A4B8C">
        <w:rPr>
          <w:b/>
          <w:highlight w:val="white"/>
          <w:lang w:eastAsia="fi-FI"/>
        </w:rPr>
        <w:t xml:space="preserve"> nimi, </w:t>
      </w:r>
      <w:r w:rsidRPr="000A4B8C">
        <w:rPr>
          <w:b/>
          <w:highlight w:val="white"/>
          <w:lang w:eastAsia="fi-FI"/>
        </w:rPr>
        <w:t>koodi</w:t>
      </w:r>
      <w:r w:rsidR="000A4B8C">
        <w:rPr>
          <w:b/>
          <w:highlight w:val="white"/>
          <w:lang w:eastAsia="fi-FI"/>
        </w:rPr>
        <w:t xml:space="preserve"> ja koodisto</w:t>
      </w:r>
      <w:r>
        <w:rPr>
          <w:highlight w:val="white"/>
          <w:lang w:eastAsia="fi-FI"/>
        </w:rPr>
        <w:t xml:space="preserve"> annetaan </w:t>
      </w:r>
      <w:r w:rsidR="000A4B8C">
        <w:rPr>
          <w:highlight w:val="white"/>
          <w:lang w:eastAsia="fi-FI"/>
        </w:rPr>
        <w:t>Laboratoriotutkimusnimikkeistön tai paikallisen koodiston</w:t>
      </w:r>
      <w:r>
        <w:rPr>
          <w:highlight w:val="white"/>
          <w:lang w:eastAsia="fi-FI"/>
        </w:rPr>
        <w:t xml:space="preserve"> mukaisesti code-elementissä. </w:t>
      </w:r>
    </w:p>
    <w:p w14:paraId="4A1BE617" w14:textId="77777777" w:rsidR="000A4B8C" w:rsidRDefault="000A4B8C" w:rsidP="00FA1312">
      <w:pPr>
        <w:rPr>
          <w:highlight w:val="white"/>
          <w:lang w:eastAsia="fi-FI"/>
        </w:rPr>
      </w:pPr>
    </w:p>
    <w:p w14:paraId="4A1BE618" w14:textId="15C94D10" w:rsidR="000F091D" w:rsidRDefault="000F091D" w:rsidP="00FA1312">
      <w:pPr>
        <w:rPr>
          <w:highlight w:val="white"/>
          <w:lang w:eastAsia="fi-FI"/>
        </w:rPr>
      </w:pPr>
      <w:r w:rsidRPr="000F091D">
        <w:rPr>
          <w:b/>
          <w:lang w:eastAsia="fi-FI"/>
        </w:rPr>
        <w:t>Pyydetyn laboratoriotutkimuksen näytelaatu</w:t>
      </w:r>
      <w:r>
        <w:rPr>
          <w:lang w:eastAsia="fi-FI"/>
        </w:rPr>
        <w:t xml:space="preserve"> annetaan </w:t>
      </w:r>
      <w:proofErr w:type="gramStart"/>
      <w:r>
        <w:rPr>
          <w:lang w:eastAsia="fi-FI"/>
        </w:rPr>
        <w:t>observation.specimen</w:t>
      </w:r>
      <w:proofErr w:type="gramEnd"/>
      <w:r>
        <w:rPr>
          <w:lang w:eastAsia="fi-FI"/>
        </w:rPr>
        <w:t>.specimenRole.specimenPlayingEntity.code –rake</w:t>
      </w:r>
      <w:r w:rsidR="008A3940">
        <w:rPr>
          <w:lang w:eastAsia="fi-FI"/>
        </w:rPr>
        <w:t>nte</w:t>
      </w:r>
      <w:r>
        <w:rPr>
          <w:lang w:eastAsia="fi-FI"/>
        </w:rPr>
        <w:t>essa CE-tietotyypillä Kuntaliitto – Laboratoriotutkimuksen systeemilyhenne- luokituksella. Huom. tämä on pyyntökohtainen tieto, mutta siirtomuodossa tätä toistetaan kunkin pyydetyn tutkimuksen rakenteessa</w:t>
      </w:r>
      <w:r w:rsidR="008A3940">
        <w:rPr>
          <w:lang w:eastAsia="fi-FI"/>
        </w:rPr>
        <w:t>, koska vastaava rakenne on tehdyllä tutkimuksella.</w:t>
      </w:r>
    </w:p>
    <w:p w14:paraId="4A1BE619" w14:textId="77777777" w:rsidR="000F091D" w:rsidRDefault="000F091D" w:rsidP="00FA1312">
      <w:pPr>
        <w:rPr>
          <w:highlight w:val="white"/>
          <w:lang w:eastAsia="fi-FI"/>
        </w:rPr>
      </w:pPr>
    </w:p>
    <w:p w14:paraId="4A1BE61A" w14:textId="77777777" w:rsidR="000A4B8C" w:rsidRDefault="000A4B8C" w:rsidP="00FA1312">
      <w:pPr>
        <w:rPr>
          <w:highlight w:val="white"/>
          <w:lang w:eastAsia="fi-FI"/>
        </w:rPr>
      </w:pPr>
      <w:r w:rsidRPr="000A4B8C">
        <w:rPr>
          <w:b/>
          <w:lang w:eastAsia="fi-FI"/>
        </w:rPr>
        <w:t>Pyydetyn laboratoriotutkimuksen lisätieto</w:t>
      </w:r>
      <w:r>
        <w:rPr>
          <w:lang w:eastAsia="fi-FI"/>
        </w:rPr>
        <w:t xml:space="preserve"> annettaan omasssa entryRelationship.observation:ssa, code:n kenttäkoodiston koodiarvo 23 ja lisätietoteksti ST-tietotyypillä valuessa.</w:t>
      </w:r>
    </w:p>
    <w:p w14:paraId="4A1BE61B" w14:textId="77777777"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63B" w14:textId="77777777" w:rsidTr="00DF32DC">
        <w:tc>
          <w:tcPr>
            <w:tcW w:w="9629" w:type="dxa"/>
            <w:shd w:val="clear" w:color="auto" w:fill="auto"/>
          </w:tcPr>
          <w:p w14:paraId="4A1BE61C" w14:textId="77777777" w:rsidR="000A4B8C" w:rsidRPr="00DF32DC" w:rsidRDefault="000A4B8C" w:rsidP="00DF32DC">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Pyydettyjen tutkimuksien tiedot, tämä osio toistuu jos pyydetään useampaa tutkimusta kerralla </w:t>
            </w:r>
            <w:r w:rsidRPr="00DF32DC">
              <w:rPr>
                <w:rFonts w:ascii="Courier New" w:hAnsi="Courier New" w:cs="Courier New"/>
                <w:color w:val="0000FF"/>
                <w:sz w:val="18"/>
                <w:lang w:eastAsia="fi-FI"/>
              </w:rPr>
              <w:t>--&gt;</w:t>
            </w:r>
          </w:p>
          <w:p w14:paraId="4A1BE61D" w14:textId="164A3782"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Toinen tutkimus </w:t>
            </w:r>
            <w:r w:rsidR="00AC0597" w:rsidRPr="00AC0597">
              <w:rPr>
                <w:rFonts w:ascii="Courier New" w:hAnsi="Courier New" w:cs="Courier New"/>
                <w:color w:val="474747"/>
                <w:sz w:val="18"/>
                <w:lang w:eastAsia="fi-FI"/>
              </w:rPr>
              <w:t>P -Kreatiniini</w:t>
            </w:r>
            <w:r w:rsidRPr="00DF32DC">
              <w:rPr>
                <w:rFonts w:ascii="Courier New" w:hAnsi="Courier New" w:cs="Courier New"/>
                <w:color w:val="0000FF"/>
                <w:sz w:val="18"/>
                <w:lang w:eastAsia="fi-FI"/>
              </w:rPr>
              <w:t>--&gt;</w:t>
            </w:r>
          </w:p>
          <w:p w14:paraId="4A1BE61E" w14:textId="77777777" w:rsidR="000A4B8C" w:rsidRPr="00B11285"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B11285">
              <w:rPr>
                <w:rFonts w:ascii="Courier New" w:hAnsi="Courier New" w:cs="Courier New"/>
                <w:color w:val="0000FF"/>
                <w:sz w:val="18"/>
                <w:lang w:eastAsia="fi-FI"/>
              </w:rPr>
              <w:t>&lt;</w:t>
            </w:r>
            <w:r w:rsidRPr="00B11285">
              <w:rPr>
                <w:rFonts w:ascii="Courier New" w:hAnsi="Courier New" w:cs="Courier New"/>
                <w:color w:val="800000"/>
                <w:sz w:val="18"/>
                <w:lang w:eastAsia="fi-FI"/>
              </w:rPr>
              <w:t>component</w:t>
            </w:r>
            <w:r w:rsidRPr="00B11285">
              <w:rPr>
                <w:rFonts w:ascii="Courier New" w:hAnsi="Courier New" w:cs="Courier New"/>
                <w:color w:val="0000FF"/>
                <w:sz w:val="18"/>
                <w:lang w:eastAsia="fi-FI"/>
              </w:rPr>
              <w:t>&gt;</w:t>
            </w:r>
          </w:p>
          <w:p w14:paraId="4A1BE61F"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B11285">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OBS</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RQO</w:t>
            </w:r>
            <w:r w:rsidRPr="00DF32DC">
              <w:rPr>
                <w:rFonts w:ascii="Courier New" w:hAnsi="Courier New" w:cs="Courier New"/>
                <w:color w:val="0000FF"/>
                <w:sz w:val="18"/>
                <w:lang w:val="en-US" w:eastAsia="fi-FI"/>
              </w:rPr>
              <w:t>"&gt;</w:t>
            </w:r>
          </w:p>
          <w:p w14:paraId="4A1BE620" w14:textId="77777777" w:rsidR="008F054D" w:rsidRPr="008F054D" w:rsidRDefault="008F054D" w:rsidP="008F054D">
            <w:pPr>
              <w:autoSpaceDE w:val="0"/>
              <w:autoSpaceDN w:val="0"/>
              <w:adjustRightInd w:val="0"/>
              <w:rPr>
                <w:rFonts w:ascii="Courier New" w:hAnsi="Courier New" w:cs="Courier New"/>
                <w:color w:val="0000FF"/>
                <w:sz w:val="18"/>
                <w:lang w:eastAsia="fi-FI"/>
              </w:rPr>
            </w:pPr>
            <w:r w:rsidRPr="004B53EE">
              <w:rPr>
                <w:rFonts w:ascii="Courier New" w:hAnsi="Courier New" w:cs="Courier New"/>
                <w:color w:val="0000FF"/>
                <w:sz w:val="18"/>
                <w:lang w:val="en-US" w:eastAsia="fi-FI"/>
              </w:rPr>
              <w:t xml:space="preserve">     </w:t>
            </w:r>
            <w:proofErr w:type="gramStart"/>
            <w:r w:rsidRPr="008F054D">
              <w:rPr>
                <w:rFonts w:ascii="Courier New" w:hAnsi="Courier New" w:cs="Courier New"/>
                <w:color w:val="0000FF"/>
                <w:sz w:val="18"/>
                <w:lang w:eastAsia="fi-FI"/>
              </w:rPr>
              <w:t>&lt;!--</w:t>
            </w:r>
            <w:proofErr w:type="gramEnd"/>
            <w:r w:rsidRPr="008F054D">
              <w:rPr>
                <w:rFonts w:ascii="Courier New" w:hAnsi="Courier New" w:cs="Courier New"/>
                <w:color w:val="474747"/>
                <w:sz w:val="18"/>
                <w:lang w:eastAsia="fi-FI"/>
              </w:rPr>
              <w:t xml:space="preserve"> templateId pyydetty laboratoriotutkimus </w:t>
            </w:r>
            <w:r w:rsidRPr="008F054D">
              <w:rPr>
                <w:rFonts w:ascii="Courier New" w:hAnsi="Courier New" w:cs="Courier New"/>
                <w:color w:val="0000FF"/>
                <w:sz w:val="18"/>
                <w:lang w:eastAsia="fi-FI"/>
              </w:rPr>
              <w:t>--&gt;</w:t>
            </w:r>
          </w:p>
          <w:p w14:paraId="4A1BE621" w14:textId="77777777" w:rsidR="008F054D" w:rsidRPr="008F054D" w:rsidRDefault="008F054D" w:rsidP="008F054D">
            <w:pPr>
              <w:autoSpaceDE w:val="0"/>
              <w:autoSpaceDN w:val="0"/>
              <w:adjustRightInd w:val="0"/>
              <w:rPr>
                <w:rFonts w:ascii="Courier New" w:hAnsi="Courier New" w:cs="Courier New"/>
                <w:color w:val="0000FF"/>
                <w:sz w:val="18"/>
                <w:lang w:eastAsia="fi-FI"/>
              </w:rPr>
            </w:pPr>
            <w:r w:rsidRPr="008F054D">
              <w:rPr>
                <w:rFonts w:ascii="Courier New" w:hAnsi="Courier New" w:cs="Courier New"/>
                <w:color w:val="0000FF"/>
                <w:sz w:val="18"/>
                <w:lang w:eastAsia="fi-FI"/>
              </w:rPr>
              <w:t xml:space="preserve">   </w:t>
            </w:r>
            <w:r>
              <w:rPr>
                <w:rFonts w:ascii="Courier New" w:hAnsi="Courier New" w:cs="Courier New"/>
                <w:color w:val="0000FF"/>
                <w:sz w:val="18"/>
                <w:lang w:eastAsia="fi-FI"/>
              </w:rPr>
              <w:t xml:space="preserve">  </w:t>
            </w:r>
            <w:r w:rsidRPr="008F054D">
              <w:rPr>
                <w:rFonts w:ascii="Courier New" w:hAnsi="Courier New" w:cs="Courier New"/>
                <w:color w:val="0000FF"/>
                <w:sz w:val="18"/>
                <w:lang w:eastAsia="fi-FI"/>
              </w:rPr>
              <w:t>&lt;</w:t>
            </w:r>
            <w:r w:rsidRPr="008F054D">
              <w:rPr>
                <w:rFonts w:ascii="Courier New" w:hAnsi="Courier New" w:cs="Courier New"/>
                <w:color w:val="800000"/>
                <w:sz w:val="18"/>
                <w:lang w:eastAsia="fi-FI"/>
              </w:rPr>
              <w:t>templateId</w:t>
            </w:r>
            <w:r w:rsidRPr="008F054D">
              <w:rPr>
                <w:rFonts w:ascii="Courier New" w:hAnsi="Courier New" w:cs="Courier New"/>
                <w:i/>
                <w:iCs/>
                <w:color w:val="008080"/>
                <w:sz w:val="18"/>
                <w:lang w:eastAsia="fi-FI"/>
              </w:rPr>
              <w:t xml:space="preserve"> </w:t>
            </w:r>
            <w:r w:rsidRPr="008F054D">
              <w:rPr>
                <w:rFonts w:ascii="Courier New" w:hAnsi="Courier New" w:cs="Courier New"/>
                <w:color w:val="FF0000"/>
                <w:sz w:val="18"/>
                <w:lang w:eastAsia="fi-FI"/>
              </w:rPr>
              <w:t>root</w:t>
            </w:r>
            <w:r w:rsidRPr="008F054D">
              <w:rPr>
                <w:rFonts w:ascii="Courier New" w:hAnsi="Courier New" w:cs="Courier New"/>
                <w:color w:val="0000FF"/>
                <w:sz w:val="18"/>
                <w:lang w:eastAsia="fi-FI"/>
              </w:rPr>
              <w:t>="</w:t>
            </w:r>
            <w:r w:rsidRPr="008F054D">
              <w:rPr>
                <w:rFonts w:ascii="Courier New" w:hAnsi="Courier New" w:cs="Courier New"/>
                <w:color w:val="000000"/>
                <w:sz w:val="18"/>
                <w:lang w:eastAsia="fi-FI"/>
              </w:rPr>
              <w:t>1.2.246.537.6.12.2002.103.31</w:t>
            </w:r>
            <w:r w:rsidRPr="008F054D">
              <w:rPr>
                <w:rFonts w:ascii="Courier New" w:hAnsi="Courier New" w:cs="Courier New"/>
                <w:color w:val="0000FF"/>
                <w:sz w:val="18"/>
                <w:lang w:eastAsia="fi-FI"/>
              </w:rPr>
              <w:t>"/&gt;</w:t>
            </w:r>
          </w:p>
          <w:p w14:paraId="4A1BE622" w14:textId="77777777"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4 Pyydetyn laboratoriotutkimuksen nimi, koodi ja koodisto </w:t>
            </w:r>
            <w:r w:rsidRPr="00DF32DC">
              <w:rPr>
                <w:rFonts w:ascii="Courier New" w:hAnsi="Courier New" w:cs="Courier New"/>
                <w:color w:val="0000FF"/>
                <w:sz w:val="18"/>
                <w:lang w:eastAsia="fi-FI"/>
              </w:rPr>
              <w:t>--&gt;</w:t>
            </w:r>
          </w:p>
          <w:p w14:paraId="4A1BE623" w14:textId="792068CA" w:rsidR="000A4B8C" w:rsidRPr="003C3698" w:rsidRDefault="000A4B8C"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3C3698">
              <w:rPr>
                <w:rFonts w:ascii="Courier New" w:hAnsi="Courier New" w:cs="Courier New"/>
                <w:color w:val="0000FF"/>
                <w:sz w:val="18"/>
                <w:lang w:eastAsia="fi-FI"/>
              </w:rPr>
              <w:t>&lt;</w:t>
            </w:r>
            <w:r w:rsidRPr="003C3698">
              <w:rPr>
                <w:rFonts w:ascii="Courier New" w:hAnsi="Courier New" w:cs="Courier New"/>
                <w:color w:val="800000"/>
                <w:sz w:val="18"/>
                <w:lang w:eastAsia="fi-FI"/>
              </w:rPr>
              <w:t>code</w:t>
            </w:r>
            <w:r w:rsidRPr="003C3698">
              <w:rPr>
                <w:rFonts w:ascii="Courier New" w:hAnsi="Courier New" w:cs="Courier New"/>
                <w:i/>
                <w:iCs/>
                <w:color w:val="008080"/>
                <w:sz w:val="18"/>
                <w:lang w:eastAsia="fi-FI"/>
              </w:rPr>
              <w:t xml:space="preserve"> </w:t>
            </w:r>
            <w:r w:rsidRPr="003C3698">
              <w:rPr>
                <w:rFonts w:ascii="Courier New" w:hAnsi="Courier New" w:cs="Courier New"/>
                <w:color w:val="FF0000"/>
                <w:sz w:val="18"/>
                <w:lang w:eastAsia="fi-FI"/>
              </w:rPr>
              <w:t>code</w:t>
            </w:r>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4600</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r w:rsidRPr="003C3698">
              <w:rPr>
                <w:rFonts w:ascii="Courier New" w:hAnsi="Courier New" w:cs="Courier New"/>
                <w:color w:val="FF0000"/>
                <w:sz w:val="18"/>
                <w:lang w:eastAsia="fi-FI"/>
              </w:rPr>
              <w:t>codeSystem</w:t>
            </w:r>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1.2.246.537.6.3.2006</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r w:rsidRPr="003C3698">
              <w:rPr>
                <w:rFonts w:ascii="Courier New" w:hAnsi="Courier New" w:cs="Courier New"/>
                <w:color w:val="FF0000"/>
                <w:sz w:val="18"/>
                <w:lang w:eastAsia="fi-FI"/>
              </w:rPr>
              <w:t>codeSystemName</w:t>
            </w:r>
            <w:r w:rsidRPr="003C3698">
              <w:rPr>
                <w:rFonts w:ascii="Courier New" w:hAnsi="Courier New" w:cs="Courier New"/>
                <w:color w:val="0000FF"/>
                <w:sz w:val="18"/>
                <w:lang w:eastAsia="fi-FI"/>
              </w:rPr>
              <w:t>="</w:t>
            </w:r>
            <w:r w:rsidR="003C3698" w:rsidRPr="003C3698">
              <w:rPr>
                <w:rFonts w:ascii="Courier New" w:hAnsi="Courier New" w:cs="Courier New"/>
                <w:color w:val="000000"/>
                <w:sz w:val="18"/>
                <w:lang w:eastAsia="fi-FI"/>
              </w:rPr>
              <w:t>Kuntaliitto -</w:t>
            </w:r>
            <w:r w:rsidR="003C3698" w:rsidRPr="003C3698">
              <w:rPr>
                <w:rFonts w:ascii="Courier New" w:hAnsi="Courier New" w:cs="Courier New"/>
                <w:color w:val="0000FF"/>
                <w:sz w:val="18"/>
                <w:lang w:eastAsia="fi-FI"/>
              </w:rPr>
              <w:t xml:space="preserve"> </w:t>
            </w:r>
            <w:r w:rsidRPr="003C3698">
              <w:rPr>
                <w:rFonts w:ascii="Courier New" w:hAnsi="Courier New" w:cs="Courier New"/>
                <w:color w:val="000000"/>
                <w:sz w:val="18"/>
                <w:lang w:eastAsia="fi-FI"/>
              </w:rPr>
              <w:t>Laboratoriotutkimusnimikkeistö</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r w:rsidRPr="003C3698">
              <w:rPr>
                <w:rFonts w:ascii="Courier New" w:hAnsi="Courier New" w:cs="Courier New"/>
                <w:color w:val="FF0000"/>
                <w:sz w:val="18"/>
                <w:lang w:eastAsia="fi-FI"/>
              </w:rPr>
              <w:t>displayName</w:t>
            </w:r>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P -Kreatiniini</w:t>
            </w:r>
            <w:r w:rsidRPr="003C3698">
              <w:rPr>
                <w:rFonts w:ascii="Courier New" w:hAnsi="Courier New" w:cs="Courier New"/>
                <w:color w:val="0000FF"/>
                <w:sz w:val="18"/>
                <w:lang w:eastAsia="fi-FI"/>
              </w:rPr>
              <w:t>"/&gt;</w:t>
            </w:r>
          </w:p>
          <w:p w14:paraId="4A1BE624"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3C3698">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25" w14:textId="669E1AD4"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DF32DC">
              <w:rPr>
                <w:rFonts w:ascii="Courier New" w:hAnsi="Courier New" w:cs="Courier New"/>
                <w:color w:val="000000"/>
                <w:sz w:val="18"/>
                <w:lang w:val="en-US" w:eastAsia="fi-FI"/>
              </w:rPr>
              <w:t>.22.4.1</w:t>
            </w:r>
            <w:r w:rsidRPr="00DF32DC">
              <w:rPr>
                <w:rFonts w:ascii="Courier New" w:hAnsi="Courier New" w:cs="Courier New"/>
                <w:color w:val="0000FF"/>
                <w:sz w:val="18"/>
                <w:lang w:val="en-US" w:eastAsia="fi-FI"/>
              </w:rPr>
              <w:t>"/&gt;</w:t>
            </w:r>
          </w:p>
          <w:p w14:paraId="4A1BE626" w14:textId="77777777" w:rsidR="000A4B8C" w:rsidRPr="00031F94" w:rsidRDefault="000A4B8C" w:rsidP="00DF32DC">
            <w:pPr>
              <w:autoSpaceDE w:val="0"/>
              <w:autoSpaceDN w:val="0"/>
              <w:adjustRightInd w:val="0"/>
              <w:rPr>
                <w:rFonts w:ascii="Courier New" w:hAnsi="Courier New" w:cs="Courier New"/>
                <w:color w:val="0000FF"/>
                <w:sz w:val="18"/>
                <w:lang w:val="en-US" w:eastAsia="fi-FI"/>
              </w:rPr>
            </w:pPr>
            <w:r w:rsidRPr="00031F94">
              <w:rPr>
                <w:rFonts w:ascii="Courier New" w:hAnsi="Courier New" w:cs="Courier New"/>
                <w:color w:val="000000"/>
                <w:sz w:val="18"/>
                <w:lang w:val="en-US" w:eastAsia="fi-FI"/>
              </w:rPr>
              <w:t xml:space="preserve">     </w:t>
            </w:r>
            <w:r w:rsidRPr="00031F94">
              <w:rPr>
                <w:rFonts w:ascii="Courier New" w:hAnsi="Courier New" w:cs="Courier New"/>
                <w:color w:val="0000FF"/>
                <w:sz w:val="18"/>
                <w:lang w:val="en-US" w:eastAsia="fi-FI"/>
              </w:rPr>
              <w:t>&lt;/</w:t>
            </w:r>
            <w:r w:rsidRPr="00031F94">
              <w:rPr>
                <w:rFonts w:ascii="Courier New" w:hAnsi="Courier New" w:cs="Courier New"/>
                <w:color w:val="800000"/>
                <w:sz w:val="18"/>
                <w:lang w:val="en-US" w:eastAsia="fi-FI"/>
              </w:rPr>
              <w:t>text</w:t>
            </w:r>
            <w:r w:rsidRPr="00031F94">
              <w:rPr>
                <w:rFonts w:ascii="Courier New" w:hAnsi="Courier New" w:cs="Courier New"/>
                <w:color w:val="0000FF"/>
                <w:sz w:val="18"/>
                <w:lang w:val="en-US" w:eastAsia="fi-FI"/>
              </w:rPr>
              <w:t>&gt;</w:t>
            </w:r>
          </w:p>
          <w:p w14:paraId="4A1BE627"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1E41CA">
              <w:rPr>
                <w:rFonts w:ascii="Courier New" w:hAnsi="Courier New" w:cs="Courier New"/>
                <w:color w:val="000000"/>
                <w:sz w:val="18"/>
                <w:lang w:val="en-US" w:eastAsia="fi-FI"/>
              </w:rPr>
              <w:t xml:space="preserve">     </w:t>
            </w:r>
            <w:proofErr w:type="gramStart"/>
            <w:r w:rsidRPr="000F091D">
              <w:rPr>
                <w:rFonts w:ascii="Courier New" w:hAnsi="Courier New" w:cs="Courier New"/>
                <w:color w:val="0000FF"/>
                <w:sz w:val="18"/>
                <w:lang w:eastAsia="fi-FI"/>
              </w:rPr>
              <w:t>&lt;!--</w:t>
            </w:r>
            <w:proofErr w:type="gramEnd"/>
            <w:r w:rsidRPr="000F091D">
              <w:rPr>
                <w:rFonts w:ascii="Courier New" w:hAnsi="Courier New" w:cs="Courier New"/>
                <w:color w:val="474747"/>
                <w:sz w:val="18"/>
                <w:lang w:eastAsia="fi-FI"/>
              </w:rPr>
              <w:t xml:space="preserve"> 44 Pyydetyn laboratoriotutkimuksen näytelaatu </w:t>
            </w:r>
            <w:r w:rsidRPr="000F091D">
              <w:rPr>
                <w:rFonts w:ascii="Courier New" w:hAnsi="Courier New" w:cs="Courier New"/>
                <w:color w:val="0000FF"/>
                <w:sz w:val="18"/>
                <w:lang w:eastAsia="fi-FI"/>
              </w:rPr>
              <w:t>--&gt;</w:t>
            </w:r>
          </w:p>
          <w:p w14:paraId="4A1BE628"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w:t>
            </w:r>
            <w:r w:rsidRPr="000F091D">
              <w:rPr>
                <w:rFonts w:ascii="Courier New" w:hAnsi="Courier New" w:cs="Courier New"/>
                <w:color w:val="0000FF"/>
                <w:sz w:val="18"/>
                <w:lang w:eastAsia="fi-FI"/>
              </w:rPr>
              <w:t>&gt;</w:t>
            </w:r>
          </w:p>
          <w:p w14:paraId="4A1BE629"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specimenRole</w:t>
            </w:r>
            <w:r w:rsidRPr="000F091D">
              <w:rPr>
                <w:rFonts w:ascii="Courier New" w:hAnsi="Courier New" w:cs="Courier New"/>
                <w:color w:val="0000FF"/>
                <w:sz w:val="18"/>
                <w:lang w:eastAsia="fi-FI"/>
              </w:rPr>
              <w:t>&gt;</w:t>
            </w:r>
          </w:p>
          <w:p w14:paraId="4A1BE62A"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specimenPlayingEntity</w:t>
            </w:r>
            <w:r w:rsidRPr="000F091D">
              <w:rPr>
                <w:rFonts w:ascii="Courier New" w:hAnsi="Courier New" w:cs="Courier New"/>
                <w:color w:val="0000FF"/>
                <w:sz w:val="18"/>
                <w:lang w:eastAsia="fi-FI"/>
              </w:rPr>
              <w:t>&gt;</w:t>
            </w:r>
          </w:p>
          <w:p w14:paraId="4A1BE62B" w14:textId="77777777" w:rsidR="000F091D" w:rsidRPr="000F091D" w:rsidRDefault="000F091D" w:rsidP="000F091D">
            <w:pPr>
              <w:autoSpaceDE w:val="0"/>
              <w:autoSpaceDN w:val="0"/>
              <w:adjustRightInd w:val="0"/>
              <w:ind w:left="2160" w:hanging="216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code</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code</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TS</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codeSystem</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1.2.246.537.6.17.2004</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codeSystemName</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Kuntaliitto - Laboratoriotutkimuksen systeemilyhenne</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displayName</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kudosnäyte</w:t>
            </w:r>
            <w:r w:rsidRPr="000F091D">
              <w:rPr>
                <w:rFonts w:ascii="Courier New" w:hAnsi="Courier New" w:cs="Courier New"/>
                <w:color w:val="0000FF"/>
                <w:sz w:val="18"/>
                <w:lang w:eastAsia="fi-FI"/>
              </w:rPr>
              <w:t>"/&gt;</w:t>
            </w:r>
          </w:p>
          <w:p w14:paraId="4A1BE62C"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specimenPlayingEntity</w:t>
            </w:r>
            <w:r w:rsidRPr="000F091D">
              <w:rPr>
                <w:rFonts w:ascii="Courier New" w:hAnsi="Courier New" w:cs="Courier New"/>
                <w:color w:val="0000FF"/>
                <w:sz w:val="18"/>
                <w:lang w:eastAsia="fi-FI"/>
              </w:rPr>
              <w:t>&gt;</w:t>
            </w:r>
          </w:p>
          <w:p w14:paraId="4A1BE62D"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specimenRole</w:t>
            </w:r>
            <w:r w:rsidRPr="000F091D">
              <w:rPr>
                <w:rFonts w:ascii="Courier New" w:hAnsi="Courier New" w:cs="Courier New"/>
                <w:color w:val="0000FF"/>
                <w:sz w:val="18"/>
                <w:lang w:eastAsia="fi-FI"/>
              </w:rPr>
              <w:t>&gt;</w:t>
            </w:r>
          </w:p>
          <w:p w14:paraId="4A1BE62E"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w:t>
            </w:r>
            <w:r w:rsidRPr="000F091D">
              <w:rPr>
                <w:rFonts w:ascii="Courier New" w:hAnsi="Courier New" w:cs="Courier New"/>
                <w:color w:val="0000FF"/>
                <w:sz w:val="18"/>
                <w:lang w:eastAsia="fi-FI"/>
              </w:rPr>
              <w:t>&gt;</w:t>
            </w:r>
          </w:p>
          <w:p w14:paraId="4A1BE62F" w14:textId="77777777" w:rsidR="000A4B8C" w:rsidRPr="00DF32DC" w:rsidRDefault="000A4B8C" w:rsidP="00DF32DC">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43 Pyydetyn laboratoriotutkimuksen lisätieto </w:t>
            </w:r>
            <w:r w:rsidRPr="00DF32DC">
              <w:rPr>
                <w:rFonts w:ascii="Courier New" w:hAnsi="Courier New" w:cs="Courier New"/>
                <w:color w:val="0000FF"/>
                <w:sz w:val="18"/>
                <w:lang w:eastAsia="fi-FI"/>
              </w:rPr>
              <w:t>--&gt;</w:t>
            </w:r>
          </w:p>
          <w:p w14:paraId="4A1BE630" w14:textId="1E988603" w:rsidR="000A4B8C" w:rsidRPr="001E41CA"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1E41CA">
              <w:rPr>
                <w:rFonts w:ascii="Courier New" w:hAnsi="Courier New" w:cs="Courier New"/>
                <w:color w:val="0000FF"/>
                <w:sz w:val="18"/>
                <w:lang w:val="en-US" w:eastAsia="fi-FI"/>
              </w:rPr>
              <w:t>&lt;</w:t>
            </w:r>
            <w:r w:rsidRPr="001E41CA">
              <w:rPr>
                <w:rFonts w:ascii="Courier New" w:hAnsi="Courier New" w:cs="Courier New"/>
                <w:color w:val="800000"/>
                <w:sz w:val="18"/>
                <w:lang w:val="en-US" w:eastAsia="fi-FI"/>
              </w:rPr>
              <w:t>entryRelationship</w:t>
            </w:r>
            <w:r w:rsidRPr="001E41CA">
              <w:rPr>
                <w:rFonts w:ascii="Courier New" w:hAnsi="Courier New" w:cs="Courier New"/>
                <w:i/>
                <w:iCs/>
                <w:color w:val="008080"/>
                <w:sz w:val="18"/>
                <w:lang w:val="en-US" w:eastAsia="fi-FI"/>
              </w:rPr>
              <w:t xml:space="preserve"> </w:t>
            </w:r>
            <w:r w:rsidRPr="001E41CA">
              <w:rPr>
                <w:rFonts w:ascii="Courier New" w:hAnsi="Courier New" w:cs="Courier New"/>
                <w:color w:val="FF0000"/>
                <w:sz w:val="18"/>
                <w:lang w:val="en-US" w:eastAsia="fi-FI"/>
              </w:rPr>
              <w:t>typeCode</w:t>
            </w:r>
            <w:r w:rsidRPr="001E41CA">
              <w:rPr>
                <w:rFonts w:ascii="Courier New" w:hAnsi="Courier New" w:cs="Courier New"/>
                <w:color w:val="0000FF"/>
                <w:sz w:val="18"/>
                <w:lang w:val="en-US" w:eastAsia="fi-FI"/>
              </w:rPr>
              <w:t>="</w:t>
            </w:r>
            <w:r w:rsidR="003C3698">
              <w:rPr>
                <w:rFonts w:ascii="Courier New" w:hAnsi="Courier New" w:cs="Courier New"/>
                <w:color w:val="000000"/>
                <w:sz w:val="18"/>
                <w:lang w:val="en-US" w:eastAsia="fi-FI"/>
              </w:rPr>
              <w:t>COMP</w:t>
            </w:r>
            <w:r w:rsidRPr="001E41CA">
              <w:rPr>
                <w:rFonts w:ascii="Courier New" w:hAnsi="Courier New" w:cs="Courier New"/>
                <w:color w:val="0000FF"/>
                <w:sz w:val="18"/>
                <w:lang w:val="en-US" w:eastAsia="fi-FI"/>
              </w:rPr>
              <w:t>"&gt;</w:t>
            </w:r>
          </w:p>
          <w:p w14:paraId="4A1BE631"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1E41CA">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OBS</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14:paraId="4A1BE632" w14:textId="77777777" w:rsidR="000A4B8C" w:rsidRPr="00DF32DC" w:rsidRDefault="000A4B8C" w:rsidP="00DF32DC">
            <w:pPr>
              <w:autoSpaceDE w:val="0"/>
              <w:autoSpaceDN w:val="0"/>
              <w:adjustRightInd w:val="0"/>
              <w:ind w:left="1440" w:hanging="144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1.2.246.537.6.12.2002.103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Pyydetyn laboratoriotutkimuksen lisätieto</w:t>
            </w:r>
            <w:r w:rsidRPr="00DF32DC">
              <w:rPr>
                <w:rFonts w:ascii="Courier New" w:hAnsi="Courier New" w:cs="Courier New"/>
                <w:color w:val="0000FF"/>
                <w:sz w:val="18"/>
                <w:lang w:eastAsia="fi-FI"/>
              </w:rPr>
              <w:t>"/&gt;</w:t>
            </w:r>
          </w:p>
          <w:p w14:paraId="4A1BE633"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34"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DF32DC">
              <w:rPr>
                <w:rFonts w:ascii="Courier New" w:hAnsi="Courier New" w:cs="Courier New"/>
                <w:color w:val="000000"/>
                <w:sz w:val="18"/>
                <w:lang w:val="en-US" w:eastAsia="fi-FI"/>
              </w:rPr>
              <w:t>.22.22.4.2</w:t>
            </w:r>
            <w:r w:rsidRPr="00DF32DC">
              <w:rPr>
                <w:rFonts w:ascii="Courier New" w:hAnsi="Courier New" w:cs="Courier New"/>
                <w:color w:val="0000FF"/>
                <w:sz w:val="18"/>
                <w:lang w:val="en-US" w:eastAsia="fi-FI"/>
              </w:rPr>
              <w:t>"/&gt;</w:t>
            </w:r>
          </w:p>
          <w:p w14:paraId="4A1BE635"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36"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xsi:type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ST</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Potilaan paino: 72,5 kg</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color w:val="0000FF"/>
                <w:sz w:val="18"/>
                <w:lang w:val="en-US" w:eastAsia="fi-FI"/>
              </w:rPr>
              <w:t>&gt;</w:t>
            </w:r>
          </w:p>
          <w:p w14:paraId="4A1BE637"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14:paraId="4A1BE638"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entryRelationship</w:t>
            </w:r>
            <w:r w:rsidRPr="00DF32DC">
              <w:rPr>
                <w:rFonts w:ascii="Courier New" w:hAnsi="Courier New" w:cs="Courier New"/>
                <w:color w:val="0000FF"/>
                <w:sz w:val="18"/>
                <w:lang w:val="en-US" w:eastAsia="fi-FI"/>
              </w:rPr>
              <w:t>&gt;</w:t>
            </w:r>
          </w:p>
          <w:p w14:paraId="4A1BE639"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14:paraId="4A1BE63A" w14:textId="77777777" w:rsidR="00FA1312" w:rsidRPr="00DF32DC" w:rsidRDefault="000A4B8C"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tc>
      </w:tr>
    </w:tbl>
    <w:p w14:paraId="4A1BE63C" w14:textId="77777777" w:rsidR="00FA1312" w:rsidRDefault="00FA1312" w:rsidP="00FA1312">
      <w:pPr>
        <w:rPr>
          <w:highlight w:val="white"/>
          <w:lang w:eastAsia="fi-FI"/>
        </w:rPr>
      </w:pPr>
    </w:p>
    <w:p w14:paraId="4A1BE645" w14:textId="77777777" w:rsidR="00B92CEC" w:rsidRDefault="00E776A0" w:rsidP="00FA1312">
      <w:pPr>
        <w:rPr>
          <w:highlight w:val="white"/>
          <w:lang w:eastAsia="fi-FI"/>
        </w:rPr>
      </w:pPr>
      <w:r>
        <w:rPr>
          <w:highlight w:val="white"/>
          <w:lang w:eastAsia="fi-FI"/>
        </w:rPr>
        <w:br w:type="page"/>
      </w:r>
    </w:p>
    <w:p w14:paraId="4A1BE646" w14:textId="77777777" w:rsidR="003A6AA1" w:rsidRDefault="000A4B8C" w:rsidP="000A4B8C">
      <w:pPr>
        <w:pStyle w:val="Otsikko1"/>
      </w:pPr>
      <w:bookmarkStart w:id="40" w:name="_Toc496544115"/>
      <w:r>
        <w:lastRenderedPageBreak/>
        <w:t>Laboratoriotutkimukset</w:t>
      </w:r>
      <w:bookmarkEnd w:id="40"/>
    </w:p>
    <w:p w14:paraId="4A1BE647" w14:textId="77777777" w:rsidR="00B92CEC" w:rsidRPr="00B92CEC" w:rsidRDefault="00B92CEC" w:rsidP="00B92CEC">
      <w:pPr>
        <w:pStyle w:val="Otsikko2"/>
      </w:pPr>
      <w:bookmarkStart w:id="41" w:name="_Toc403323876"/>
      <w:bookmarkStart w:id="42" w:name="_Toc496544116"/>
      <w:r w:rsidRPr="00B92CEC">
        <w:t>Näkymätunnus ja merkinnän OID</w:t>
      </w:r>
      <w:bookmarkEnd w:id="41"/>
      <w:bookmarkEnd w:id="42"/>
    </w:p>
    <w:p w14:paraId="4A1BE648" w14:textId="77777777" w:rsidR="00B92CEC" w:rsidRDefault="00B92CEC" w:rsidP="00B92CEC">
      <w:r>
        <w:t xml:space="preserve">Tehdyn laboratoriotutkimuksen tiedot (vastaukset) </w:t>
      </w:r>
      <w:r w:rsidR="00C67047">
        <w:t>kirjataan</w:t>
      </w:r>
      <w:r>
        <w:t xml:space="preserve"> </w:t>
      </w:r>
      <w:r w:rsidR="00097A20">
        <w:t xml:space="preserve">Laboratorio- näkymälle </w:t>
      </w:r>
      <w:r>
        <w:t>kuten pyynnön tiedotkin, kts. luku 3.1.</w:t>
      </w:r>
    </w:p>
    <w:p w14:paraId="4A1BE649" w14:textId="77777777" w:rsidR="00B92CEC" w:rsidRDefault="00B92CEC" w:rsidP="00B92CEC">
      <w:pPr>
        <w:rPr>
          <w:lang w:eastAsia="fi-FI"/>
        </w:rPr>
      </w:pPr>
    </w:p>
    <w:p w14:paraId="4A1BE64A" w14:textId="77777777" w:rsidR="00B92CEC" w:rsidRPr="00B92CEC" w:rsidRDefault="00B92CEC" w:rsidP="00B92CEC">
      <w:pPr>
        <w:pStyle w:val="Otsikko2"/>
        <w:rPr>
          <w:highlight w:val="white"/>
        </w:rPr>
      </w:pPr>
      <w:bookmarkStart w:id="43" w:name="_Toc403323877"/>
      <w:bookmarkStart w:id="44" w:name="_Toc496544117"/>
      <w:r w:rsidRPr="00B92CEC">
        <w:rPr>
          <w:highlight w:val="white"/>
        </w:rPr>
        <w:t>Potilaan ja merkinnän tekijän tiedot</w:t>
      </w:r>
      <w:bookmarkEnd w:id="43"/>
      <w:bookmarkEnd w:id="44"/>
    </w:p>
    <w:p w14:paraId="4A1BE64B" w14:textId="77777777" w:rsidR="00B92CEC" w:rsidRDefault="00B92CEC" w:rsidP="00B92CEC">
      <w:pPr>
        <w:rPr>
          <w:highlight w:val="white"/>
          <w:lang w:eastAsia="fi-FI"/>
        </w:rPr>
      </w:pPr>
      <w:r>
        <w:rPr>
          <w:highlight w:val="white"/>
          <w:lang w:eastAsia="fi-FI"/>
        </w:rPr>
        <w:t xml:space="preserve">Merkinnän rakenteen mukaisesti näkymän tietojen jälkeen esitetään näyttömuodossa tutkimusmerkinnän tehneen ammattilaisen ja organisaation tiedot. Potilaan tiedot annetaan näkymätasolla, mikäli samassa asiakirjassa on useampia merkintöjä potilaalle tämä riittää kertaalleen asiakirjan body:ssa. </w:t>
      </w:r>
    </w:p>
    <w:p w14:paraId="4A1BE64C" w14:textId="77777777" w:rsidR="00B92CEC" w:rsidRDefault="00B92CEC" w:rsidP="00B92CEC">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B92CEC" w:rsidRPr="00AF1083" w14:paraId="4A1BE661" w14:textId="77777777" w:rsidTr="00DF32DC">
        <w:tc>
          <w:tcPr>
            <w:tcW w:w="9779" w:type="dxa"/>
          </w:tcPr>
          <w:p w14:paraId="4A1BE64D" w14:textId="77777777" w:rsidR="00AF1083" w:rsidRPr="00AF1083" w:rsidRDefault="00AF1083" w:rsidP="00AF1083">
            <w:pPr>
              <w:autoSpaceDE w:val="0"/>
              <w:autoSpaceDN w:val="0"/>
              <w:adjustRightInd w:val="0"/>
              <w:rPr>
                <w:rFonts w:ascii="Courier New" w:hAnsi="Courier New" w:cs="Courier New"/>
                <w:color w:val="0000FF"/>
                <w:sz w:val="18"/>
                <w:lang w:eastAsia="fi-FI"/>
              </w:rPr>
            </w:pPr>
            <w:proofErr w:type="gramStart"/>
            <w:r w:rsidRPr="00AF1083">
              <w:rPr>
                <w:rFonts w:ascii="Courier New" w:hAnsi="Courier New" w:cs="Courier New"/>
                <w:color w:val="0000FF"/>
                <w:sz w:val="18"/>
                <w:lang w:eastAsia="fi-FI"/>
              </w:rPr>
              <w:t>&lt;!--</w:t>
            </w:r>
            <w:proofErr w:type="gramEnd"/>
            <w:r w:rsidRPr="00AF1083">
              <w:rPr>
                <w:rFonts w:ascii="Courier New" w:hAnsi="Courier New" w:cs="Courier New"/>
                <w:color w:val="474747"/>
                <w:sz w:val="18"/>
                <w:lang w:eastAsia="fi-FI"/>
              </w:rPr>
              <w:t xml:space="preserve"> näyttömuotoon merkinnän tekijän tiedot </w:t>
            </w:r>
            <w:r w:rsidRPr="00AF1083">
              <w:rPr>
                <w:rFonts w:ascii="Courier New" w:hAnsi="Courier New" w:cs="Courier New"/>
                <w:color w:val="0000FF"/>
                <w:sz w:val="18"/>
                <w:lang w:eastAsia="fi-FI"/>
              </w:rPr>
              <w:t>--&gt;</w:t>
            </w:r>
          </w:p>
          <w:p w14:paraId="4A1BE64E"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text</w:t>
            </w:r>
            <w:r w:rsidRPr="00AF1083">
              <w:rPr>
                <w:rFonts w:ascii="Courier New" w:hAnsi="Courier New" w:cs="Courier New"/>
                <w:color w:val="0000FF"/>
                <w:sz w:val="18"/>
                <w:lang w:eastAsia="fi-FI"/>
              </w:rPr>
              <w:t>&gt;</w:t>
            </w:r>
          </w:p>
          <w:p w14:paraId="4A1BE64F"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X-X sairaanhoitopiiri Lab</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14:paraId="4A1BE650"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Ville Virtanen, laboratoriohoitaja</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14:paraId="4A1BE651" w14:textId="35A58BC3"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23.01.</w:t>
            </w:r>
            <w:r w:rsidR="008A3940" w:rsidRPr="00AF1083">
              <w:rPr>
                <w:rFonts w:ascii="Courier New" w:hAnsi="Courier New" w:cs="Courier New"/>
                <w:color w:val="000000"/>
                <w:sz w:val="18"/>
                <w:lang w:eastAsia="fi-FI"/>
              </w:rPr>
              <w:t>201</w:t>
            </w:r>
            <w:r w:rsidR="008A3940">
              <w:rPr>
                <w:rFonts w:ascii="Courier New" w:hAnsi="Courier New" w:cs="Courier New"/>
                <w:color w:val="000000"/>
                <w:sz w:val="18"/>
                <w:lang w:eastAsia="fi-FI"/>
              </w:rPr>
              <w:t>6</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14:paraId="4A1BE652"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text</w:t>
            </w:r>
            <w:r w:rsidRPr="00AF1083">
              <w:rPr>
                <w:rFonts w:ascii="Courier New" w:hAnsi="Courier New" w:cs="Courier New"/>
                <w:color w:val="0000FF"/>
                <w:sz w:val="18"/>
                <w:lang w:eastAsia="fi-FI"/>
              </w:rPr>
              <w:t>&gt;</w:t>
            </w:r>
          </w:p>
          <w:p w14:paraId="4A1BE653" w14:textId="77777777" w:rsidR="00AF1083" w:rsidRPr="00AF1083" w:rsidRDefault="00AF1083" w:rsidP="00AF1083">
            <w:pPr>
              <w:autoSpaceDE w:val="0"/>
              <w:autoSpaceDN w:val="0"/>
              <w:adjustRightInd w:val="0"/>
              <w:rPr>
                <w:rFonts w:ascii="Courier New" w:hAnsi="Courier New" w:cs="Courier New"/>
                <w:color w:val="0000FF"/>
                <w:sz w:val="18"/>
                <w:lang w:eastAsia="fi-FI"/>
              </w:rPr>
            </w:pPr>
            <w:proofErr w:type="gramStart"/>
            <w:r w:rsidRPr="00AF1083">
              <w:rPr>
                <w:rFonts w:ascii="Courier New" w:hAnsi="Courier New" w:cs="Courier New"/>
                <w:color w:val="0000FF"/>
                <w:sz w:val="18"/>
                <w:lang w:eastAsia="fi-FI"/>
              </w:rPr>
              <w:t>&lt;!--</w:t>
            </w:r>
            <w:proofErr w:type="gramEnd"/>
            <w:r w:rsidRPr="00AF1083">
              <w:rPr>
                <w:rFonts w:ascii="Courier New" w:hAnsi="Courier New" w:cs="Courier New"/>
                <w:color w:val="474747"/>
                <w:sz w:val="18"/>
                <w:lang w:eastAsia="fi-FI"/>
              </w:rPr>
              <w:t xml:space="preserve"> Potilaan tiedot Bodyssa näkymätasoalla  </w:t>
            </w:r>
            <w:r w:rsidRPr="00AF1083">
              <w:rPr>
                <w:rFonts w:ascii="Courier New" w:hAnsi="Courier New" w:cs="Courier New"/>
                <w:color w:val="0000FF"/>
                <w:sz w:val="18"/>
                <w:lang w:eastAsia="fi-FI"/>
              </w:rPr>
              <w:t>--&gt;</w:t>
            </w:r>
          </w:p>
          <w:p w14:paraId="4A1BE654"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typeCode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SBJ</w:t>
            </w:r>
            <w:r w:rsidRPr="00AF1083">
              <w:rPr>
                <w:rFonts w:ascii="Courier New" w:hAnsi="Courier New" w:cs="Courier New"/>
                <w:color w:val="0000FF"/>
                <w:sz w:val="18"/>
                <w:lang w:val="en-US" w:eastAsia="fi-FI"/>
              </w:rPr>
              <w:t>"&gt;</w:t>
            </w:r>
          </w:p>
          <w:p w14:paraId="4A1BE655"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relatedSubject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classCode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PAT</w:t>
            </w:r>
            <w:r w:rsidRPr="00AF1083">
              <w:rPr>
                <w:rFonts w:ascii="Courier New" w:hAnsi="Courier New" w:cs="Courier New"/>
                <w:color w:val="0000FF"/>
                <w:sz w:val="18"/>
                <w:lang w:val="en-US" w:eastAsia="fi-FI"/>
              </w:rPr>
              <w:t>"&gt;</w:t>
            </w:r>
          </w:p>
          <w:p w14:paraId="4A1BE656" w14:textId="77777777" w:rsidR="00AF1083" w:rsidRPr="00405DDF"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val="en-US" w:eastAsia="fi-FI"/>
              </w:rPr>
              <w:t xml:space="preserve">     </w:t>
            </w:r>
            <w:proofErr w:type="gramStart"/>
            <w:r w:rsidRPr="00405DDF">
              <w:rPr>
                <w:rFonts w:ascii="Courier New" w:hAnsi="Courier New" w:cs="Courier New"/>
                <w:color w:val="0000FF"/>
                <w:sz w:val="18"/>
                <w:lang w:eastAsia="fi-FI"/>
              </w:rPr>
              <w:t>&lt;!--</w:t>
            </w:r>
            <w:proofErr w:type="gramEnd"/>
            <w:r w:rsidRPr="00405DDF">
              <w:rPr>
                <w:rFonts w:ascii="Courier New" w:hAnsi="Courier New" w:cs="Courier New"/>
                <w:color w:val="474747"/>
                <w:sz w:val="18"/>
                <w:lang w:eastAsia="fi-FI"/>
              </w:rPr>
              <w:t xml:space="preserve"> Henkilötunnus </w:t>
            </w:r>
            <w:r w:rsidRPr="00405DDF">
              <w:rPr>
                <w:rFonts w:ascii="Courier New" w:hAnsi="Courier New" w:cs="Courier New"/>
                <w:color w:val="0000FF"/>
                <w:sz w:val="18"/>
                <w:lang w:eastAsia="fi-FI"/>
              </w:rPr>
              <w:t>--&gt;</w:t>
            </w:r>
          </w:p>
          <w:p w14:paraId="4A1BE657" w14:textId="1E9DDB18" w:rsidR="00AF1083" w:rsidRPr="00405DDF" w:rsidRDefault="00AF1083" w:rsidP="00AF1083">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code</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010144-</w:t>
            </w:r>
            <w:ins w:id="45" w:author="Pakari Arja" w:date="2018-05-02T10:11:00Z">
              <w:r w:rsidR="00E47433">
                <w:rPr>
                  <w:rFonts w:ascii="Courier New" w:hAnsi="Courier New" w:cs="Courier New"/>
                  <w:color w:val="000000"/>
                  <w:sz w:val="18"/>
                  <w:lang w:eastAsia="fi-FI"/>
                </w:rPr>
                <w:t>9</w:t>
              </w:r>
            </w:ins>
            <w:del w:id="46" w:author="Pakari Arja" w:date="2018-05-02T10:11:00Z">
              <w:r w:rsidRPr="00405DDF" w:rsidDel="00E47433">
                <w:rPr>
                  <w:rFonts w:ascii="Courier New" w:hAnsi="Courier New" w:cs="Courier New"/>
                  <w:color w:val="000000"/>
                  <w:sz w:val="18"/>
                  <w:lang w:eastAsia="fi-FI"/>
                </w:rPr>
                <w:delText>1</w:delText>
              </w:r>
            </w:del>
            <w:r w:rsidRPr="00405DDF">
              <w:rPr>
                <w:rFonts w:ascii="Courier New" w:hAnsi="Courier New" w:cs="Courier New"/>
                <w:color w:val="000000"/>
                <w:sz w:val="18"/>
                <w:lang w:eastAsia="fi-FI"/>
              </w:rPr>
              <w:t>23X</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codeSystem</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1.2.246.21</w:t>
            </w:r>
            <w:r w:rsidRPr="00405DDF">
              <w:rPr>
                <w:rFonts w:ascii="Courier New" w:hAnsi="Courier New" w:cs="Courier New"/>
                <w:color w:val="0000FF"/>
                <w:sz w:val="18"/>
                <w:lang w:eastAsia="fi-FI"/>
              </w:rPr>
              <w:t>"/&gt;</w:t>
            </w:r>
          </w:p>
          <w:p w14:paraId="4A1BE658"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classCode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PSN</w:t>
            </w:r>
            <w:r w:rsidRPr="00AF1083">
              <w:rPr>
                <w:rFonts w:ascii="Courier New" w:hAnsi="Courier New" w:cs="Courier New"/>
                <w:color w:val="0000FF"/>
                <w:sz w:val="18"/>
                <w:lang w:val="en-US" w:eastAsia="fi-FI"/>
              </w:rPr>
              <w:t>"&gt;</w:t>
            </w:r>
          </w:p>
          <w:p w14:paraId="4A1BE659"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14:paraId="4A1BE65A"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Erkki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14:paraId="4A1BE65B"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Matti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14:paraId="4A1BE65C"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Meikäläinen</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p>
          <w:p w14:paraId="4A1BE65D"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14:paraId="4A1BE65E"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p w14:paraId="4A1BE65F"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relatedSubject</w:t>
            </w:r>
            <w:r w:rsidRPr="00AF1083">
              <w:rPr>
                <w:rFonts w:ascii="Courier New" w:hAnsi="Courier New" w:cs="Courier New"/>
                <w:color w:val="0000FF"/>
                <w:sz w:val="18"/>
                <w:lang w:val="en-US" w:eastAsia="fi-FI"/>
              </w:rPr>
              <w:t>&gt;</w:t>
            </w:r>
          </w:p>
          <w:p w14:paraId="4A1BE660" w14:textId="77777777" w:rsidR="00B92CEC"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tc>
      </w:tr>
    </w:tbl>
    <w:p w14:paraId="4A1BE662" w14:textId="77777777" w:rsidR="00AF1083" w:rsidRDefault="00AF1083" w:rsidP="00AF1083">
      <w:pPr>
        <w:rPr>
          <w:highlight w:val="white"/>
          <w:lang w:eastAsia="fi-FI"/>
        </w:rPr>
      </w:pPr>
    </w:p>
    <w:p w14:paraId="4A1BE663" w14:textId="77777777" w:rsidR="00AF1083" w:rsidRDefault="00AF1083" w:rsidP="00AF1083">
      <w:pPr>
        <w:rPr>
          <w:highlight w:val="white"/>
          <w:lang w:eastAsia="fi-FI"/>
        </w:rPr>
      </w:pPr>
      <w:r>
        <w:rPr>
          <w:highlight w:val="white"/>
          <w:lang w:eastAsia="fi-FI"/>
        </w:rPr>
        <w:t xml:space="preserve">Näkymätason author:ssa annetaan merkinnän tekijän tiedot rakenteisessa muodossa. Laboratoriovastauksien osalta on kaksi vaihtoehtoa. Author annetaan normaalisti MER roolilla, mikäli laboratoriovastausten osalta merkinnän tekijän henkilötiedot ovat tiedossa. </w:t>
      </w:r>
    </w:p>
    <w:p w14:paraId="4A1BE664" w14:textId="77777777" w:rsidR="00B92CEC" w:rsidRDefault="00B92CEC" w:rsidP="00B92CEC">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F1083" w:rsidRPr="00C67047" w14:paraId="4A1BE67D" w14:textId="77777777" w:rsidTr="00DF32DC">
        <w:tc>
          <w:tcPr>
            <w:tcW w:w="9779" w:type="dxa"/>
          </w:tcPr>
          <w:p w14:paraId="4A1BE665" w14:textId="77777777" w:rsidR="00C67047" w:rsidRPr="00C67047" w:rsidRDefault="00C67047" w:rsidP="00C67047">
            <w:pPr>
              <w:autoSpaceDE w:val="0"/>
              <w:autoSpaceDN w:val="0"/>
              <w:adjustRightInd w:val="0"/>
              <w:rPr>
                <w:rFonts w:ascii="Courier New" w:hAnsi="Courier New" w:cs="Courier New"/>
                <w:color w:val="0000FF"/>
                <w:sz w:val="18"/>
                <w:lang w:eastAsia="fi-FI"/>
              </w:rPr>
            </w:pP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tekijä - annetaan tällä rakenteella mikäli merkinnän tekijä tiedetään </w:t>
            </w:r>
            <w:r w:rsidRPr="00C67047">
              <w:rPr>
                <w:rFonts w:ascii="Courier New" w:hAnsi="Courier New" w:cs="Courier New"/>
                <w:color w:val="0000FF"/>
                <w:sz w:val="18"/>
                <w:lang w:eastAsia="fi-FI"/>
              </w:rPr>
              <w:t>--&gt;</w:t>
            </w:r>
          </w:p>
          <w:p w14:paraId="4A1BE666" w14:textId="77777777" w:rsidR="00C67047" w:rsidRPr="00031F94" w:rsidRDefault="00C67047" w:rsidP="00C67047">
            <w:pPr>
              <w:autoSpaceDE w:val="0"/>
              <w:autoSpaceDN w:val="0"/>
              <w:adjustRightInd w:val="0"/>
              <w:rPr>
                <w:rFonts w:ascii="Courier New" w:hAnsi="Courier New" w:cs="Courier New"/>
                <w:color w:val="0000FF"/>
                <w:sz w:val="18"/>
                <w:lang w:eastAsia="fi-FI"/>
              </w:rPr>
            </w:pPr>
            <w:r w:rsidRPr="00031F94">
              <w:rPr>
                <w:rFonts w:ascii="Courier New" w:hAnsi="Courier New" w:cs="Courier New"/>
                <w:color w:val="0000FF"/>
                <w:sz w:val="18"/>
                <w:lang w:eastAsia="fi-FI"/>
              </w:rPr>
              <w:t>&lt;</w:t>
            </w:r>
            <w:r w:rsidRPr="00031F94">
              <w:rPr>
                <w:rFonts w:ascii="Courier New" w:hAnsi="Courier New" w:cs="Courier New"/>
                <w:color w:val="800000"/>
                <w:sz w:val="18"/>
                <w:lang w:eastAsia="fi-FI"/>
              </w:rPr>
              <w:t>author</w:t>
            </w:r>
            <w:r w:rsidRPr="00031F94">
              <w:rPr>
                <w:rFonts w:ascii="Courier New" w:hAnsi="Courier New" w:cs="Courier New"/>
                <w:color w:val="0000FF"/>
                <w:sz w:val="18"/>
                <w:lang w:eastAsia="fi-FI"/>
              </w:rPr>
              <w:t>&gt;</w:t>
            </w:r>
          </w:p>
          <w:p w14:paraId="4A1BE667"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tekijän rooli on  MER </w:t>
            </w:r>
            <w:r w:rsidRPr="00C67047">
              <w:rPr>
                <w:rFonts w:ascii="Courier New" w:hAnsi="Courier New" w:cs="Courier New"/>
                <w:color w:val="0000FF"/>
                <w:sz w:val="18"/>
                <w:lang w:eastAsia="fi-FI"/>
              </w:rPr>
              <w:t>--&gt;</w:t>
            </w:r>
          </w:p>
          <w:p w14:paraId="4A1BE668" w14:textId="77777777" w:rsidR="00C67047" w:rsidRPr="00C67047" w:rsidRDefault="00C67047" w:rsidP="00C67047">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functionCode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eArkisto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displayName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Merkinnän tekijä</w:t>
            </w:r>
            <w:r w:rsidRPr="00C67047">
              <w:rPr>
                <w:rFonts w:ascii="Courier New" w:hAnsi="Courier New" w:cs="Courier New"/>
                <w:color w:val="0000FF"/>
                <w:sz w:val="18"/>
                <w:lang w:eastAsia="fi-FI"/>
              </w:rPr>
              <w:t>"/&gt;</w:t>
            </w:r>
          </w:p>
          <w:p w14:paraId="4A1BE669"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teon aika </w:t>
            </w:r>
            <w:r w:rsidRPr="00C67047">
              <w:rPr>
                <w:rFonts w:ascii="Courier New" w:hAnsi="Courier New" w:cs="Courier New"/>
                <w:color w:val="0000FF"/>
                <w:sz w:val="18"/>
                <w:lang w:eastAsia="fi-FI"/>
              </w:rPr>
              <w:t>--&gt;</w:t>
            </w:r>
          </w:p>
          <w:p w14:paraId="4A1BE66A" w14:textId="2AEF8D1C"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time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value</w:t>
            </w:r>
            <w:r w:rsidRPr="00C67047">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C67047">
              <w:rPr>
                <w:rFonts w:ascii="Courier New" w:hAnsi="Courier New" w:cs="Courier New"/>
                <w:color w:val="000000"/>
                <w:sz w:val="18"/>
                <w:lang w:eastAsia="fi-FI"/>
              </w:rPr>
              <w:t>23080000</w:t>
            </w:r>
            <w:r w:rsidRPr="00C67047">
              <w:rPr>
                <w:rFonts w:ascii="Courier New" w:hAnsi="Courier New" w:cs="Courier New"/>
                <w:color w:val="0000FF"/>
                <w:sz w:val="18"/>
                <w:lang w:eastAsia="fi-FI"/>
              </w:rPr>
              <w:t>"/&gt;</w:t>
            </w:r>
          </w:p>
          <w:p w14:paraId="4A1BE66B"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assignedAuthor</w:t>
            </w:r>
            <w:r w:rsidRPr="00C67047">
              <w:rPr>
                <w:rFonts w:ascii="Courier New" w:hAnsi="Courier New" w:cs="Courier New"/>
                <w:color w:val="0000FF"/>
                <w:sz w:val="18"/>
                <w:lang w:eastAsia="fi-FI"/>
              </w:rPr>
              <w:t>&gt;</w:t>
            </w:r>
          </w:p>
          <w:p w14:paraId="4A1BE66C"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Ammattihenkilön perustunniste henkilötunnus</w:t>
            </w:r>
            <w:r w:rsidRPr="00C67047">
              <w:rPr>
                <w:rFonts w:ascii="Courier New" w:hAnsi="Courier New" w:cs="Courier New"/>
                <w:color w:val="0000FF"/>
                <w:sz w:val="18"/>
                <w:lang w:eastAsia="fi-FI"/>
              </w:rPr>
              <w:t>--&gt;</w:t>
            </w:r>
          </w:p>
          <w:p w14:paraId="4A1BE66D" w14:textId="0E8E73F9"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id</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extension</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123456-</w:t>
            </w:r>
            <w:ins w:id="47" w:author="Pakari Arja" w:date="2018-05-02T10:14:00Z">
              <w:r w:rsidR="00E47433">
                <w:rPr>
                  <w:rFonts w:ascii="Courier New" w:hAnsi="Courier New" w:cs="Courier New"/>
                  <w:color w:val="000000"/>
                  <w:sz w:val="18"/>
                  <w:lang w:eastAsia="fi-FI"/>
                </w:rPr>
                <w:t>9</w:t>
              </w:r>
            </w:ins>
            <w:del w:id="48" w:author="Pakari Arja" w:date="2018-05-02T10:14:00Z">
              <w:r w:rsidRPr="00C67047" w:rsidDel="00E47433">
                <w:rPr>
                  <w:rFonts w:ascii="Courier New" w:hAnsi="Courier New" w:cs="Courier New"/>
                  <w:color w:val="000000"/>
                  <w:sz w:val="18"/>
                  <w:lang w:eastAsia="fi-FI"/>
                </w:rPr>
                <w:delText>7</w:delText>
              </w:r>
            </w:del>
            <w:r w:rsidRPr="00C67047">
              <w:rPr>
                <w:rFonts w:ascii="Courier New" w:hAnsi="Courier New" w:cs="Courier New"/>
                <w:color w:val="000000"/>
                <w:sz w:val="18"/>
                <w:lang w:eastAsia="fi-FI"/>
              </w:rPr>
              <w:t>890</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root</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1.2.246.21</w:t>
            </w:r>
            <w:r w:rsidRPr="00C67047">
              <w:rPr>
                <w:rFonts w:ascii="Courier New" w:hAnsi="Courier New" w:cs="Courier New"/>
                <w:color w:val="0000FF"/>
                <w:sz w:val="18"/>
                <w:lang w:eastAsia="fi-FI"/>
              </w:rPr>
              <w:t>"/&gt;</w:t>
            </w:r>
          </w:p>
          <w:p w14:paraId="4A1BE66E"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Henkilö </w:t>
            </w:r>
            <w:r w:rsidRPr="00C67047">
              <w:rPr>
                <w:rFonts w:ascii="Courier New" w:hAnsi="Courier New" w:cs="Courier New"/>
                <w:color w:val="0000FF"/>
                <w:sz w:val="18"/>
                <w:lang w:val="en-US" w:eastAsia="fi-FI"/>
              </w:rPr>
              <w:t>--&gt;</w:t>
            </w:r>
          </w:p>
          <w:p w14:paraId="4A1BE66F"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color w:val="0000FF"/>
                <w:sz w:val="18"/>
                <w:lang w:val="en-US" w:eastAsia="fi-FI"/>
              </w:rPr>
              <w:t>&gt;</w:t>
            </w:r>
          </w:p>
          <w:p w14:paraId="4A1BE670"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14:paraId="4A1BE671"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Ville</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p>
          <w:p w14:paraId="4A1BE672"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Virtanen</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p>
          <w:p w14:paraId="4A1BE673"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laboratoriohoitaja</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p>
          <w:p w14:paraId="4A1BE674"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14:paraId="4A1BE675"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color w:val="0000FF"/>
                <w:sz w:val="18"/>
                <w:lang w:val="en-US" w:eastAsia="fi-FI"/>
              </w:rPr>
              <w:t>&gt;</w:t>
            </w:r>
          </w:p>
          <w:p w14:paraId="4A1BE676"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4A1BE677"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Merkinnän palveluyksikkö </w:t>
            </w:r>
            <w:r w:rsidRPr="00C67047">
              <w:rPr>
                <w:rFonts w:ascii="Courier New" w:hAnsi="Courier New" w:cs="Courier New"/>
                <w:color w:val="0000FF"/>
                <w:sz w:val="18"/>
                <w:lang w:val="en-US" w:eastAsia="fi-FI"/>
              </w:rPr>
              <w:t>--&gt;</w:t>
            </w:r>
          </w:p>
          <w:p w14:paraId="4A1BE678" w14:textId="77777777" w:rsidR="00C67047" w:rsidRPr="00612E08"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id</w:t>
            </w:r>
            <w:r w:rsidRPr="00612E08">
              <w:rPr>
                <w:rFonts w:ascii="Courier New" w:hAnsi="Courier New" w:cs="Courier New"/>
                <w:i/>
                <w:iCs/>
                <w:color w:val="008080"/>
                <w:sz w:val="18"/>
                <w:lang w:val="en-US" w:eastAsia="fi-FI"/>
              </w:rPr>
              <w:t xml:space="preserve"> </w:t>
            </w:r>
            <w:r w:rsidRPr="00612E08">
              <w:rPr>
                <w:rFonts w:ascii="Courier New" w:hAnsi="Courier New" w:cs="Courier New"/>
                <w:color w:val="FF0000"/>
                <w:sz w:val="18"/>
                <w:lang w:val="en-US" w:eastAsia="fi-FI"/>
              </w:rPr>
              <w:t>extension</w:t>
            </w:r>
            <w:r w:rsidRPr="00612E08">
              <w:rPr>
                <w:rFonts w:ascii="Courier New" w:hAnsi="Courier New" w:cs="Courier New"/>
                <w:color w:val="0000FF"/>
                <w:sz w:val="18"/>
                <w:lang w:val="en-US" w:eastAsia="fi-FI"/>
              </w:rPr>
              <w:t>="</w:t>
            </w:r>
            <w:r w:rsidRPr="00612E08">
              <w:rPr>
                <w:rFonts w:ascii="Courier New" w:hAnsi="Courier New" w:cs="Courier New"/>
                <w:color w:val="000000"/>
                <w:sz w:val="18"/>
                <w:lang w:val="en-US" w:eastAsia="fi-FI"/>
              </w:rPr>
              <w:t>108</w:t>
            </w:r>
            <w:r w:rsidRPr="00612E08">
              <w:rPr>
                <w:rFonts w:ascii="Courier New" w:hAnsi="Courier New" w:cs="Courier New"/>
                <w:color w:val="0000FF"/>
                <w:sz w:val="18"/>
                <w:lang w:val="en-US" w:eastAsia="fi-FI"/>
              </w:rPr>
              <w:t>"</w:t>
            </w:r>
            <w:r w:rsidRPr="00612E08">
              <w:rPr>
                <w:rFonts w:ascii="Courier New" w:hAnsi="Courier New" w:cs="Courier New"/>
                <w:i/>
                <w:iCs/>
                <w:color w:val="008080"/>
                <w:sz w:val="18"/>
                <w:lang w:val="en-US" w:eastAsia="fi-FI"/>
              </w:rPr>
              <w:t xml:space="preserve"> </w:t>
            </w:r>
            <w:r w:rsidRPr="00612E08">
              <w:rPr>
                <w:rFonts w:ascii="Courier New" w:hAnsi="Courier New" w:cs="Courier New"/>
                <w:color w:val="FF0000"/>
                <w:sz w:val="18"/>
                <w:lang w:val="en-US" w:eastAsia="fi-FI"/>
              </w:rPr>
              <w:t>root</w:t>
            </w:r>
            <w:r w:rsidRPr="00612E08">
              <w:rPr>
                <w:rFonts w:ascii="Courier New" w:hAnsi="Courier New" w:cs="Courier New"/>
                <w:color w:val="0000FF"/>
                <w:sz w:val="18"/>
                <w:lang w:val="en-US" w:eastAsia="fi-FI"/>
              </w:rPr>
              <w:t>="</w:t>
            </w:r>
            <w:r w:rsidRPr="00612E08">
              <w:rPr>
                <w:rFonts w:ascii="Courier New" w:hAnsi="Courier New" w:cs="Courier New"/>
                <w:color w:val="000000"/>
                <w:sz w:val="18"/>
                <w:lang w:val="en-US" w:eastAsia="fi-FI"/>
              </w:rPr>
              <w:t>1.2.246.10.1234567.10</w:t>
            </w:r>
            <w:r w:rsidRPr="00612E08">
              <w:rPr>
                <w:rFonts w:ascii="Courier New" w:hAnsi="Courier New" w:cs="Courier New"/>
                <w:color w:val="0000FF"/>
                <w:sz w:val="18"/>
                <w:lang w:val="en-US" w:eastAsia="fi-FI"/>
              </w:rPr>
              <w:t>"/&gt;</w:t>
            </w:r>
          </w:p>
          <w:p w14:paraId="4A1BE679" w14:textId="77777777" w:rsidR="00C67047" w:rsidRPr="00405DDF" w:rsidRDefault="00C67047" w:rsidP="00C67047">
            <w:pPr>
              <w:autoSpaceDE w:val="0"/>
              <w:autoSpaceDN w:val="0"/>
              <w:adjustRightInd w:val="0"/>
              <w:rPr>
                <w:rFonts w:ascii="Courier New" w:hAnsi="Courier New" w:cs="Courier New"/>
                <w:color w:val="0000FF"/>
                <w:sz w:val="18"/>
                <w:lang w:val="en-US" w:eastAsia="fi-FI"/>
              </w:rPr>
            </w:pPr>
            <w:r w:rsidRPr="00612E08">
              <w:rPr>
                <w:rFonts w:ascii="Courier New" w:hAnsi="Courier New" w:cs="Courier New"/>
                <w:color w:val="000000"/>
                <w:sz w:val="18"/>
                <w:lang w:val="en-US" w:eastAsia="fi-FI"/>
              </w:rPr>
              <w:t xml:space="preserve">        </w:t>
            </w:r>
            <w:r w:rsidRPr="00405DDF">
              <w:rPr>
                <w:rFonts w:ascii="Courier New" w:hAnsi="Courier New" w:cs="Courier New"/>
                <w:color w:val="0000FF"/>
                <w:sz w:val="18"/>
                <w:lang w:val="en-US" w:eastAsia="fi-FI"/>
              </w:rPr>
              <w:t>&lt;</w:t>
            </w:r>
            <w:r w:rsidRPr="00405DDF">
              <w:rPr>
                <w:rFonts w:ascii="Courier New" w:hAnsi="Courier New" w:cs="Courier New"/>
                <w:color w:val="800000"/>
                <w:sz w:val="18"/>
                <w:lang w:val="en-US" w:eastAsia="fi-FI"/>
              </w:rPr>
              <w:t>name</w:t>
            </w:r>
            <w:r w:rsidRPr="00405DDF">
              <w:rPr>
                <w:rFonts w:ascii="Courier New" w:hAnsi="Courier New" w:cs="Courier New"/>
                <w:color w:val="0000FF"/>
                <w:sz w:val="18"/>
                <w:lang w:val="en-US" w:eastAsia="fi-FI"/>
              </w:rPr>
              <w:t>&gt;</w:t>
            </w:r>
            <w:r w:rsidRPr="00405DDF">
              <w:rPr>
                <w:rFonts w:ascii="Courier New" w:hAnsi="Courier New" w:cs="Courier New"/>
                <w:color w:val="000000"/>
                <w:sz w:val="18"/>
                <w:lang w:val="en-US" w:eastAsia="fi-FI"/>
              </w:rPr>
              <w:t>X-X sairaanhoitopiiri Lab</w:t>
            </w:r>
            <w:r w:rsidRPr="00405DDF">
              <w:rPr>
                <w:rFonts w:ascii="Courier New" w:hAnsi="Courier New" w:cs="Courier New"/>
                <w:color w:val="0000FF"/>
                <w:sz w:val="18"/>
                <w:lang w:val="en-US" w:eastAsia="fi-FI"/>
              </w:rPr>
              <w:t>&lt;/</w:t>
            </w:r>
            <w:r w:rsidRPr="00405DDF">
              <w:rPr>
                <w:rFonts w:ascii="Courier New" w:hAnsi="Courier New" w:cs="Courier New"/>
                <w:color w:val="800000"/>
                <w:sz w:val="18"/>
                <w:lang w:val="en-US" w:eastAsia="fi-FI"/>
              </w:rPr>
              <w:t>name</w:t>
            </w:r>
            <w:r w:rsidRPr="00405DDF">
              <w:rPr>
                <w:rFonts w:ascii="Courier New" w:hAnsi="Courier New" w:cs="Courier New"/>
                <w:color w:val="0000FF"/>
                <w:sz w:val="18"/>
                <w:lang w:val="en-US" w:eastAsia="fi-FI"/>
              </w:rPr>
              <w:t>&gt;</w:t>
            </w:r>
          </w:p>
          <w:p w14:paraId="4A1BE67A"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val="en-US" w:eastAsia="fi-FI"/>
              </w:rPr>
              <w:lastRenderedPageBreak/>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4A1BE67B"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assignedAuthor</w:t>
            </w:r>
            <w:r w:rsidRPr="00C67047">
              <w:rPr>
                <w:rFonts w:ascii="Courier New" w:hAnsi="Courier New" w:cs="Courier New"/>
                <w:color w:val="0000FF"/>
                <w:sz w:val="18"/>
                <w:lang w:val="en-US" w:eastAsia="fi-FI"/>
              </w:rPr>
              <w:t>&gt;</w:t>
            </w:r>
          </w:p>
          <w:p w14:paraId="4A1BE67C" w14:textId="77777777" w:rsidR="00AF1083"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14:paraId="4A1BE67E" w14:textId="77777777" w:rsidR="00AF1083" w:rsidRDefault="00AF1083" w:rsidP="00AF1083">
      <w:pPr>
        <w:rPr>
          <w:highlight w:val="white"/>
          <w:lang w:eastAsia="fi-FI"/>
        </w:rPr>
      </w:pPr>
    </w:p>
    <w:p w14:paraId="4A1BE67F" w14:textId="77777777" w:rsidR="00AF1083" w:rsidRDefault="00C67047" w:rsidP="00AF1083">
      <w:pPr>
        <w:rPr>
          <w:highlight w:val="white"/>
          <w:lang w:eastAsia="fi-FI"/>
        </w:rPr>
      </w:pPr>
      <w:r>
        <w:rPr>
          <w:highlight w:val="white"/>
          <w:lang w:eastAsia="fi-FI"/>
        </w:rPr>
        <w:t xml:space="preserve">Mikäli laboratoriotutkimusten (tulosten) osalta merkinnän tekijän henkilötietoja ei tiedetä tai tulokset on arkistoitu suoraan järjestelmän toimesta, silloin eArkisto – tekninen CDA R2 henkilötarkennin luokituksesta käytetään OHJ koodia, ohjelmiston toimesta siirretty merkintä. assignedAuthor.id ja </w:t>
      </w:r>
      <w:proofErr w:type="gramStart"/>
      <w:r>
        <w:rPr>
          <w:highlight w:val="white"/>
          <w:lang w:eastAsia="fi-FI"/>
        </w:rPr>
        <w:t>-.assignedPerson</w:t>
      </w:r>
      <w:proofErr w:type="gramEnd"/>
      <w:r>
        <w:rPr>
          <w:highlight w:val="white"/>
          <w:lang w:eastAsia="fi-FI"/>
        </w:rPr>
        <w:t xml:space="preserve"> annetaan tällöin nullFlavorilla. Skeeman tarjoamaa vaihtoehtoista assignedAuthoringDevice-rakennetta ei käytetä.</w:t>
      </w:r>
      <w:r w:rsidR="003028B3">
        <w:rPr>
          <w:highlight w:val="white"/>
          <w:lang w:eastAsia="fi-FI"/>
        </w:rPr>
        <w:t xml:space="preserve"> Merkinnän palveluyksikkötiedot annetaan representedOrganization:ssa. </w:t>
      </w:r>
    </w:p>
    <w:p w14:paraId="4A1BE680" w14:textId="77777777" w:rsidR="00C67047" w:rsidRDefault="00C67047" w:rsidP="00AF1083">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F1083" w:rsidRPr="00C67047" w14:paraId="4A1BE692" w14:textId="77777777" w:rsidTr="00DF32DC">
        <w:tc>
          <w:tcPr>
            <w:tcW w:w="9779" w:type="dxa"/>
          </w:tcPr>
          <w:p w14:paraId="4A1BE681" w14:textId="77777777" w:rsidR="00C67047" w:rsidRPr="00C67047" w:rsidRDefault="00C67047" w:rsidP="00C67047">
            <w:pPr>
              <w:autoSpaceDE w:val="0"/>
              <w:autoSpaceDN w:val="0"/>
              <w:adjustRightInd w:val="0"/>
              <w:ind w:left="720" w:hanging="720"/>
              <w:rPr>
                <w:rFonts w:ascii="Courier New" w:hAnsi="Courier New" w:cs="Courier New"/>
                <w:color w:val="0000FF"/>
                <w:sz w:val="18"/>
                <w:lang w:eastAsia="fi-FI"/>
              </w:rPr>
            </w:pP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Ohjelmiston siirtämä merkintä, annetaan tällä rakenteella mikäli merkinnän tekijää ei tiedetä </w:t>
            </w:r>
            <w:r w:rsidRPr="00C67047">
              <w:rPr>
                <w:rFonts w:ascii="Courier New" w:hAnsi="Courier New" w:cs="Courier New"/>
                <w:color w:val="0000FF"/>
                <w:sz w:val="18"/>
                <w:lang w:eastAsia="fi-FI"/>
              </w:rPr>
              <w:t>--&gt;</w:t>
            </w:r>
          </w:p>
          <w:p w14:paraId="4A1BE682"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author</w:t>
            </w:r>
            <w:r w:rsidRPr="00C67047">
              <w:rPr>
                <w:rFonts w:ascii="Courier New" w:hAnsi="Courier New" w:cs="Courier New"/>
                <w:color w:val="0000FF"/>
                <w:sz w:val="18"/>
                <w:lang w:eastAsia="fi-FI"/>
              </w:rPr>
              <w:t>&gt;</w:t>
            </w:r>
          </w:p>
          <w:p w14:paraId="4A1BE683"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OHJ Ohjelmiston siirtämä merkintä </w:t>
            </w:r>
            <w:r w:rsidRPr="00C67047">
              <w:rPr>
                <w:rFonts w:ascii="Courier New" w:hAnsi="Courier New" w:cs="Courier New"/>
                <w:color w:val="0000FF"/>
                <w:sz w:val="18"/>
                <w:lang w:eastAsia="fi-FI"/>
              </w:rPr>
              <w:t>--&gt;</w:t>
            </w:r>
          </w:p>
          <w:p w14:paraId="4A1BE684" w14:textId="77777777" w:rsidR="00C67047" w:rsidRPr="00C67047" w:rsidRDefault="00C67047" w:rsidP="00C67047">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functionCode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eArkisto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displayName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Ohjelmiston toimesta siirretty merkintä</w:t>
            </w:r>
            <w:r w:rsidRPr="00C67047">
              <w:rPr>
                <w:rFonts w:ascii="Courier New" w:hAnsi="Courier New" w:cs="Courier New"/>
                <w:color w:val="0000FF"/>
                <w:sz w:val="18"/>
                <w:lang w:eastAsia="fi-FI"/>
              </w:rPr>
              <w:t>"/&gt;</w:t>
            </w:r>
          </w:p>
          <w:p w14:paraId="4A1BE685"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teon aika </w:t>
            </w:r>
            <w:r w:rsidRPr="00C67047">
              <w:rPr>
                <w:rFonts w:ascii="Courier New" w:hAnsi="Courier New" w:cs="Courier New"/>
                <w:color w:val="0000FF"/>
                <w:sz w:val="18"/>
                <w:lang w:eastAsia="fi-FI"/>
              </w:rPr>
              <w:t>--&gt;</w:t>
            </w:r>
          </w:p>
          <w:p w14:paraId="4A1BE686" w14:textId="122C0A52"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time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value</w:t>
            </w:r>
            <w:r w:rsidRPr="00C67047">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C67047">
              <w:rPr>
                <w:rFonts w:ascii="Courier New" w:hAnsi="Courier New" w:cs="Courier New"/>
                <w:color w:val="000000"/>
                <w:sz w:val="18"/>
                <w:lang w:eastAsia="fi-FI"/>
              </w:rPr>
              <w:t>23080000</w:t>
            </w:r>
            <w:r w:rsidRPr="00C67047">
              <w:rPr>
                <w:rFonts w:ascii="Courier New" w:hAnsi="Courier New" w:cs="Courier New"/>
                <w:color w:val="0000FF"/>
                <w:sz w:val="18"/>
                <w:lang w:eastAsia="fi-FI"/>
              </w:rPr>
              <w:t>"/&gt;</w:t>
            </w:r>
          </w:p>
          <w:p w14:paraId="4A1BE687"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assignedAuthor</w:t>
            </w:r>
            <w:r w:rsidRPr="00C67047">
              <w:rPr>
                <w:rFonts w:ascii="Courier New" w:hAnsi="Courier New" w:cs="Courier New"/>
                <w:color w:val="0000FF"/>
                <w:sz w:val="18"/>
                <w:lang w:eastAsia="fi-FI"/>
              </w:rPr>
              <w:t>&gt;</w:t>
            </w:r>
          </w:p>
          <w:p w14:paraId="4A1BE688"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Ammattihenkilöä ei tiedetä </w:t>
            </w:r>
            <w:r w:rsidRPr="00C67047">
              <w:rPr>
                <w:rFonts w:ascii="Courier New" w:hAnsi="Courier New" w:cs="Courier New"/>
                <w:color w:val="0000FF"/>
                <w:sz w:val="18"/>
                <w:lang w:eastAsia="fi-FI"/>
              </w:rPr>
              <w:t>--&gt;</w:t>
            </w:r>
          </w:p>
          <w:p w14:paraId="4A1BE689" w14:textId="77777777" w:rsidR="00C67047" w:rsidRPr="00612E08"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612E08">
              <w:rPr>
                <w:rFonts w:ascii="Courier New" w:hAnsi="Courier New" w:cs="Courier New"/>
                <w:color w:val="0000FF"/>
                <w:sz w:val="18"/>
                <w:lang w:eastAsia="fi-FI"/>
              </w:rPr>
              <w:t>&lt;</w:t>
            </w:r>
            <w:r w:rsidRPr="00612E08">
              <w:rPr>
                <w:rFonts w:ascii="Courier New" w:hAnsi="Courier New" w:cs="Courier New"/>
                <w:color w:val="800000"/>
                <w:sz w:val="18"/>
                <w:lang w:eastAsia="fi-FI"/>
              </w:rPr>
              <w:t>id</w:t>
            </w:r>
            <w:r w:rsidRPr="00612E08">
              <w:rPr>
                <w:rFonts w:ascii="Courier New" w:hAnsi="Courier New" w:cs="Courier New"/>
                <w:i/>
                <w:iCs/>
                <w:color w:val="008080"/>
                <w:sz w:val="18"/>
                <w:lang w:eastAsia="fi-FI"/>
              </w:rPr>
              <w:t xml:space="preserve"> </w:t>
            </w:r>
            <w:r w:rsidRPr="00612E08">
              <w:rPr>
                <w:rFonts w:ascii="Courier New" w:hAnsi="Courier New" w:cs="Courier New"/>
                <w:color w:val="FF0000"/>
                <w:sz w:val="18"/>
                <w:lang w:eastAsia="fi-FI"/>
              </w:rPr>
              <w:t>nullFlavor</w:t>
            </w:r>
            <w:r w:rsidRPr="00612E08">
              <w:rPr>
                <w:rFonts w:ascii="Courier New" w:hAnsi="Courier New" w:cs="Courier New"/>
                <w:color w:val="0000FF"/>
                <w:sz w:val="18"/>
                <w:lang w:eastAsia="fi-FI"/>
              </w:rPr>
              <w:t>="</w:t>
            </w:r>
            <w:r w:rsidRPr="00612E08">
              <w:rPr>
                <w:rFonts w:ascii="Courier New" w:hAnsi="Courier New" w:cs="Courier New"/>
                <w:color w:val="000000"/>
                <w:sz w:val="18"/>
                <w:lang w:eastAsia="fi-FI"/>
              </w:rPr>
              <w:t>UNK</w:t>
            </w:r>
            <w:r w:rsidRPr="00612E08">
              <w:rPr>
                <w:rFonts w:ascii="Courier New" w:hAnsi="Courier New" w:cs="Courier New"/>
                <w:color w:val="0000FF"/>
                <w:sz w:val="18"/>
                <w:lang w:eastAsia="fi-FI"/>
              </w:rPr>
              <w:t>"/&gt;</w:t>
            </w:r>
          </w:p>
          <w:p w14:paraId="4A1BE68A" w14:textId="77777777" w:rsidR="00C67047" w:rsidRPr="00405DDF" w:rsidRDefault="00C67047" w:rsidP="00C67047">
            <w:pPr>
              <w:autoSpaceDE w:val="0"/>
              <w:autoSpaceDN w:val="0"/>
              <w:adjustRightInd w:val="0"/>
              <w:rPr>
                <w:rFonts w:ascii="Courier New" w:hAnsi="Courier New" w:cs="Courier New"/>
                <w:color w:val="0000FF"/>
                <w:sz w:val="18"/>
                <w:lang w:eastAsia="fi-FI"/>
              </w:rPr>
            </w:pPr>
            <w:r w:rsidRPr="00612E08">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assignedPerson</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nullFlavor</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UNK</w:t>
            </w:r>
            <w:r w:rsidRPr="00405DDF">
              <w:rPr>
                <w:rFonts w:ascii="Courier New" w:hAnsi="Courier New" w:cs="Courier New"/>
                <w:color w:val="0000FF"/>
                <w:sz w:val="18"/>
                <w:lang w:eastAsia="fi-FI"/>
              </w:rPr>
              <w:t>"/&gt;</w:t>
            </w:r>
          </w:p>
          <w:p w14:paraId="4A1BE68B" w14:textId="77777777" w:rsidR="00C67047" w:rsidRPr="00405DDF" w:rsidRDefault="00C67047" w:rsidP="00C67047">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representedOrganization</w:t>
            </w:r>
            <w:r w:rsidRPr="00405DDF">
              <w:rPr>
                <w:rFonts w:ascii="Courier New" w:hAnsi="Courier New" w:cs="Courier New"/>
                <w:color w:val="0000FF"/>
                <w:sz w:val="18"/>
                <w:lang w:eastAsia="fi-FI"/>
              </w:rPr>
              <w:t>&gt;</w:t>
            </w:r>
          </w:p>
          <w:p w14:paraId="4A1BE68C" w14:textId="77777777" w:rsidR="00C67047" w:rsidRPr="00405DDF" w:rsidRDefault="00C67047" w:rsidP="00C67047">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proofErr w:type="gramStart"/>
            <w:r w:rsidRPr="00405DDF">
              <w:rPr>
                <w:rFonts w:ascii="Courier New" w:hAnsi="Courier New" w:cs="Courier New"/>
                <w:color w:val="0000FF"/>
                <w:sz w:val="18"/>
                <w:lang w:eastAsia="fi-FI"/>
              </w:rPr>
              <w:t>&lt;!--</w:t>
            </w:r>
            <w:proofErr w:type="gramEnd"/>
            <w:r w:rsidRPr="00405DDF">
              <w:rPr>
                <w:rFonts w:ascii="Courier New" w:hAnsi="Courier New" w:cs="Courier New"/>
                <w:color w:val="474747"/>
                <w:sz w:val="18"/>
                <w:lang w:eastAsia="fi-FI"/>
              </w:rPr>
              <w:t xml:space="preserve"> Merkinnän palveluyksikkö </w:t>
            </w:r>
            <w:r w:rsidRPr="00405DDF">
              <w:rPr>
                <w:rFonts w:ascii="Courier New" w:hAnsi="Courier New" w:cs="Courier New"/>
                <w:color w:val="0000FF"/>
                <w:sz w:val="18"/>
                <w:lang w:eastAsia="fi-FI"/>
              </w:rPr>
              <w:t>--&gt;</w:t>
            </w:r>
          </w:p>
          <w:p w14:paraId="4A1BE68D" w14:textId="77777777" w:rsidR="00C67047" w:rsidRPr="00405DDF" w:rsidRDefault="00C67047" w:rsidP="00C67047">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id</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extension</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108</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root</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1.2.246.10.1234567.10</w:t>
            </w:r>
            <w:r w:rsidRPr="00405DDF">
              <w:rPr>
                <w:rFonts w:ascii="Courier New" w:hAnsi="Courier New" w:cs="Courier New"/>
                <w:color w:val="0000FF"/>
                <w:sz w:val="18"/>
                <w:lang w:eastAsia="fi-FI"/>
              </w:rPr>
              <w:t>"/&gt;</w:t>
            </w:r>
          </w:p>
          <w:p w14:paraId="4A1BE68E"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r w:rsidRPr="00C67047">
              <w:rPr>
                <w:rFonts w:ascii="Courier New" w:hAnsi="Courier New" w:cs="Courier New"/>
                <w:color w:val="000000"/>
                <w:sz w:val="18"/>
                <w:lang w:eastAsia="fi-FI"/>
              </w:rPr>
              <w:t>X-X sairaanhoitopiiri Lab</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p>
          <w:p w14:paraId="4A1BE68F"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4A1BE690"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assignedAuthor</w:t>
            </w:r>
            <w:r w:rsidRPr="00C67047">
              <w:rPr>
                <w:rFonts w:ascii="Courier New" w:hAnsi="Courier New" w:cs="Courier New"/>
                <w:color w:val="0000FF"/>
                <w:sz w:val="18"/>
                <w:lang w:val="en-US" w:eastAsia="fi-FI"/>
              </w:rPr>
              <w:t>&gt;</w:t>
            </w:r>
          </w:p>
          <w:p w14:paraId="4A1BE691" w14:textId="77777777" w:rsidR="00AF1083"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14:paraId="4A1BE693" w14:textId="77777777" w:rsidR="00B92CEC" w:rsidRPr="003028B3" w:rsidRDefault="00B92CEC" w:rsidP="003028B3">
      <w:pPr>
        <w:pStyle w:val="Otsikko2"/>
      </w:pPr>
      <w:bookmarkStart w:id="49" w:name="_Toc410204102"/>
      <w:bookmarkStart w:id="50" w:name="_Toc403145888"/>
      <w:bookmarkStart w:id="51" w:name="_Toc403145889"/>
      <w:bookmarkStart w:id="52" w:name="_Toc403323879"/>
      <w:bookmarkStart w:id="53" w:name="_Toc403145890"/>
      <w:bookmarkStart w:id="54" w:name="_Toc403145891"/>
      <w:bookmarkStart w:id="55" w:name="_Toc403323882"/>
      <w:bookmarkStart w:id="56" w:name="_Toc496544118"/>
      <w:bookmarkEnd w:id="49"/>
      <w:bookmarkEnd w:id="50"/>
      <w:bookmarkEnd w:id="51"/>
      <w:bookmarkEnd w:id="52"/>
      <w:bookmarkEnd w:id="53"/>
      <w:bookmarkEnd w:id="54"/>
      <w:r w:rsidRPr="003028B3">
        <w:t>Hoitoprosessin vaihe ja otsikko</w:t>
      </w:r>
      <w:bookmarkEnd w:id="55"/>
      <w:bookmarkEnd w:id="56"/>
    </w:p>
    <w:p w14:paraId="4A1BE694" w14:textId="77777777" w:rsidR="00B92CEC" w:rsidRDefault="00B92CEC" w:rsidP="00B92CEC">
      <w:pPr>
        <w:rPr>
          <w:lang w:eastAsia="fi-FI"/>
        </w:rPr>
      </w:pPr>
      <w:r>
        <w:rPr>
          <w:lang w:eastAsia="fi-FI"/>
        </w:rPr>
        <w:t>Tehdyn tutkimuksen tiedot</w:t>
      </w:r>
      <w:r w:rsidR="003028B3">
        <w:rPr>
          <w:lang w:eastAsia="fi-FI"/>
        </w:rPr>
        <w:t xml:space="preserve"> (tulokset/vastaukset)</w:t>
      </w:r>
      <w:r>
        <w:rPr>
          <w:lang w:eastAsia="fi-FI"/>
        </w:rPr>
        <w:t xml:space="preserve"> </w:t>
      </w:r>
      <w:r w:rsidR="003028B3">
        <w:rPr>
          <w:lang w:eastAsia="fi-FI"/>
        </w:rPr>
        <w:t>annetaan</w:t>
      </w:r>
      <w:r>
        <w:rPr>
          <w:lang w:eastAsia="fi-FI"/>
        </w:rPr>
        <w:t xml:space="preserve"> Hoidon toteutus -vaiheen alle. </w:t>
      </w:r>
      <w:r w:rsidR="003028B3">
        <w:rPr>
          <w:lang w:eastAsia="fi-FI"/>
        </w:rPr>
        <w:t>Code:en annetaan</w:t>
      </w:r>
      <w:r>
        <w:rPr>
          <w:lang w:eastAsia="fi-FI"/>
        </w:rPr>
        <w:t xml:space="preserve"> Tutkimukset, koodi 53 otsikkokoodistosta</w:t>
      </w:r>
      <w:r w:rsidR="003028B3">
        <w:rPr>
          <w:lang w:eastAsia="fi-FI"/>
        </w:rPr>
        <w:t xml:space="preserve"> ja title:en </w:t>
      </w:r>
      <w:r w:rsidR="00097A20">
        <w:rPr>
          <w:lang w:eastAsia="fi-FI"/>
        </w:rPr>
        <w:t>sama Tutkimukset-</w:t>
      </w:r>
      <w:r w:rsidR="003028B3">
        <w:rPr>
          <w:lang w:eastAsia="fi-FI"/>
        </w:rPr>
        <w:t xml:space="preserve"> otsikko.</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3028B3" w14:paraId="4A1BE69E" w14:textId="77777777" w:rsidTr="00DF32DC">
        <w:tc>
          <w:tcPr>
            <w:tcW w:w="9629" w:type="dxa"/>
            <w:shd w:val="clear" w:color="auto" w:fill="auto"/>
          </w:tcPr>
          <w:p w14:paraId="4A1BE695" w14:textId="77777777" w:rsidR="003028B3" w:rsidRPr="003028B3" w:rsidRDefault="003028B3" w:rsidP="003028B3">
            <w:pPr>
              <w:autoSpaceDE w:val="0"/>
              <w:autoSpaceDN w:val="0"/>
              <w:adjustRightInd w:val="0"/>
              <w:rPr>
                <w:rFonts w:ascii="Courier New" w:hAnsi="Courier New" w:cs="Courier New"/>
                <w:color w:val="0000FF"/>
                <w:sz w:val="18"/>
                <w:szCs w:val="18"/>
                <w:lang w:eastAsia="fi-FI"/>
              </w:rPr>
            </w:pPr>
            <w:proofErr w:type="gramStart"/>
            <w:r w:rsidRPr="003028B3">
              <w:rPr>
                <w:rFonts w:ascii="Courier New" w:hAnsi="Courier New" w:cs="Courier New"/>
                <w:color w:val="0000FF"/>
                <w:sz w:val="18"/>
                <w:szCs w:val="18"/>
                <w:lang w:eastAsia="fi-FI"/>
              </w:rPr>
              <w:t>&lt;!--</w:t>
            </w:r>
            <w:proofErr w:type="gramEnd"/>
            <w:r w:rsidRPr="003028B3">
              <w:rPr>
                <w:rFonts w:ascii="Courier New" w:hAnsi="Courier New" w:cs="Courier New"/>
                <w:color w:val="474747"/>
                <w:sz w:val="18"/>
                <w:szCs w:val="18"/>
                <w:lang w:eastAsia="fi-FI"/>
              </w:rPr>
              <w:t xml:space="preserve"> Hoitoprosessin vaihe "Hoidon toteutus" = Tulokset  </w:t>
            </w:r>
            <w:r w:rsidRPr="003028B3">
              <w:rPr>
                <w:rFonts w:ascii="Courier New" w:hAnsi="Courier New" w:cs="Courier New"/>
                <w:color w:val="0000FF"/>
                <w:sz w:val="18"/>
                <w:szCs w:val="18"/>
                <w:lang w:eastAsia="fi-FI"/>
              </w:rPr>
              <w:t>--&gt;</w:t>
            </w:r>
          </w:p>
          <w:p w14:paraId="4A1BE696"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14:paraId="4A1BE697"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14:paraId="4A1BE698" w14:textId="77777777" w:rsidR="003028B3" w:rsidRPr="003028B3" w:rsidRDefault="003028B3" w:rsidP="003028B3">
            <w:pPr>
              <w:autoSpaceDE w:val="0"/>
              <w:autoSpaceDN w:val="0"/>
              <w:adjustRightInd w:val="0"/>
              <w:ind w:left="720" w:hanging="72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15</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1.2.246.537.6.13.2006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AR/YDIN - Hoitoprosessin vaihe</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displayName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Hoidon toteutus</w:t>
            </w:r>
            <w:r w:rsidRPr="003028B3">
              <w:rPr>
                <w:rFonts w:ascii="Courier New" w:hAnsi="Courier New" w:cs="Courier New"/>
                <w:color w:val="0000FF"/>
                <w:sz w:val="18"/>
                <w:szCs w:val="18"/>
                <w:lang w:val="en-US" w:eastAsia="fi-FI"/>
              </w:rPr>
              <w:t>"/&gt;</w:t>
            </w:r>
          </w:p>
          <w:p w14:paraId="4A1BE699"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r w:rsidRPr="003028B3">
              <w:rPr>
                <w:rFonts w:ascii="Courier New" w:hAnsi="Courier New" w:cs="Courier New"/>
                <w:color w:val="000000"/>
                <w:sz w:val="18"/>
                <w:szCs w:val="18"/>
                <w:lang w:val="en-US" w:eastAsia="fi-FI"/>
              </w:rPr>
              <w:t>Hoidon toteutus</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p w14:paraId="4A1BE69A"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14:paraId="4A1BE69B"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14:paraId="4A1BE69C" w14:textId="77777777" w:rsidR="003028B3" w:rsidRPr="003028B3" w:rsidRDefault="003028B3" w:rsidP="003028B3">
            <w:pPr>
              <w:autoSpaceDE w:val="0"/>
              <w:autoSpaceDN w:val="0"/>
              <w:adjustRightInd w:val="0"/>
              <w:ind w:left="1440" w:hanging="144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53</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1.2.246.537.6.14.2006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AR/YDIN - Otsikot</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displayName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Tutkimukset</w:t>
            </w:r>
            <w:r w:rsidRPr="003028B3">
              <w:rPr>
                <w:rFonts w:ascii="Courier New" w:hAnsi="Courier New" w:cs="Courier New"/>
                <w:color w:val="0000FF"/>
                <w:sz w:val="18"/>
                <w:szCs w:val="18"/>
                <w:lang w:val="en-US" w:eastAsia="fi-FI"/>
              </w:rPr>
              <w:t>"/&gt;</w:t>
            </w:r>
          </w:p>
          <w:p w14:paraId="4A1BE69D" w14:textId="77777777" w:rsidR="00B92CEC" w:rsidRPr="003028B3" w:rsidRDefault="003028B3" w:rsidP="00DF32DC">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r w:rsidRPr="003028B3">
              <w:rPr>
                <w:rFonts w:ascii="Courier New" w:hAnsi="Courier New" w:cs="Courier New"/>
                <w:color w:val="000000"/>
                <w:sz w:val="18"/>
                <w:szCs w:val="18"/>
                <w:lang w:val="en-US" w:eastAsia="fi-FI"/>
              </w:rPr>
              <w:t>Tu</w:t>
            </w:r>
            <w:r w:rsidR="00E45ED6">
              <w:rPr>
                <w:rFonts w:ascii="Courier New" w:hAnsi="Courier New" w:cs="Courier New"/>
                <w:color w:val="000000"/>
                <w:sz w:val="18"/>
                <w:szCs w:val="18"/>
                <w:lang w:val="en-US" w:eastAsia="fi-FI"/>
              </w:rPr>
              <w:t>tkimukse</w:t>
            </w:r>
            <w:r w:rsidRPr="003028B3">
              <w:rPr>
                <w:rFonts w:ascii="Courier New" w:hAnsi="Courier New" w:cs="Courier New"/>
                <w:color w:val="000000"/>
                <w:sz w:val="18"/>
                <w:szCs w:val="18"/>
                <w:lang w:val="en-US" w:eastAsia="fi-FI"/>
              </w:rPr>
              <w:t>t</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tc>
      </w:tr>
    </w:tbl>
    <w:p w14:paraId="4A1BE69F" w14:textId="77777777" w:rsidR="000A4B8C" w:rsidRDefault="000A4B8C" w:rsidP="00F34AF0"/>
    <w:p w14:paraId="4A1BE6A0" w14:textId="77777777" w:rsidR="008721C3" w:rsidRPr="008721C3" w:rsidRDefault="008721C3" w:rsidP="008721C3">
      <w:pPr>
        <w:pStyle w:val="Otsikko2"/>
        <w:rPr>
          <w:highlight w:val="white"/>
        </w:rPr>
      </w:pPr>
      <w:bookmarkStart w:id="57" w:name="_Toc403323883"/>
      <w:bookmarkStart w:id="58" w:name="_Toc496544119"/>
      <w:r>
        <w:rPr>
          <w:highlight w:val="white"/>
        </w:rPr>
        <w:t>Laboratorio</w:t>
      </w:r>
      <w:r w:rsidRPr="008721C3">
        <w:rPr>
          <w:highlight w:val="white"/>
        </w:rPr>
        <w:t>tutkimuksen tiedot näyttömuodossa</w:t>
      </w:r>
      <w:bookmarkEnd w:id="57"/>
      <w:bookmarkEnd w:id="58"/>
    </w:p>
    <w:p w14:paraId="4A1BE6A1" w14:textId="77777777" w:rsidR="008721C3" w:rsidRDefault="008721C3" w:rsidP="008721C3">
      <w:pPr>
        <w:rPr>
          <w:lang w:eastAsia="fi-FI"/>
        </w:rPr>
      </w:pPr>
      <w:r>
        <w:rPr>
          <w:highlight w:val="white"/>
          <w:lang w:eastAsia="fi-FI"/>
        </w:rPr>
        <w:t xml:space="preserve">Tutkimuksen tiedot esitetään näyttömuodossa text-elementissä. </w:t>
      </w:r>
      <w:r w:rsidR="00526DAD">
        <w:rPr>
          <w:highlight w:val="white"/>
          <w:lang w:eastAsia="fi-FI"/>
        </w:rPr>
        <w:t>Kertomus- ja lomakkeet- oppaassa [2] on kuvattu näyttömuotoilun tarkempi toteutusohjeistus</w:t>
      </w:r>
      <w:r w:rsidR="00526DAD">
        <w:rPr>
          <w:lang w:eastAsia="fi-FI"/>
        </w:rPr>
        <w:t>.</w:t>
      </w:r>
    </w:p>
    <w:p w14:paraId="4A1BE6A2" w14:textId="77777777" w:rsidR="008721C3" w:rsidRDefault="008721C3" w:rsidP="008721C3">
      <w:pPr>
        <w:rPr>
          <w:lang w:eastAsia="fi-FI"/>
        </w:rPr>
      </w:pPr>
    </w:p>
    <w:p w14:paraId="4A1BE6A3" w14:textId="77777777" w:rsidR="008721C3" w:rsidRDefault="008721C3" w:rsidP="008721C3">
      <w:r w:rsidRPr="00422F07">
        <w:t xml:space="preserve">Laboratoriotulokset voidaan liittää CDA R2 kertomukseen tavanomaisen kertomusrakenteen mukaisesti, missä rakenteiset osuudet puretaan tietojen avainsanoilla ja näyttötekstillä. </w:t>
      </w:r>
    </w:p>
    <w:p w14:paraId="4A1BE6A4" w14:textId="77777777" w:rsidR="00E551B3" w:rsidRDefault="00E551B3" w:rsidP="008721C3"/>
    <w:p w14:paraId="4A1BE6A5" w14:textId="77777777" w:rsidR="00E551B3" w:rsidRPr="008A3940" w:rsidRDefault="00E551B3" w:rsidP="008721C3">
      <w:r w:rsidRPr="008A3940">
        <w:t>Geneerinen tekstimuotoinen esitystapa laboratoriotuloksille (kts. selitys</w:t>
      </w:r>
      <w:r w:rsidR="00526DAD" w:rsidRPr="008A3940">
        <w:t xml:space="preserve"> Kertomus- ja lomakkeet määrittelyn [2] luku 2.8.3)</w:t>
      </w:r>
      <w:r w:rsidRPr="008A3940">
        <w:t xml:space="preserve">: </w:t>
      </w:r>
    </w:p>
    <w:p w14:paraId="4A1BE6A6" w14:textId="03BF5DE3" w:rsidR="008721C3" w:rsidRDefault="008A3940" w:rsidP="008721C3">
      <w:pPr>
        <w:rPr>
          <w:lang w:eastAsia="fi-FI"/>
        </w:rPr>
      </w:pPr>
      <w:r>
        <w:rPr>
          <w:lang w:eastAsia="fi-FI"/>
        </w:rPr>
        <w:t>Tehty laboratoriotutkimus (12)</w:t>
      </w:r>
      <w:r w:rsidR="00526DAD" w:rsidRPr="008A3940">
        <w:rPr>
          <w:lang w:eastAsia="fi-FI"/>
        </w:rPr>
        <w:t xml:space="preserve">; </w:t>
      </w:r>
      <w:r w:rsidR="00957B00">
        <w:rPr>
          <w:lang w:eastAsia="fi-FI"/>
        </w:rPr>
        <w:t>Tutkimusajankohta (9)</w:t>
      </w:r>
      <w:r w:rsidR="00526DAD" w:rsidRPr="008A3940">
        <w:rPr>
          <w:lang w:eastAsia="fi-FI"/>
        </w:rPr>
        <w:t xml:space="preserve">; </w:t>
      </w:r>
      <w:r w:rsidR="00957B00" w:rsidRPr="00957B00">
        <w:rPr>
          <w:lang w:eastAsia="fi-FI"/>
        </w:rPr>
        <w:t>Laboratoriotutkimustulos ja yksikkö</w:t>
      </w:r>
      <w:r w:rsidR="00957B00">
        <w:rPr>
          <w:lang w:eastAsia="fi-FI"/>
        </w:rPr>
        <w:t xml:space="preserve"> (13)</w:t>
      </w:r>
      <w:r w:rsidR="00526DAD" w:rsidRPr="008A3940">
        <w:rPr>
          <w:lang w:eastAsia="fi-FI"/>
        </w:rPr>
        <w:t xml:space="preserve">; </w:t>
      </w:r>
      <w:r w:rsidR="00957B00" w:rsidRPr="00957B00">
        <w:rPr>
          <w:lang w:eastAsia="fi-FI"/>
        </w:rPr>
        <w:t>Laboratoriotutkimustulos tekstinä</w:t>
      </w:r>
      <w:r w:rsidR="00957B00">
        <w:rPr>
          <w:lang w:eastAsia="fi-FI"/>
        </w:rPr>
        <w:t xml:space="preserve"> (15)</w:t>
      </w:r>
      <w:r w:rsidR="00526DAD" w:rsidRPr="008A3940">
        <w:rPr>
          <w:lang w:eastAsia="fi-FI"/>
        </w:rPr>
        <w:t xml:space="preserve">; </w:t>
      </w:r>
      <w:r w:rsidR="00957B00" w:rsidRPr="00957B00">
        <w:rPr>
          <w:lang w:eastAsia="fi-FI"/>
        </w:rPr>
        <w:t>Tuloksen poikkeavuus</w:t>
      </w:r>
      <w:r w:rsidR="00957B00">
        <w:rPr>
          <w:lang w:eastAsia="fi-FI"/>
        </w:rPr>
        <w:t xml:space="preserve"> (18)</w:t>
      </w:r>
      <w:r w:rsidR="00526DAD" w:rsidRPr="008A3940">
        <w:rPr>
          <w:lang w:eastAsia="fi-FI"/>
        </w:rPr>
        <w:t xml:space="preserve">; </w:t>
      </w:r>
      <w:r w:rsidR="001E046E">
        <w:rPr>
          <w:lang w:eastAsia="fi-FI"/>
        </w:rPr>
        <w:t>Tutkimuksen lisätieto (23)</w:t>
      </w:r>
      <w:r w:rsidR="00526DAD" w:rsidRPr="008A3940">
        <w:rPr>
          <w:lang w:eastAsia="fi-FI"/>
        </w:rPr>
        <w:t xml:space="preserve">; </w:t>
      </w:r>
      <w:r w:rsidR="001E046E">
        <w:rPr>
          <w:lang w:eastAsia="fi-FI"/>
        </w:rPr>
        <w:t>Lausunto tekstinä (25)</w:t>
      </w:r>
    </w:p>
    <w:p w14:paraId="5980348E" w14:textId="77777777" w:rsidR="001E046E" w:rsidRDefault="001E046E" w:rsidP="008721C3">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26DAD" w:rsidRPr="00526DAD" w14:paraId="4A1BE6B8" w14:textId="77777777" w:rsidTr="00C92557">
        <w:tc>
          <w:tcPr>
            <w:tcW w:w="9629" w:type="dxa"/>
            <w:shd w:val="clear" w:color="auto" w:fill="auto"/>
          </w:tcPr>
          <w:p w14:paraId="4A1BE6A8"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FF"/>
                <w:sz w:val="18"/>
                <w:szCs w:val="18"/>
                <w:lang w:val="en-US" w:eastAsia="fi-FI"/>
              </w:rPr>
              <w:lastRenderedPageBreak/>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p w14:paraId="4A1BE6A9" w14:textId="3A862929"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.24.1.1</w:t>
            </w:r>
            <w:r w:rsidRPr="00526DAD">
              <w:rPr>
                <w:rFonts w:ascii="Courier New" w:hAnsi="Courier New" w:cs="Courier New"/>
                <w:color w:val="0000FF"/>
                <w:sz w:val="18"/>
                <w:szCs w:val="18"/>
                <w:lang w:val="en-US" w:eastAsia="fi-FI"/>
              </w:rPr>
              <w:t>"&gt;</w:t>
            </w:r>
          </w:p>
          <w:p w14:paraId="4A1BE6AA" w14:textId="44CCE488"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0045175B" w:rsidRPr="0045175B">
              <w:rPr>
                <w:rFonts w:ascii="Courier New" w:hAnsi="Courier New" w:cs="Courier New"/>
                <w:color w:val="0000FF"/>
                <w:sz w:val="18"/>
                <w:szCs w:val="18"/>
                <w:lang w:val="en-US" w:eastAsia="fi-FI"/>
              </w:rPr>
              <w:t>P -Aspartaattiaminotransferaasi</w:t>
            </w: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B"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C"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77 U/l;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D"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14:paraId="4A1BE6AE" w14:textId="47E5E7A1" w:rsidR="00526DAD" w:rsidRPr="00526DAD" w:rsidRDefault="00526DAD" w:rsidP="00526DAD">
            <w:pPr>
              <w:autoSpaceDE w:val="0"/>
              <w:autoSpaceDN w:val="0"/>
              <w:adjustRightInd w:val="0"/>
              <w:ind w:left="720" w:hanging="720"/>
              <w:rPr>
                <w:rFonts w:ascii="Courier New" w:hAnsi="Courier New" w:cs="Courier New"/>
                <w:color w:val="0000FF"/>
                <w:sz w:val="18"/>
                <w:szCs w:val="18"/>
                <w:lang w:val="en-US" w:eastAsia="fi-FI"/>
              </w:rPr>
            </w:pPr>
            <w:r w:rsidRPr="00401D27">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.24.1.5</w:t>
            </w:r>
            <w:r w:rsidRPr="00526DAD">
              <w:rPr>
                <w:rFonts w:ascii="Courier New" w:hAnsi="Courier New" w:cs="Courier New"/>
                <w:color w:val="0000FF"/>
                <w:sz w:val="18"/>
                <w:szCs w:val="18"/>
                <w:lang w:val="en-US" w:eastAsia="fi-FI"/>
              </w:rPr>
              <w: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styleCode</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xUnstructured</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Näytteen ottotapa: verinäyte</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F"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p>
          <w:p w14:paraId="4A1BE6B0" w14:textId="7E07A9CB"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.24.2.1</w:t>
            </w:r>
            <w:r w:rsidRPr="00526DAD">
              <w:rPr>
                <w:rFonts w:ascii="Courier New" w:hAnsi="Courier New" w:cs="Courier New"/>
                <w:color w:val="0000FF"/>
                <w:sz w:val="18"/>
                <w:szCs w:val="18"/>
                <w:lang w:val="en-US" w:eastAsia="fi-FI"/>
              </w:rPr>
              <w:t>"&gt;</w:t>
            </w:r>
          </w:p>
          <w:p w14:paraId="4A1BE6B1" w14:textId="4EF0137F"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00AC0597" w:rsidRPr="00AC0597">
              <w:rPr>
                <w:rFonts w:ascii="Courier New" w:hAnsi="Courier New" w:cs="Courier New"/>
                <w:color w:val="000000"/>
                <w:sz w:val="18"/>
                <w:szCs w:val="18"/>
                <w:lang w:val="en-US" w:eastAsia="fi-FI"/>
              </w:rPr>
              <w:t>P -Kreatiniini</w:t>
            </w: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2"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3" w14:textId="3E94B272"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112 umol/</w:t>
            </w:r>
            <w:r w:rsidR="00AC0597">
              <w:rPr>
                <w:rFonts w:ascii="Courier New" w:hAnsi="Courier New" w:cs="Courier New"/>
                <w:color w:val="000000"/>
                <w:sz w:val="18"/>
                <w:szCs w:val="18"/>
                <w:lang w:val="en-US" w:eastAsia="fi-FI"/>
              </w:rPr>
              <w:t>L</w:t>
            </w: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4"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14:paraId="4A1BE6B5" w14:textId="0709D8D2" w:rsidR="00526DAD" w:rsidRPr="00526DAD" w:rsidRDefault="00526DAD" w:rsidP="00526DAD">
            <w:pPr>
              <w:autoSpaceDE w:val="0"/>
              <w:autoSpaceDN w:val="0"/>
              <w:adjustRightInd w:val="0"/>
              <w:ind w:left="720" w:hanging="720"/>
              <w:rPr>
                <w:rFonts w:ascii="Courier New" w:hAnsi="Courier New" w:cs="Courier New"/>
                <w:color w:val="0000FF"/>
                <w:sz w:val="18"/>
                <w:szCs w:val="18"/>
                <w:lang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ID</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OID1.2.246.10.1234567.</w:t>
            </w:r>
            <w:r w:rsidR="00F94730">
              <w:rPr>
                <w:rFonts w:ascii="Courier New" w:hAnsi="Courier New" w:cs="Courier New"/>
                <w:color w:val="000000"/>
                <w:sz w:val="18"/>
                <w:szCs w:val="18"/>
                <w:lang w:eastAsia="fi-FI"/>
              </w:rPr>
              <w:t>14.2016.123</w:t>
            </w:r>
            <w:r w:rsidRPr="00526DAD">
              <w:rPr>
                <w:rFonts w:ascii="Courier New" w:hAnsi="Courier New" w:cs="Courier New"/>
                <w:color w:val="000000"/>
                <w:sz w:val="18"/>
                <w:szCs w:val="18"/>
                <w:lang w:eastAsia="fi-FI"/>
              </w:rPr>
              <w:t>.24.2.5</w:t>
            </w:r>
            <w:r w:rsidRPr="00526DAD">
              <w:rPr>
                <w:rFonts w:ascii="Courier New" w:hAnsi="Courier New" w:cs="Courier New"/>
                <w:color w:val="0000FF"/>
                <w:sz w:val="18"/>
                <w:szCs w:val="18"/>
                <w:lang w:eastAsia="fi-FI"/>
              </w:rPr>
              <w:t>"</w:t>
            </w:r>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styleCode</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xUnstructured</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Huomautus: Tämä on tekijän kirjaama vapaamuotoinen huomautusteksti</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14:paraId="4A1BE6B6" w14:textId="77777777" w:rsidR="00526DAD" w:rsidRPr="00526DAD" w:rsidRDefault="00526DAD" w:rsidP="00526DAD">
            <w:pPr>
              <w:autoSpaceDE w:val="0"/>
              <w:autoSpaceDN w:val="0"/>
              <w:adjustRightInd w:val="0"/>
              <w:rPr>
                <w:rFonts w:ascii="Courier New" w:hAnsi="Courier New" w:cs="Courier New"/>
                <w:color w:val="000000"/>
                <w:sz w:val="18"/>
                <w:szCs w:val="18"/>
                <w:lang w:val="en-US"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w:t>
            </w:r>
          </w:p>
          <w:p w14:paraId="4A1BE6B7"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tc>
      </w:tr>
    </w:tbl>
    <w:p w14:paraId="4A1BE6B9" w14:textId="77777777" w:rsidR="00526DAD" w:rsidRPr="00526DAD" w:rsidRDefault="00526DAD" w:rsidP="00526DAD">
      <w:pPr>
        <w:rPr>
          <w:highlight w:val="white"/>
          <w:lang w:eastAsia="fi-FI"/>
        </w:rPr>
      </w:pPr>
    </w:p>
    <w:p w14:paraId="4A1BE6BA" w14:textId="77777777" w:rsidR="008721C3" w:rsidRPr="00422F07" w:rsidRDefault="008721C3" w:rsidP="008721C3">
      <w:r>
        <w:t>Tulokset</w:t>
      </w:r>
      <w:r w:rsidRPr="00422F07">
        <w:t xml:space="preserve"> voidaan esittää </w:t>
      </w:r>
      <w:r>
        <w:t xml:space="preserve">myös </w:t>
      </w:r>
      <w:r w:rsidRPr="00422F07">
        <w:t>alla</w:t>
      </w:r>
      <w:r>
        <w:t xml:space="preserve"> </w:t>
      </w:r>
      <w:r w:rsidRPr="00422F07">
        <w:t>ole</w:t>
      </w:r>
      <w:r>
        <w:t>v</w:t>
      </w:r>
      <w:r w:rsidRPr="00422F07">
        <w:t>assa taulukkomuodossa. Tutkimu</w:t>
      </w:r>
      <w:r>
        <w:t>kset tekevä</w:t>
      </w:r>
      <w:r w:rsidRPr="00422F07">
        <w:t xml:space="preserve"> yksikkö on näkymän yhteydessä ja muut tulokseen liittyvät tiedot ovat taulukossa siten</w:t>
      </w:r>
      <w:r>
        <w:t>,</w:t>
      </w:r>
      <w:r w:rsidRPr="00422F07">
        <w:t xml:space="preserve"> että kukin tutkimus on omana rivinä ja siihen liittyy yksi rakenteinen elementti observation entry ja mahdollisesti sen alarakenteet aiemmissa koh</w:t>
      </w:r>
      <w:r>
        <w:t>d</w:t>
      </w:r>
      <w:r w:rsidRPr="00422F07">
        <w:t xml:space="preserve">issa esitetyillä tavoilla. Rakenteisesta osuudesta observation entrystä viitataan lausuntoon, </w:t>
      </w:r>
      <w:r>
        <w:t>lisätietoihin</w:t>
      </w:r>
      <w:r w:rsidRPr="00422F07">
        <w:t xml:space="preserve"> ja muihin näytettäviin teksteihin OID-tunnuksella. </w:t>
      </w:r>
      <w:r>
        <w:t>Potilastietojärjestelmä voi omissa laboratoriotulosten taulukoissa käyttää kaikkia tulosten rakenteisia tietoja.</w:t>
      </w:r>
    </w:p>
    <w:p w14:paraId="4A1BE6BB" w14:textId="77777777"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97732B" w14:paraId="4A1BE6EC" w14:textId="77777777" w:rsidTr="008C0F83">
        <w:tc>
          <w:tcPr>
            <w:tcW w:w="9629" w:type="dxa"/>
            <w:shd w:val="clear" w:color="auto" w:fill="auto"/>
          </w:tcPr>
          <w:p w14:paraId="4A1BE6B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p w14:paraId="4A1BE6BD"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border</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1</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rules</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all</w:t>
            </w:r>
            <w:r w:rsidRPr="0097732B">
              <w:rPr>
                <w:rFonts w:ascii="Courier New" w:hAnsi="Courier New" w:cs="Courier New"/>
                <w:color w:val="0000FF"/>
                <w:sz w:val="18"/>
                <w:lang w:val="en-US" w:eastAsia="fi-FI"/>
              </w:rPr>
              <w:t>"&gt;</w:t>
            </w:r>
          </w:p>
          <w:p w14:paraId="4A1BE6BE"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tbody</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left</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valign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top</w:t>
            </w:r>
            <w:r w:rsidRPr="0097732B">
              <w:rPr>
                <w:rFonts w:ascii="Courier New" w:hAnsi="Courier New" w:cs="Courier New"/>
                <w:color w:val="0000FF"/>
                <w:sz w:val="18"/>
                <w:lang w:val="en-US" w:eastAsia="fi-FI"/>
              </w:rPr>
              <w:t>"&gt;</w:t>
            </w:r>
          </w:p>
          <w:p w14:paraId="4A1BE6BF"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0"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Tutkimus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1"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Tutkimusajankohta</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2"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Tulos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3"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Tuloksen poikkeavuus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4"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Lisätieto</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5"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6" w14:textId="1BB36FDF"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.24.1.1</w:t>
            </w:r>
            <w:r w:rsidRPr="0097732B">
              <w:rPr>
                <w:rFonts w:ascii="Courier New" w:hAnsi="Courier New" w:cs="Courier New"/>
                <w:color w:val="0000FF"/>
                <w:sz w:val="18"/>
                <w:lang w:val="en-US" w:eastAsia="fi-FI"/>
              </w:rPr>
              <w:t>"&gt;</w:t>
            </w:r>
          </w:p>
          <w:p w14:paraId="4A1BE6C7" w14:textId="698EA444"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00AC0597" w:rsidRPr="00173C55">
              <w:rPr>
                <w:lang w:val="en-US"/>
              </w:rPr>
              <w:t xml:space="preserve"> </w:t>
            </w:r>
            <w:r w:rsidR="00AC0597" w:rsidRPr="00AC0597">
              <w:rPr>
                <w:rFonts w:ascii="Courier New" w:hAnsi="Courier New" w:cs="Courier New"/>
                <w:color w:val="000000"/>
                <w:sz w:val="18"/>
                <w:lang w:val="en-US" w:eastAsia="fi-FI"/>
              </w:rPr>
              <w:t>S -Aspartaattiaminotransferaasi</w:t>
            </w:r>
            <w:r w:rsidR="00AC0597" w:rsidRPr="00AC0597" w:rsidDel="00AC0597">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8"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9" w14:textId="77777777" w:rsidR="0097732B" w:rsidRPr="00405DDF"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td</w:t>
            </w:r>
            <w:r w:rsidRPr="00405DDF">
              <w:rPr>
                <w:rFonts w:ascii="Courier New" w:hAnsi="Courier New" w:cs="Courier New"/>
                <w:color w:val="0000FF"/>
                <w:sz w:val="18"/>
                <w:lang w:eastAsia="fi-FI"/>
              </w:rPr>
              <w:t>&gt;</w:t>
            </w:r>
            <w:r w:rsidRPr="00405DDF">
              <w:rPr>
                <w:rFonts w:ascii="Courier New" w:hAnsi="Courier New" w:cs="Courier New"/>
                <w:color w:val="000000"/>
                <w:sz w:val="18"/>
                <w:lang w:eastAsia="fi-FI"/>
              </w:rPr>
              <w:t>77 U/l</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td</w:t>
            </w:r>
            <w:r w:rsidRPr="00405DDF">
              <w:rPr>
                <w:rFonts w:ascii="Courier New" w:hAnsi="Courier New" w:cs="Courier New"/>
                <w:color w:val="0000FF"/>
                <w:sz w:val="18"/>
                <w:lang w:eastAsia="fi-FI"/>
              </w:rPr>
              <w:t>&gt;</w:t>
            </w:r>
          </w:p>
          <w:p w14:paraId="4A1BE6CA"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CB" w14:textId="4DD7881E" w:rsidR="0097732B" w:rsidRPr="0097732B" w:rsidRDefault="0097732B" w:rsidP="0097732B">
            <w:pPr>
              <w:autoSpaceDE w:val="0"/>
              <w:autoSpaceDN w:val="0"/>
              <w:adjustRightInd w:val="0"/>
              <w:ind w:left="1440" w:hanging="1440"/>
              <w:rPr>
                <w:rFonts w:ascii="Courier New" w:hAnsi="Courier New" w:cs="Courier New"/>
                <w:color w:val="0000FF"/>
                <w:sz w:val="18"/>
                <w:lang w:val="en-US" w:eastAsia="fi-FI"/>
              </w:rPr>
            </w:pPr>
            <w:r w:rsidRPr="00401D27">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content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.24.1.5</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styleCode</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xUnstructured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Näytteen ottotapa: verinäyte</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content</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D" w14:textId="608DB306"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.24.2.1</w:t>
            </w:r>
            <w:r w:rsidRPr="0097732B">
              <w:rPr>
                <w:rFonts w:ascii="Courier New" w:hAnsi="Courier New" w:cs="Courier New"/>
                <w:color w:val="0000FF"/>
                <w:sz w:val="18"/>
                <w:lang w:val="en-US" w:eastAsia="fi-FI"/>
              </w:rPr>
              <w:t>"&gt;</w:t>
            </w:r>
          </w:p>
          <w:p w14:paraId="4A1BE6CE" w14:textId="2040B14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0045175B" w:rsidRPr="00173C55">
              <w:rPr>
                <w:lang w:val="en-US"/>
              </w:rPr>
              <w:t xml:space="preserve"> </w:t>
            </w:r>
            <w:r w:rsidR="0045175B" w:rsidRPr="0045175B">
              <w:rPr>
                <w:rFonts w:ascii="Courier New" w:hAnsi="Courier New" w:cs="Courier New"/>
                <w:color w:val="000000"/>
                <w:sz w:val="18"/>
                <w:lang w:val="en-US" w:eastAsia="fi-FI"/>
              </w:rPr>
              <w:t>P -Kreatiniini</w:t>
            </w:r>
            <w:r w:rsidR="0045175B" w:rsidRPr="0045175B" w:rsidDel="0045175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F"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0"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112 umol/l</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1"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2" w14:textId="3719DC00"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content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w:t>
            </w:r>
            <w:r w:rsidR="00F94730">
              <w:rPr>
                <w:rFonts w:ascii="Courier New" w:hAnsi="Courier New" w:cs="Courier New"/>
                <w:color w:val="000000"/>
                <w:sz w:val="18"/>
                <w:lang w:eastAsia="fi-FI"/>
              </w:rPr>
              <w:t>14.2016.123</w:t>
            </w:r>
            <w:r w:rsidRPr="0097732B">
              <w:rPr>
                <w:rFonts w:ascii="Courier New" w:hAnsi="Courier New" w:cs="Courier New"/>
                <w:color w:val="000000"/>
                <w:sz w:val="18"/>
                <w:lang w:eastAsia="fi-FI"/>
              </w:rPr>
              <w:t>.24.2.5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styleCode</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xUnstructured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tekijän kirjaama vapaamuotoinen huomautusteksti</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content</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3"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D4" w14:textId="7619B846"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.24.3.1</w:t>
            </w:r>
            <w:r w:rsidRPr="0097732B">
              <w:rPr>
                <w:rFonts w:ascii="Courier New" w:hAnsi="Courier New" w:cs="Courier New"/>
                <w:color w:val="0000FF"/>
                <w:sz w:val="18"/>
                <w:lang w:val="en-US" w:eastAsia="fi-FI"/>
              </w:rPr>
              <w:t>"&gt;</w:t>
            </w:r>
          </w:p>
          <w:p w14:paraId="4A1BE6D5" w14:textId="6CDDABD6"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0045175B" w:rsidRPr="00173C55">
              <w:rPr>
                <w:lang w:val="en-US"/>
              </w:rPr>
              <w:t xml:space="preserve"> </w:t>
            </w:r>
            <w:r w:rsidR="0045175B" w:rsidRPr="0045175B">
              <w:rPr>
                <w:rFonts w:ascii="Courier New" w:hAnsi="Courier New" w:cs="Courier New"/>
                <w:color w:val="000000"/>
                <w:sz w:val="18"/>
                <w:lang w:val="en-US" w:eastAsia="fi-FI"/>
              </w:rPr>
              <w:t>S -Proteiini</w:t>
            </w:r>
            <w:r w:rsidR="0045175B" w:rsidRPr="0045175B" w:rsidDel="0045175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6"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7"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55 g/l</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8"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9"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&gt;&amp;#160;&lt;/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A"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DB" w14:textId="53BF522F"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.24.4.1</w:t>
            </w:r>
            <w:r w:rsidRPr="0097732B">
              <w:rPr>
                <w:rFonts w:ascii="Courier New" w:hAnsi="Courier New" w:cs="Courier New"/>
                <w:color w:val="0000FF"/>
                <w:sz w:val="18"/>
                <w:lang w:val="en-US" w:eastAsia="fi-FI"/>
              </w:rPr>
              <w:t>"&gt;</w:t>
            </w:r>
          </w:p>
          <w:p w14:paraId="4A1BE6DC" w14:textId="0F160FAE"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0045175B" w:rsidRPr="00173C55">
              <w:rPr>
                <w:lang w:val="en-US"/>
              </w:rPr>
              <w:t xml:space="preserve"> </w:t>
            </w:r>
            <w:r w:rsidR="0045175B" w:rsidRPr="0045175B">
              <w:rPr>
                <w:rFonts w:ascii="Courier New" w:hAnsi="Courier New" w:cs="Courier New"/>
                <w:color w:val="000000"/>
                <w:sz w:val="18"/>
                <w:lang w:val="en-US" w:eastAsia="fi-FI"/>
              </w:rPr>
              <w:t>fE-Folaatti</w:t>
            </w:r>
            <w:r w:rsidR="0045175B" w:rsidRPr="0045175B" w:rsidDel="0045175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D"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lastRenderedPageBreak/>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E" w14:textId="77777777" w:rsidR="0097732B" w:rsidRPr="00405DDF"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405DDF">
              <w:rPr>
                <w:rFonts w:ascii="Courier New" w:hAnsi="Courier New" w:cs="Courier New"/>
                <w:color w:val="0000FF"/>
                <w:sz w:val="18"/>
                <w:lang w:val="en-US" w:eastAsia="fi-FI"/>
              </w:rPr>
              <w:t>&lt;</w:t>
            </w:r>
            <w:r w:rsidRPr="00405DDF">
              <w:rPr>
                <w:rFonts w:ascii="Courier New" w:hAnsi="Courier New" w:cs="Courier New"/>
                <w:color w:val="800000"/>
                <w:sz w:val="18"/>
                <w:lang w:val="en-US" w:eastAsia="fi-FI"/>
              </w:rPr>
              <w:t>td</w:t>
            </w:r>
            <w:r w:rsidRPr="00405DDF">
              <w:rPr>
                <w:rFonts w:ascii="Courier New" w:hAnsi="Courier New" w:cs="Courier New"/>
                <w:color w:val="0000FF"/>
                <w:sz w:val="18"/>
                <w:lang w:val="en-US" w:eastAsia="fi-FI"/>
              </w:rPr>
              <w:t>&gt;</w:t>
            </w:r>
            <w:r w:rsidRPr="00405DDF">
              <w:rPr>
                <w:rFonts w:ascii="Courier New" w:hAnsi="Courier New" w:cs="Courier New"/>
                <w:color w:val="000000"/>
                <w:sz w:val="18"/>
                <w:lang w:val="en-US" w:eastAsia="fi-FI"/>
              </w:rPr>
              <w:t>140 nmol/l</w:t>
            </w:r>
            <w:r w:rsidRPr="00405DDF">
              <w:rPr>
                <w:rFonts w:ascii="Courier New" w:hAnsi="Courier New" w:cs="Courier New"/>
                <w:color w:val="0000FF"/>
                <w:sz w:val="18"/>
                <w:lang w:val="en-US" w:eastAsia="fi-FI"/>
              </w:rPr>
              <w:t>&lt;/</w:t>
            </w:r>
            <w:r w:rsidRPr="00405DDF">
              <w:rPr>
                <w:rFonts w:ascii="Courier New" w:hAnsi="Courier New" w:cs="Courier New"/>
                <w:color w:val="800000"/>
                <w:sz w:val="18"/>
                <w:lang w:val="en-US" w:eastAsia="fi-FI"/>
              </w:rPr>
              <w:t>td</w:t>
            </w:r>
            <w:r w:rsidRPr="00405DDF">
              <w:rPr>
                <w:rFonts w:ascii="Courier New" w:hAnsi="Courier New" w:cs="Courier New"/>
                <w:color w:val="0000FF"/>
                <w:sz w:val="18"/>
                <w:lang w:val="en-US" w:eastAsia="fi-FI"/>
              </w:rPr>
              <w:t>&gt;</w:t>
            </w:r>
          </w:p>
          <w:p w14:paraId="4A1BE6DF"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0" w14:textId="77777777" w:rsidR="0097732B" w:rsidRPr="00405DDF"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td</w:t>
            </w:r>
            <w:r w:rsidRPr="00405DDF">
              <w:rPr>
                <w:rFonts w:ascii="Courier New" w:hAnsi="Courier New" w:cs="Courier New"/>
                <w:color w:val="0000FF"/>
                <w:sz w:val="18"/>
                <w:lang w:eastAsia="fi-FI"/>
              </w:rPr>
              <w:t>&gt;&amp;#160;&lt;/</w:t>
            </w:r>
            <w:r w:rsidRPr="00405DDF">
              <w:rPr>
                <w:rFonts w:ascii="Courier New" w:hAnsi="Courier New" w:cs="Courier New"/>
                <w:color w:val="800000"/>
                <w:sz w:val="18"/>
                <w:lang w:eastAsia="fi-FI"/>
              </w:rPr>
              <w:t>td</w:t>
            </w:r>
            <w:r w:rsidRPr="00405DDF">
              <w:rPr>
                <w:rFonts w:ascii="Courier New" w:hAnsi="Courier New" w:cs="Courier New"/>
                <w:color w:val="0000FF"/>
                <w:sz w:val="18"/>
                <w:lang w:eastAsia="fi-FI"/>
              </w:rPr>
              <w:t>&gt;</w:t>
            </w:r>
          </w:p>
          <w:p w14:paraId="4A1BE6E1" w14:textId="77777777" w:rsidR="0097732B" w:rsidRPr="00405DDF" w:rsidRDefault="0097732B" w:rsidP="0097732B">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tr</w:t>
            </w:r>
            <w:r w:rsidRPr="00405DDF">
              <w:rPr>
                <w:rFonts w:ascii="Courier New" w:hAnsi="Courier New" w:cs="Courier New"/>
                <w:color w:val="0000FF"/>
                <w:sz w:val="18"/>
                <w:lang w:eastAsia="fi-FI"/>
              </w:rPr>
              <w:t>&gt;</w:t>
            </w:r>
          </w:p>
          <w:p w14:paraId="4A1BE6E2" w14:textId="6DC0BF8B" w:rsidR="0097732B" w:rsidRPr="00405DDF" w:rsidRDefault="0097732B" w:rsidP="0097732B">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tr</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ID</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OID1.2.246.10.1234567.</w:t>
            </w:r>
            <w:r w:rsidR="00F94730" w:rsidRPr="00405DDF">
              <w:rPr>
                <w:rFonts w:ascii="Courier New" w:hAnsi="Courier New" w:cs="Courier New"/>
                <w:color w:val="000000"/>
                <w:sz w:val="18"/>
                <w:lang w:eastAsia="fi-FI"/>
              </w:rPr>
              <w:t>14.2016.123</w:t>
            </w:r>
            <w:r w:rsidRPr="00405DDF">
              <w:rPr>
                <w:rFonts w:ascii="Courier New" w:hAnsi="Courier New" w:cs="Courier New"/>
                <w:color w:val="000000"/>
                <w:sz w:val="18"/>
                <w:lang w:eastAsia="fi-FI"/>
              </w:rPr>
              <w:t>.24.5.1</w:t>
            </w:r>
            <w:r w:rsidRPr="00405DDF">
              <w:rPr>
                <w:rFonts w:ascii="Courier New" w:hAnsi="Courier New" w:cs="Courier New"/>
                <w:color w:val="0000FF"/>
                <w:sz w:val="18"/>
                <w:lang w:eastAsia="fi-FI"/>
              </w:rPr>
              <w:t>"&gt;</w:t>
            </w:r>
          </w:p>
          <w:p w14:paraId="4A1BE6E3" w14:textId="5C643F15" w:rsidR="0097732B" w:rsidRPr="00405DDF" w:rsidRDefault="0097732B" w:rsidP="0097732B">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td</w:t>
            </w:r>
            <w:r w:rsidRPr="00405DDF">
              <w:rPr>
                <w:rFonts w:ascii="Courier New" w:hAnsi="Courier New" w:cs="Courier New"/>
                <w:color w:val="0000FF"/>
                <w:sz w:val="18"/>
                <w:lang w:eastAsia="fi-FI"/>
              </w:rPr>
              <w:t>&gt;</w:t>
            </w:r>
            <w:r w:rsidR="0045175B" w:rsidRPr="00405DDF">
              <w:t xml:space="preserve"> </w:t>
            </w:r>
            <w:r w:rsidR="0045175B" w:rsidRPr="00405DDF">
              <w:rPr>
                <w:rFonts w:ascii="Courier New" w:hAnsi="Courier New" w:cs="Courier New"/>
                <w:color w:val="000000"/>
                <w:sz w:val="18"/>
                <w:lang w:eastAsia="fi-FI"/>
              </w:rPr>
              <w:t>P -Glukoosi</w:t>
            </w:r>
            <w:r w:rsidR="0045175B" w:rsidRPr="00405DDF" w:rsidDel="0045175B">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td</w:t>
            </w:r>
            <w:r w:rsidRPr="00405DDF">
              <w:rPr>
                <w:rFonts w:ascii="Courier New" w:hAnsi="Courier New" w:cs="Courier New"/>
                <w:color w:val="0000FF"/>
                <w:sz w:val="18"/>
                <w:lang w:eastAsia="fi-FI"/>
              </w:rPr>
              <w:t>&gt;</w:t>
            </w:r>
          </w:p>
          <w:p w14:paraId="4A1BE6E4"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17:00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E5" w14:textId="77777777" w:rsidR="0097732B" w:rsidRPr="00405DDF"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405DDF">
              <w:rPr>
                <w:rFonts w:ascii="Courier New" w:hAnsi="Courier New" w:cs="Courier New"/>
                <w:color w:val="0000FF"/>
                <w:sz w:val="18"/>
                <w:lang w:val="en-US" w:eastAsia="fi-FI"/>
              </w:rPr>
              <w:t>&lt;</w:t>
            </w:r>
            <w:r w:rsidRPr="00405DDF">
              <w:rPr>
                <w:rFonts w:ascii="Courier New" w:hAnsi="Courier New" w:cs="Courier New"/>
                <w:color w:val="800000"/>
                <w:sz w:val="18"/>
                <w:lang w:val="en-US" w:eastAsia="fi-FI"/>
              </w:rPr>
              <w:t>td</w:t>
            </w:r>
            <w:r w:rsidRPr="00405DDF">
              <w:rPr>
                <w:rFonts w:ascii="Courier New" w:hAnsi="Courier New" w:cs="Courier New"/>
                <w:color w:val="0000FF"/>
                <w:sz w:val="18"/>
                <w:lang w:val="en-US" w:eastAsia="fi-FI"/>
              </w:rPr>
              <w:t>&gt;</w:t>
            </w:r>
            <w:r w:rsidRPr="00405DDF">
              <w:rPr>
                <w:rFonts w:ascii="Courier New" w:hAnsi="Courier New" w:cs="Courier New"/>
                <w:color w:val="000000"/>
                <w:sz w:val="18"/>
                <w:lang w:val="en-US" w:eastAsia="fi-FI"/>
              </w:rPr>
              <w:t>5.2 mmol/l</w:t>
            </w:r>
            <w:r w:rsidRPr="00405DDF">
              <w:rPr>
                <w:rFonts w:ascii="Courier New" w:hAnsi="Courier New" w:cs="Courier New"/>
                <w:color w:val="0000FF"/>
                <w:sz w:val="18"/>
                <w:lang w:val="en-US" w:eastAsia="fi-FI"/>
              </w:rPr>
              <w:t>&lt;/</w:t>
            </w:r>
            <w:r w:rsidRPr="00405DDF">
              <w:rPr>
                <w:rFonts w:ascii="Courier New" w:hAnsi="Courier New" w:cs="Courier New"/>
                <w:color w:val="800000"/>
                <w:sz w:val="18"/>
                <w:lang w:val="en-US" w:eastAsia="fi-FI"/>
              </w:rPr>
              <w:t>td</w:t>
            </w:r>
            <w:r w:rsidRPr="00405DDF">
              <w:rPr>
                <w:rFonts w:ascii="Courier New" w:hAnsi="Courier New" w:cs="Courier New"/>
                <w:color w:val="0000FF"/>
                <w:sz w:val="18"/>
                <w:lang w:val="en-US" w:eastAsia="fi-FI"/>
              </w:rPr>
              <w:t>&gt;</w:t>
            </w:r>
          </w:p>
          <w:p w14:paraId="4A1BE6E6"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Normaali arvo</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7" w14:textId="16813BF9"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content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w:t>
            </w:r>
            <w:r w:rsidR="00F94730">
              <w:rPr>
                <w:rFonts w:ascii="Courier New" w:hAnsi="Courier New" w:cs="Courier New"/>
                <w:color w:val="000000"/>
                <w:sz w:val="18"/>
                <w:lang w:eastAsia="fi-FI"/>
              </w:rPr>
              <w:t>14.2016.123</w:t>
            </w:r>
            <w:r w:rsidRPr="0097732B">
              <w:rPr>
                <w:rFonts w:ascii="Courier New" w:hAnsi="Courier New" w:cs="Courier New"/>
                <w:color w:val="000000"/>
                <w:sz w:val="18"/>
                <w:lang w:eastAsia="fi-FI"/>
              </w:rPr>
              <w:t>.24.5.5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styleCode</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xUnstructured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käyttäjän kirjaama vapaamuotoinen huomautusteksti</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content</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8"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E9"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tbody</w:t>
            </w:r>
            <w:r w:rsidRPr="0097732B">
              <w:rPr>
                <w:rFonts w:ascii="Courier New" w:hAnsi="Courier New" w:cs="Courier New"/>
                <w:color w:val="0000FF"/>
                <w:sz w:val="18"/>
                <w:lang w:val="en-US" w:eastAsia="fi-FI"/>
              </w:rPr>
              <w:t>&gt;</w:t>
            </w:r>
          </w:p>
          <w:p w14:paraId="4A1BE6EA"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color w:val="0000FF"/>
                <w:sz w:val="18"/>
                <w:lang w:val="en-US" w:eastAsia="fi-FI"/>
              </w:rPr>
              <w:t>&gt;</w:t>
            </w:r>
          </w:p>
          <w:p w14:paraId="4A1BE6EB" w14:textId="77777777" w:rsidR="008721C3" w:rsidRPr="0097732B" w:rsidRDefault="0097732B" w:rsidP="0097732B">
            <w:pPr>
              <w:autoSpaceDE w:val="0"/>
              <w:autoSpaceDN w:val="0"/>
              <w:adjustRightInd w:val="0"/>
              <w:rPr>
                <w:rFonts w:ascii="Courier New" w:hAnsi="Courier New" w:cs="Courier New"/>
                <w:color w:val="0000FF"/>
                <w:sz w:val="18"/>
                <w:szCs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tc>
      </w:tr>
    </w:tbl>
    <w:p w14:paraId="4A1BE6ED" w14:textId="77777777" w:rsidR="008721C3" w:rsidRPr="008C4A8C" w:rsidRDefault="008721C3" w:rsidP="008721C3">
      <w:pPr>
        <w:rPr>
          <w:highlight w:val="white"/>
          <w:lang w:val="en-US" w:eastAsia="fi-FI"/>
        </w:rPr>
      </w:pPr>
    </w:p>
    <w:p w14:paraId="4A1BE6EE" w14:textId="77777777" w:rsidR="007F2B15" w:rsidRDefault="007F2B15" w:rsidP="008721C3">
      <w:pPr>
        <w:rPr>
          <w:highlight w:val="white"/>
          <w:lang w:eastAsia="fi-FI"/>
        </w:rPr>
      </w:pPr>
      <w:r>
        <w:rPr>
          <w:highlight w:val="white"/>
          <w:lang w:eastAsia="fi-FI"/>
        </w:rPr>
        <w:t>Edellä esitetty näyttömuoto tyylitiedostolla muunnetussa taulukkomuodossa:</w:t>
      </w:r>
    </w:p>
    <w:p w14:paraId="4A1BE6EF" w14:textId="77777777" w:rsidR="007F2B15" w:rsidRDefault="007F2B15" w:rsidP="008721C3">
      <w:pPr>
        <w:rPr>
          <w:highlight w:val="white"/>
          <w:lang w:eastAsia="fi-FI"/>
        </w:rPr>
      </w:pPr>
    </w:p>
    <w:p w14:paraId="4A1BE6F0" w14:textId="255C631A" w:rsidR="007F2B15" w:rsidRDefault="002F28B3" w:rsidP="008721C3">
      <w:pPr>
        <w:rPr>
          <w:highlight w:val="white"/>
          <w:lang w:eastAsia="fi-FI"/>
        </w:rPr>
      </w:pPr>
      <w:r>
        <w:rPr>
          <w:noProof/>
          <w:lang w:eastAsia="fi-FI"/>
        </w:rPr>
        <w:drawing>
          <wp:inline distT="0" distB="0" distL="0" distR="0" wp14:anchorId="6452959D" wp14:editId="4AE3B26A">
            <wp:extent cx="6332220" cy="1783080"/>
            <wp:effectExtent l="0" t="0" r="0" b="762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332220" cy="1783080"/>
                    </a:xfrm>
                    <a:prstGeom prst="rect">
                      <a:avLst/>
                    </a:prstGeom>
                  </pic:spPr>
                </pic:pic>
              </a:graphicData>
            </a:graphic>
          </wp:inline>
        </w:drawing>
      </w:r>
    </w:p>
    <w:p w14:paraId="4A1BE6F1" w14:textId="77777777" w:rsidR="007F2B15" w:rsidRDefault="007F2B15" w:rsidP="008721C3">
      <w:pPr>
        <w:rPr>
          <w:highlight w:val="white"/>
          <w:lang w:eastAsia="fi-FI"/>
        </w:rPr>
      </w:pPr>
    </w:p>
    <w:p w14:paraId="3B538198" w14:textId="467EE91A" w:rsidR="00AC39D0" w:rsidRPr="00C7223B" w:rsidRDefault="00AC39D0" w:rsidP="00AC39D0">
      <w:pPr>
        <w:rPr>
          <w:b/>
          <w:lang w:eastAsia="fi-FI"/>
        </w:rPr>
      </w:pPr>
      <w:r w:rsidRPr="00C7223B">
        <w:rPr>
          <w:b/>
          <w:lang w:eastAsia="fi-FI"/>
        </w:rPr>
        <w:t xml:space="preserve">Mikrobiologian vastauksien näyttömuoto: </w:t>
      </w:r>
    </w:p>
    <w:p w14:paraId="0DC15AB2" w14:textId="77777777" w:rsidR="00AC39D0" w:rsidRDefault="00AC39D0" w:rsidP="00AC39D0">
      <w:pPr>
        <w:rPr>
          <w:lang w:eastAsia="fi-FI"/>
        </w:rPr>
      </w:pPr>
    </w:p>
    <w:p w14:paraId="0D9F83AE" w14:textId="4B2FA2C1" w:rsidR="00AC39D0" w:rsidRPr="008A3940" w:rsidRDefault="00AC39D0" w:rsidP="00AC39D0">
      <w:pPr>
        <w:rPr>
          <w:lang w:eastAsia="fi-FI"/>
        </w:rPr>
      </w:pPr>
      <w:r>
        <w:rPr>
          <w:lang w:eastAsia="fi-FI"/>
        </w:rPr>
        <w:t>Tehty laboratoriotutkimus (12)</w:t>
      </w:r>
      <w:r w:rsidRPr="008A3940">
        <w:rPr>
          <w:lang w:eastAsia="fi-FI"/>
        </w:rPr>
        <w:t xml:space="preserve">; </w:t>
      </w:r>
      <w:r>
        <w:rPr>
          <w:lang w:eastAsia="fi-FI"/>
        </w:rPr>
        <w:t>Tutkimusajankohta (9)</w:t>
      </w:r>
      <w:r w:rsidRPr="008A3940">
        <w:rPr>
          <w:lang w:eastAsia="fi-FI"/>
        </w:rPr>
        <w:t xml:space="preserve">; </w:t>
      </w:r>
      <w:r w:rsidRPr="001E046E">
        <w:rPr>
          <w:lang w:eastAsia="fi-FI"/>
        </w:rPr>
        <w:t>Mikrobilöydöksen tunniste ja nimi</w:t>
      </w:r>
      <w:r>
        <w:rPr>
          <w:lang w:eastAsia="fi-FI"/>
        </w:rPr>
        <w:t xml:space="preserve"> (</w:t>
      </w:r>
      <w:proofErr w:type="gramStart"/>
      <w:r>
        <w:rPr>
          <w:lang w:eastAsia="fi-FI"/>
        </w:rPr>
        <w:t>31)</w:t>
      </w:r>
      <w:r w:rsidR="00C7223B">
        <w:rPr>
          <w:lang w:eastAsia="fi-FI"/>
        </w:rPr>
        <w:t>*</w:t>
      </w:r>
      <w:proofErr w:type="gramEnd"/>
      <w:r w:rsidRPr="008A3940">
        <w:rPr>
          <w:lang w:eastAsia="fi-FI"/>
        </w:rPr>
        <w:t xml:space="preserve">; </w:t>
      </w:r>
      <w:r>
        <w:rPr>
          <w:lang w:eastAsia="fi-FI"/>
        </w:rPr>
        <w:t xml:space="preserve">Mikrobilöydöksen lisätieto (32); Mikrobimäärän arvio (33); Mikrobimäärä numeerisesti (34); </w:t>
      </w:r>
      <w:r w:rsidRPr="001712E1">
        <w:rPr>
          <w:lang w:eastAsia="fi-FI"/>
        </w:rPr>
        <w:t>Mikrobilääkkeen nimi ja koodi</w:t>
      </w:r>
      <w:r>
        <w:rPr>
          <w:lang w:eastAsia="fi-FI"/>
        </w:rPr>
        <w:t xml:space="preserve"> (36)</w:t>
      </w:r>
      <w:r w:rsidR="00C7223B">
        <w:rPr>
          <w:lang w:eastAsia="fi-FI"/>
        </w:rPr>
        <w:t>*</w:t>
      </w:r>
      <w:r>
        <w:rPr>
          <w:lang w:eastAsia="fi-FI"/>
        </w:rPr>
        <w:t xml:space="preserve">; </w:t>
      </w:r>
      <w:r w:rsidRPr="001712E1">
        <w:rPr>
          <w:lang w:eastAsia="fi-FI"/>
        </w:rPr>
        <w:t>Mikrobin herkkyysarvio</w:t>
      </w:r>
      <w:r>
        <w:rPr>
          <w:lang w:eastAsia="fi-FI"/>
        </w:rPr>
        <w:t xml:space="preserve"> (38); </w:t>
      </w:r>
      <w:r w:rsidRPr="00957B00">
        <w:rPr>
          <w:lang w:eastAsia="fi-FI"/>
        </w:rPr>
        <w:t>Tuloksen poikkeavuus</w:t>
      </w:r>
      <w:r>
        <w:rPr>
          <w:lang w:eastAsia="fi-FI"/>
        </w:rPr>
        <w:t xml:space="preserve"> (18)</w:t>
      </w:r>
      <w:r w:rsidRPr="008A3940">
        <w:rPr>
          <w:lang w:eastAsia="fi-FI"/>
        </w:rPr>
        <w:t xml:space="preserve">; </w:t>
      </w:r>
      <w:r>
        <w:rPr>
          <w:lang w:eastAsia="fi-FI"/>
        </w:rPr>
        <w:t>Tutkimuksen lisätieto (23)</w:t>
      </w:r>
      <w:r w:rsidRPr="008A3940">
        <w:rPr>
          <w:lang w:eastAsia="fi-FI"/>
        </w:rPr>
        <w:t xml:space="preserve">; </w:t>
      </w:r>
      <w:r>
        <w:rPr>
          <w:lang w:eastAsia="fi-FI"/>
        </w:rPr>
        <w:t>Lausunto tekstinä (25)</w:t>
      </w:r>
    </w:p>
    <w:p w14:paraId="3B8B6D6C" w14:textId="77777777" w:rsidR="00AC39D0" w:rsidRDefault="00AC39D0" w:rsidP="00AC39D0">
      <w:pPr>
        <w:rPr>
          <w:highlight w:val="white"/>
          <w:lang w:eastAsia="fi-FI"/>
        </w:rPr>
      </w:pPr>
    </w:p>
    <w:p w14:paraId="2EA1128F" w14:textId="7065DCBB" w:rsidR="00E64E1B" w:rsidRDefault="00E64E1B" w:rsidP="00AC39D0">
      <w:pPr>
        <w:rPr>
          <w:highlight w:val="white"/>
          <w:lang w:eastAsia="fi-FI"/>
        </w:rPr>
      </w:pPr>
      <w:r>
        <w:rPr>
          <w:highlight w:val="white"/>
          <w:lang w:eastAsia="fi-FI"/>
        </w:rPr>
        <w:t>* myös otsikko</w:t>
      </w:r>
    </w:p>
    <w:p w14:paraId="7451D4DC" w14:textId="77777777" w:rsidR="00E64E1B" w:rsidRDefault="00E64E1B" w:rsidP="00AC39D0">
      <w:pPr>
        <w:rPr>
          <w:highlight w:val="white"/>
          <w:lang w:eastAsia="fi-FI"/>
        </w:rPr>
      </w:pPr>
    </w:p>
    <w:p w14:paraId="60D9A3A6" w14:textId="0BF9368A" w:rsidR="00C7223B" w:rsidRDefault="00C7223B" w:rsidP="00AC39D0">
      <w:pPr>
        <w:rPr>
          <w:highlight w:val="white"/>
          <w:lang w:eastAsia="fi-FI"/>
        </w:rPr>
      </w:pPr>
      <w:r>
        <w:rPr>
          <w:highlight w:val="white"/>
          <w:lang w:eastAsia="fi-FI"/>
        </w:rPr>
        <w:t xml:space="preserve">Seuraavassa on mikrobiologian vastauksien näyttömuotoesimerkki taulukkomuodossa, tämän saman voi myös hyvin toteuttaa tekstimuotoisena tämän luvun alussa esitetyn mukaisesti. </w:t>
      </w:r>
    </w:p>
    <w:p w14:paraId="18680561" w14:textId="77777777" w:rsidR="00C7223B" w:rsidRDefault="00C7223B" w:rsidP="00AC39D0">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1712E1" w:rsidRPr="00AC39D0" w14:paraId="4EF0630B" w14:textId="77777777" w:rsidTr="001730C1">
        <w:tc>
          <w:tcPr>
            <w:tcW w:w="9629" w:type="dxa"/>
            <w:shd w:val="clear" w:color="auto" w:fill="auto"/>
          </w:tcPr>
          <w:p w14:paraId="237A15E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text</w:t>
            </w:r>
            <w:r w:rsidRPr="00AC39D0">
              <w:rPr>
                <w:rFonts w:ascii="Courier New" w:hAnsi="Courier New" w:cs="Courier New"/>
                <w:color w:val="0000FF"/>
                <w:sz w:val="18"/>
                <w:szCs w:val="18"/>
                <w:lang w:val="en-US" w:eastAsia="fi-FI"/>
              </w:rPr>
              <w:t>&gt;</w:t>
            </w:r>
          </w:p>
          <w:p w14:paraId="1DA7246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br</w:t>
            </w:r>
            <w:r w:rsidRPr="00AC39D0">
              <w:rPr>
                <w:rFonts w:ascii="Courier New" w:hAnsi="Courier New" w:cs="Courier New"/>
                <w:color w:val="0000FF"/>
                <w:sz w:val="18"/>
                <w:szCs w:val="18"/>
                <w:lang w:val="en-US" w:eastAsia="fi-FI"/>
              </w:rPr>
              <w:t>/&gt;</w:t>
            </w:r>
          </w:p>
          <w:p w14:paraId="302B281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table</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border</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1</w:t>
            </w:r>
            <w:r w:rsidRPr="00AC39D0">
              <w:rPr>
                <w:rFonts w:ascii="Courier New" w:hAnsi="Courier New" w:cs="Courier New"/>
                <w:color w:val="0000FF"/>
                <w:sz w:val="18"/>
                <w:szCs w:val="18"/>
                <w:lang w:val="en-US" w:eastAsia="fi-FI"/>
              </w:rPr>
              <w:t>"</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rules</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all</w:t>
            </w:r>
            <w:r w:rsidRPr="00AC39D0">
              <w:rPr>
                <w:rFonts w:ascii="Courier New" w:hAnsi="Courier New" w:cs="Courier New"/>
                <w:color w:val="0000FF"/>
                <w:sz w:val="18"/>
                <w:szCs w:val="18"/>
                <w:lang w:val="en-US" w:eastAsia="fi-FI"/>
              </w:rPr>
              <w:t>"&gt;</w:t>
            </w:r>
          </w:p>
          <w:p w14:paraId="02AE544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tbody</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align</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left</w:t>
            </w:r>
            <w:r w:rsidRPr="00AC39D0">
              <w:rPr>
                <w:rFonts w:ascii="Courier New" w:hAnsi="Courier New" w:cs="Courier New"/>
                <w:color w:val="0000FF"/>
                <w:sz w:val="18"/>
                <w:szCs w:val="18"/>
                <w:lang w:val="en-US" w:eastAsia="fi-FI"/>
              </w:rPr>
              <w:t>"</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valign</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top</w:t>
            </w:r>
            <w:r w:rsidRPr="00AC39D0">
              <w:rPr>
                <w:rFonts w:ascii="Courier New" w:hAnsi="Courier New" w:cs="Courier New"/>
                <w:color w:val="0000FF"/>
                <w:sz w:val="18"/>
                <w:szCs w:val="18"/>
                <w:lang w:val="en-US" w:eastAsia="fi-FI"/>
              </w:rPr>
              <w:t>"&gt;</w:t>
            </w:r>
          </w:p>
          <w:p w14:paraId="74E2D6D1"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tr</w:t>
            </w:r>
            <w:r w:rsidRPr="00AC39D0">
              <w:rPr>
                <w:rFonts w:ascii="Courier New" w:hAnsi="Courier New" w:cs="Courier New"/>
                <w:color w:val="0000FF"/>
                <w:sz w:val="18"/>
                <w:szCs w:val="18"/>
                <w:lang w:eastAsia="fi-FI"/>
              </w:rPr>
              <w:t>&gt;</w:t>
            </w:r>
          </w:p>
          <w:p w14:paraId="3D57F947"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Tutkimus</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7302F22E"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Tutkimusajankohta</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5311C34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Mikrobilöydöksen tunniste ja nimi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6B7E2CB9"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Mikrobilöydöksen lisätieto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6286A78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Mikrobimäärän arvio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62D686E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Mikrobimäärä numeerisesti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6C7AACEB"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Mikrobilääkkeen nimi ja koodi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3948A590"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Mikrobin herkkyysarvio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33045842"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Sairaalahygieenisesti merkittävä löydös</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48BAB8BD"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Herkkyystutkimuksen lisätieto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3E4DFF8E"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lastRenderedPageBreak/>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tr</w:t>
            </w:r>
            <w:r w:rsidRPr="00AC39D0">
              <w:rPr>
                <w:rFonts w:ascii="Courier New" w:hAnsi="Courier New" w:cs="Courier New"/>
                <w:color w:val="0000FF"/>
                <w:sz w:val="18"/>
                <w:szCs w:val="18"/>
                <w:lang w:eastAsia="fi-FI"/>
              </w:rPr>
              <w:t>&gt;</w:t>
            </w:r>
          </w:p>
          <w:p w14:paraId="5151BCB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OID1.2.246.10.1234567.14.2016.123.11.1</w:t>
            </w:r>
            <w:r w:rsidRPr="00AC39D0">
              <w:rPr>
                <w:rFonts w:ascii="Courier New" w:hAnsi="Courier New" w:cs="Courier New"/>
                <w:color w:val="0000FF"/>
                <w:sz w:val="18"/>
                <w:szCs w:val="18"/>
                <w:lang w:val="en-US" w:eastAsia="fi-FI"/>
              </w:rPr>
              <w:t>"&gt;</w:t>
            </w:r>
          </w:p>
          <w:p w14:paraId="47C1489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S -Aspartaattiaminotransferaasi</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D0AA4B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22.01.2016 07:20</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C5DF4D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B86DFA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03FEE8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FAF76F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FB7CFE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9AE90C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8F5ECC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D8A56A1"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F2A366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175038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OIDOID1.2.246.10.1234567.14.2016.123.11.2</w:t>
            </w:r>
            <w:r w:rsidRPr="00AC39D0">
              <w:rPr>
                <w:rFonts w:ascii="Courier New" w:hAnsi="Courier New" w:cs="Courier New"/>
                <w:color w:val="0000FF"/>
                <w:sz w:val="18"/>
                <w:szCs w:val="18"/>
                <w:lang w:val="en-US" w:eastAsia="fi-FI"/>
              </w:rPr>
              <w:t>"&gt;</w:t>
            </w:r>
          </w:p>
          <w:p w14:paraId="711609A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57DCFF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6A037D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Candida glabrata</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B8ABF04" w14:textId="77777777" w:rsidR="00AC39D0" w:rsidRPr="00405DDF"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val="en-US" w:eastAsia="fi-FI"/>
              </w:rPr>
              <w:t>&lt;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&gt;&amp;#160;&lt;/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w:t>
            </w:r>
          </w:p>
          <w:p w14:paraId="14CEF82A" w14:textId="77777777" w:rsidR="00AC39D0" w:rsidRPr="00405DDF" w:rsidRDefault="00AC39D0" w:rsidP="00AC39D0">
            <w:pPr>
              <w:autoSpaceDE w:val="0"/>
              <w:autoSpaceDN w:val="0"/>
              <w:adjustRightInd w:val="0"/>
              <w:rPr>
                <w:rFonts w:ascii="Courier New" w:hAnsi="Courier New" w:cs="Courier New"/>
                <w:color w:val="0000FF"/>
                <w:sz w:val="18"/>
                <w:szCs w:val="18"/>
                <w:lang w:val="en-US" w:eastAsia="fi-FI"/>
              </w:rPr>
            </w:pPr>
            <w:r w:rsidRPr="00405DDF">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val="en-US" w:eastAsia="fi-FI"/>
              </w:rPr>
              <w:t>&lt;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w:t>
            </w:r>
            <w:r w:rsidRPr="00405DDF">
              <w:rPr>
                <w:rFonts w:ascii="Courier New" w:hAnsi="Courier New" w:cs="Courier New"/>
                <w:color w:val="000000"/>
                <w:sz w:val="18"/>
                <w:szCs w:val="18"/>
                <w:lang w:val="en-US" w:eastAsia="fi-FI"/>
              </w:rPr>
              <w:t>Merkittävä mikrobimäärä</w:t>
            </w:r>
            <w:r w:rsidRPr="00405DDF">
              <w:rPr>
                <w:rFonts w:ascii="Courier New" w:hAnsi="Courier New" w:cs="Courier New"/>
                <w:color w:val="0000FF"/>
                <w:sz w:val="18"/>
                <w:szCs w:val="18"/>
                <w:lang w:val="en-US" w:eastAsia="fi-FI"/>
              </w:rPr>
              <w:t>&lt;/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w:t>
            </w:r>
          </w:p>
          <w:p w14:paraId="6313128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405DDF">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A77089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39201F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363456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269D82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197482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73B8128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OID1.2.246.10.1234567.14.2016.123.11.3</w:t>
            </w:r>
            <w:r w:rsidRPr="00AC39D0">
              <w:rPr>
                <w:rFonts w:ascii="Courier New" w:hAnsi="Courier New" w:cs="Courier New"/>
                <w:color w:val="0000FF"/>
                <w:sz w:val="18"/>
                <w:szCs w:val="18"/>
                <w:lang w:val="en-US" w:eastAsia="fi-FI"/>
              </w:rPr>
              <w:t>"&gt;</w:t>
            </w:r>
          </w:p>
          <w:p w14:paraId="77AAAEE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A04140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980469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9214C6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D7DBA34" w14:textId="77777777" w:rsidR="00AC39D0" w:rsidRPr="00405DDF"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val="en-US" w:eastAsia="fi-FI"/>
              </w:rPr>
              <w:t>&lt;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&gt;&amp;#160;&lt;/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w:t>
            </w:r>
          </w:p>
          <w:p w14:paraId="3B5D371B" w14:textId="77777777" w:rsidR="00AC39D0" w:rsidRPr="00B11285" w:rsidRDefault="00AC39D0" w:rsidP="00AC39D0">
            <w:pPr>
              <w:autoSpaceDE w:val="0"/>
              <w:autoSpaceDN w:val="0"/>
              <w:adjustRightInd w:val="0"/>
              <w:rPr>
                <w:rFonts w:ascii="Courier New" w:hAnsi="Courier New" w:cs="Courier New"/>
                <w:color w:val="0000FF"/>
                <w:sz w:val="18"/>
                <w:szCs w:val="18"/>
                <w:lang w:eastAsia="fi-FI"/>
              </w:rPr>
            </w:pPr>
            <w:r w:rsidRPr="00405DDF">
              <w:rPr>
                <w:rFonts w:ascii="Courier New" w:hAnsi="Courier New" w:cs="Courier New"/>
                <w:color w:val="000000"/>
                <w:sz w:val="18"/>
                <w:szCs w:val="18"/>
                <w:lang w:val="en-US" w:eastAsia="fi-FI"/>
              </w:rPr>
              <w:t xml:space="preserve">        </w:t>
            </w:r>
            <w:r w:rsidRPr="00B11285">
              <w:rPr>
                <w:rFonts w:ascii="Courier New" w:hAnsi="Courier New" w:cs="Courier New"/>
                <w:color w:val="0000FF"/>
                <w:sz w:val="18"/>
                <w:szCs w:val="18"/>
                <w:lang w:eastAsia="fi-FI"/>
              </w:rPr>
              <w:t>&lt;</w:t>
            </w:r>
            <w:r w:rsidRPr="00B11285">
              <w:rPr>
                <w:rFonts w:ascii="Courier New" w:hAnsi="Courier New" w:cs="Courier New"/>
                <w:color w:val="800000"/>
                <w:sz w:val="18"/>
                <w:szCs w:val="18"/>
                <w:lang w:eastAsia="fi-FI"/>
              </w:rPr>
              <w:t>td</w:t>
            </w:r>
            <w:r w:rsidRPr="00B11285">
              <w:rPr>
                <w:rFonts w:ascii="Courier New" w:hAnsi="Courier New" w:cs="Courier New"/>
                <w:color w:val="0000FF"/>
                <w:sz w:val="18"/>
                <w:szCs w:val="18"/>
                <w:lang w:eastAsia="fi-FI"/>
              </w:rPr>
              <w:t>&gt;&amp;#160;&lt;/</w:t>
            </w:r>
            <w:r w:rsidRPr="00B11285">
              <w:rPr>
                <w:rFonts w:ascii="Courier New" w:hAnsi="Courier New" w:cs="Courier New"/>
                <w:color w:val="800000"/>
                <w:sz w:val="18"/>
                <w:szCs w:val="18"/>
                <w:lang w:eastAsia="fi-FI"/>
              </w:rPr>
              <w:t>td</w:t>
            </w:r>
            <w:r w:rsidRPr="00B11285">
              <w:rPr>
                <w:rFonts w:ascii="Courier New" w:hAnsi="Courier New" w:cs="Courier New"/>
                <w:color w:val="0000FF"/>
                <w:sz w:val="18"/>
                <w:szCs w:val="18"/>
                <w:lang w:eastAsia="fi-FI"/>
              </w:rPr>
              <w:t>&gt;</w:t>
            </w:r>
          </w:p>
          <w:p w14:paraId="6751A626"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Ampisilliini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425FF645"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76778636"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i/>
                <w:iCs/>
                <w:color w:val="008080"/>
                <w:sz w:val="18"/>
                <w:szCs w:val="18"/>
                <w:lang w:eastAsia="fi-FI"/>
              </w:rPr>
              <w:t xml:space="preserve"> </w:t>
            </w:r>
            <w:r w:rsidRPr="00AC39D0">
              <w:rPr>
                <w:rFonts w:ascii="Courier New" w:hAnsi="Courier New" w:cs="Courier New"/>
                <w:color w:val="FF0000"/>
                <w:sz w:val="18"/>
                <w:szCs w:val="18"/>
                <w:lang w:eastAsia="fi-FI"/>
              </w:rPr>
              <w:t>ID</w:t>
            </w:r>
            <w:r w:rsidRPr="00AC39D0">
              <w:rPr>
                <w:rFonts w:ascii="Courier New" w:hAnsi="Courier New" w:cs="Courier New"/>
                <w:color w:val="0000FF"/>
                <w:sz w:val="18"/>
                <w:szCs w:val="18"/>
                <w:lang w:eastAsia="fi-FI"/>
              </w:rPr>
              <w:t>="</w:t>
            </w:r>
            <w:r w:rsidRPr="00AC39D0">
              <w:rPr>
                <w:rFonts w:ascii="Courier New" w:hAnsi="Courier New" w:cs="Courier New"/>
                <w:color w:val="000000"/>
                <w:sz w:val="18"/>
                <w:szCs w:val="18"/>
                <w:lang w:eastAsia="fi-FI"/>
              </w:rPr>
              <w:t>OID1.2.246.10.1234567.14.2016.123.11.3.1</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Kyllä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6264BAF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i/>
                <w:iCs/>
                <w:color w:val="008080"/>
                <w:sz w:val="18"/>
                <w:szCs w:val="18"/>
                <w:lang w:eastAsia="fi-FI"/>
              </w:rPr>
              <w:t xml:space="preserve"> </w:t>
            </w:r>
            <w:r w:rsidRPr="00AC39D0">
              <w:rPr>
                <w:rFonts w:ascii="Courier New" w:hAnsi="Courier New" w:cs="Courier New"/>
                <w:color w:val="FF0000"/>
                <w:sz w:val="18"/>
                <w:szCs w:val="18"/>
                <w:lang w:eastAsia="fi-FI"/>
              </w:rPr>
              <w:t>ID</w:t>
            </w:r>
            <w:r w:rsidRPr="00AC39D0">
              <w:rPr>
                <w:rFonts w:ascii="Courier New" w:hAnsi="Courier New" w:cs="Courier New"/>
                <w:color w:val="0000FF"/>
                <w:sz w:val="18"/>
                <w:szCs w:val="18"/>
                <w:lang w:eastAsia="fi-FI"/>
              </w:rPr>
              <w:t>="</w:t>
            </w:r>
            <w:r w:rsidRPr="00AC39D0">
              <w:rPr>
                <w:rFonts w:ascii="Courier New" w:hAnsi="Courier New" w:cs="Courier New"/>
                <w:color w:val="000000"/>
                <w:sz w:val="18"/>
                <w:szCs w:val="18"/>
                <w:lang w:eastAsia="fi-FI"/>
              </w:rPr>
              <w:t>OID1.2.246.10.1234567.14.2016.123.11.3.2</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lisätiedot tähän</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4D650DD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8D1AE5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OID1.2.246.10.1234567.14.2016.123.11.4</w:t>
            </w:r>
            <w:r w:rsidRPr="00AC39D0">
              <w:rPr>
                <w:rFonts w:ascii="Courier New" w:hAnsi="Courier New" w:cs="Courier New"/>
                <w:color w:val="0000FF"/>
                <w:sz w:val="18"/>
                <w:szCs w:val="18"/>
                <w:lang w:val="en-US" w:eastAsia="fi-FI"/>
              </w:rPr>
              <w:t>"&gt;</w:t>
            </w:r>
          </w:p>
          <w:p w14:paraId="5F1A8F1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8EFF10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7FF19B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08AA92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288C41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3D78EA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6110A09" w14:textId="77777777" w:rsidR="00AC39D0" w:rsidRPr="00405DDF"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eastAsia="fi-FI"/>
              </w:rPr>
              <w:t>&lt;</w:t>
            </w:r>
            <w:r w:rsidRPr="00405DDF">
              <w:rPr>
                <w:rFonts w:ascii="Courier New" w:hAnsi="Courier New" w:cs="Courier New"/>
                <w:color w:val="800000"/>
                <w:sz w:val="18"/>
                <w:szCs w:val="18"/>
                <w:lang w:eastAsia="fi-FI"/>
              </w:rPr>
              <w:t>td</w:t>
            </w:r>
            <w:r w:rsidRPr="00405DDF">
              <w:rPr>
                <w:rFonts w:ascii="Courier New" w:hAnsi="Courier New" w:cs="Courier New"/>
                <w:color w:val="0000FF"/>
                <w:sz w:val="18"/>
                <w:szCs w:val="18"/>
                <w:lang w:eastAsia="fi-FI"/>
              </w:rPr>
              <w:t>&gt;</w:t>
            </w:r>
            <w:r w:rsidRPr="00405DDF">
              <w:rPr>
                <w:rFonts w:ascii="Courier New" w:hAnsi="Courier New" w:cs="Courier New"/>
                <w:color w:val="000000"/>
                <w:sz w:val="18"/>
                <w:szCs w:val="18"/>
                <w:lang w:eastAsia="fi-FI"/>
              </w:rPr>
              <w:t>Erytromysiini</w:t>
            </w:r>
            <w:r w:rsidRPr="00405DDF">
              <w:rPr>
                <w:rFonts w:ascii="Courier New" w:hAnsi="Courier New" w:cs="Courier New"/>
                <w:color w:val="0000FF"/>
                <w:sz w:val="18"/>
                <w:szCs w:val="18"/>
                <w:lang w:eastAsia="fi-FI"/>
              </w:rPr>
              <w:t>&lt;/</w:t>
            </w:r>
            <w:r w:rsidRPr="00405DDF">
              <w:rPr>
                <w:rFonts w:ascii="Courier New" w:hAnsi="Courier New" w:cs="Courier New"/>
                <w:color w:val="800000"/>
                <w:sz w:val="18"/>
                <w:szCs w:val="18"/>
                <w:lang w:eastAsia="fi-FI"/>
              </w:rPr>
              <w:t>td</w:t>
            </w:r>
            <w:r w:rsidRPr="00405DDF">
              <w:rPr>
                <w:rFonts w:ascii="Courier New" w:hAnsi="Courier New" w:cs="Courier New"/>
                <w:color w:val="0000FF"/>
                <w:sz w:val="18"/>
                <w:szCs w:val="18"/>
                <w:lang w:eastAsia="fi-FI"/>
              </w:rPr>
              <w:t>&gt;</w:t>
            </w:r>
          </w:p>
          <w:p w14:paraId="56BABC02" w14:textId="77777777" w:rsidR="00AC39D0" w:rsidRPr="00405DDF" w:rsidRDefault="00AC39D0" w:rsidP="00AC39D0">
            <w:pPr>
              <w:autoSpaceDE w:val="0"/>
              <w:autoSpaceDN w:val="0"/>
              <w:adjustRightInd w:val="0"/>
              <w:rPr>
                <w:rFonts w:ascii="Courier New" w:hAnsi="Courier New" w:cs="Courier New"/>
                <w:color w:val="0000FF"/>
                <w:sz w:val="18"/>
                <w:szCs w:val="18"/>
                <w:lang w:eastAsia="fi-FI"/>
              </w:rPr>
            </w:pPr>
            <w:r w:rsidRPr="00405DDF">
              <w:rPr>
                <w:rFonts w:ascii="Courier New" w:hAnsi="Courier New" w:cs="Courier New"/>
                <w:color w:val="000000"/>
                <w:sz w:val="18"/>
                <w:szCs w:val="18"/>
                <w:lang w:eastAsia="fi-FI"/>
              </w:rPr>
              <w:t xml:space="preserve">        </w:t>
            </w:r>
            <w:r w:rsidRPr="00405DDF">
              <w:rPr>
                <w:rFonts w:ascii="Courier New" w:hAnsi="Courier New" w:cs="Courier New"/>
                <w:color w:val="0000FF"/>
                <w:sz w:val="18"/>
                <w:szCs w:val="18"/>
                <w:lang w:eastAsia="fi-FI"/>
              </w:rPr>
              <w:t>&lt;</w:t>
            </w:r>
            <w:r w:rsidRPr="00405DDF">
              <w:rPr>
                <w:rFonts w:ascii="Courier New" w:hAnsi="Courier New" w:cs="Courier New"/>
                <w:color w:val="800000"/>
                <w:sz w:val="18"/>
                <w:szCs w:val="18"/>
                <w:lang w:eastAsia="fi-FI"/>
              </w:rPr>
              <w:t>td</w:t>
            </w:r>
            <w:r w:rsidRPr="00405DDF">
              <w:rPr>
                <w:rFonts w:ascii="Courier New" w:hAnsi="Courier New" w:cs="Courier New"/>
                <w:color w:val="0000FF"/>
                <w:sz w:val="18"/>
                <w:szCs w:val="18"/>
                <w:lang w:eastAsia="fi-FI"/>
              </w:rPr>
              <w:t>&gt;</w:t>
            </w:r>
            <w:r w:rsidRPr="00405DDF">
              <w:rPr>
                <w:rFonts w:ascii="Courier New" w:hAnsi="Courier New" w:cs="Courier New"/>
                <w:color w:val="000000"/>
                <w:sz w:val="18"/>
                <w:szCs w:val="18"/>
                <w:lang w:eastAsia="fi-FI"/>
              </w:rPr>
              <w:t>Herkkä</w:t>
            </w:r>
            <w:r w:rsidRPr="00405DDF">
              <w:rPr>
                <w:rFonts w:ascii="Courier New" w:hAnsi="Courier New" w:cs="Courier New"/>
                <w:color w:val="0000FF"/>
                <w:sz w:val="18"/>
                <w:szCs w:val="18"/>
                <w:lang w:eastAsia="fi-FI"/>
              </w:rPr>
              <w:t>&lt;/</w:t>
            </w:r>
            <w:r w:rsidRPr="00405DDF">
              <w:rPr>
                <w:rFonts w:ascii="Courier New" w:hAnsi="Courier New" w:cs="Courier New"/>
                <w:color w:val="800000"/>
                <w:sz w:val="18"/>
                <w:szCs w:val="18"/>
                <w:lang w:eastAsia="fi-FI"/>
              </w:rPr>
              <w:t>td</w:t>
            </w:r>
            <w:r w:rsidRPr="00405DDF">
              <w:rPr>
                <w:rFonts w:ascii="Courier New" w:hAnsi="Courier New" w:cs="Courier New"/>
                <w:color w:val="0000FF"/>
                <w:sz w:val="18"/>
                <w:szCs w:val="18"/>
                <w:lang w:eastAsia="fi-FI"/>
              </w:rPr>
              <w:t>&gt;</w:t>
            </w:r>
          </w:p>
          <w:p w14:paraId="54CB702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405DDF">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B9AFA7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388513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FA0B9F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OID1.2.246.10.1234567.14.2016.123.11.5</w:t>
            </w:r>
            <w:r w:rsidRPr="00AC39D0">
              <w:rPr>
                <w:rFonts w:ascii="Courier New" w:hAnsi="Courier New" w:cs="Courier New"/>
                <w:color w:val="0000FF"/>
                <w:sz w:val="18"/>
                <w:szCs w:val="18"/>
                <w:lang w:val="en-US" w:eastAsia="fi-FI"/>
              </w:rPr>
              <w:t>"&gt;</w:t>
            </w:r>
          </w:p>
          <w:p w14:paraId="140A424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89D243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F84037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Candida albicans</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685B4C3" w14:textId="77777777" w:rsidR="00AC39D0" w:rsidRPr="00405DDF"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val="en-US" w:eastAsia="fi-FI"/>
              </w:rPr>
              <w:t>&lt;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&gt;&amp;#160;&lt;/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w:t>
            </w:r>
          </w:p>
          <w:p w14:paraId="42747016"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405DDF">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07FCCE44" w14:textId="77777777" w:rsidR="00AC39D0" w:rsidRPr="00405DDF"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405DDF">
              <w:rPr>
                <w:rFonts w:ascii="Courier New" w:hAnsi="Courier New" w:cs="Courier New"/>
                <w:color w:val="0000FF"/>
                <w:sz w:val="18"/>
                <w:szCs w:val="18"/>
                <w:lang w:eastAsia="fi-FI"/>
              </w:rPr>
              <w:t>&lt;</w:t>
            </w:r>
            <w:r w:rsidRPr="00405DDF">
              <w:rPr>
                <w:rFonts w:ascii="Courier New" w:hAnsi="Courier New" w:cs="Courier New"/>
                <w:color w:val="800000"/>
                <w:sz w:val="18"/>
                <w:szCs w:val="18"/>
                <w:lang w:eastAsia="fi-FI"/>
              </w:rPr>
              <w:t>td</w:t>
            </w:r>
            <w:r w:rsidRPr="00405DDF">
              <w:rPr>
                <w:rFonts w:ascii="Courier New" w:hAnsi="Courier New" w:cs="Courier New"/>
                <w:color w:val="0000FF"/>
                <w:sz w:val="18"/>
                <w:szCs w:val="18"/>
                <w:lang w:eastAsia="fi-FI"/>
              </w:rPr>
              <w:t>&gt;&amp;#160;&lt;/</w:t>
            </w:r>
            <w:r w:rsidRPr="00405DDF">
              <w:rPr>
                <w:rFonts w:ascii="Courier New" w:hAnsi="Courier New" w:cs="Courier New"/>
                <w:color w:val="800000"/>
                <w:sz w:val="18"/>
                <w:szCs w:val="18"/>
                <w:lang w:eastAsia="fi-FI"/>
              </w:rPr>
              <w:t>td</w:t>
            </w:r>
            <w:r w:rsidRPr="00405DDF">
              <w:rPr>
                <w:rFonts w:ascii="Courier New" w:hAnsi="Courier New" w:cs="Courier New"/>
                <w:color w:val="0000FF"/>
                <w:sz w:val="18"/>
                <w:szCs w:val="18"/>
                <w:lang w:eastAsia="fi-FI"/>
              </w:rPr>
              <w:t>&gt;</w:t>
            </w:r>
          </w:p>
          <w:p w14:paraId="7659EB2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405DDF">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29F2C4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F729C6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AE6D19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403743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638DF3B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OID1.2.246.10.1234567.14.2016.123.11.6</w:t>
            </w:r>
            <w:r w:rsidRPr="00AC39D0">
              <w:rPr>
                <w:rFonts w:ascii="Courier New" w:hAnsi="Courier New" w:cs="Courier New"/>
                <w:color w:val="0000FF"/>
                <w:sz w:val="18"/>
                <w:szCs w:val="18"/>
                <w:lang w:val="en-US" w:eastAsia="fi-FI"/>
              </w:rPr>
              <w:t>"&gt;</w:t>
            </w:r>
          </w:p>
          <w:p w14:paraId="57CC755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9BFA3F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lastRenderedPageBreak/>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80113A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C5B522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66C226C" w14:textId="77777777" w:rsidR="00AC39D0" w:rsidRPr="00405DDF"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val="en-US" w:eastAsia="fi-FI"/>
              </w:rPr>
              <w:t>&lt;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&gt;&amp;#160;&lt;/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w:t>
            </w:r>
          </w:p>
          <w:p w14:paraId="5D716B2A" w14:textId="77777777" w:rsidR="00AC39D0" w:rsidRPr="00405DDF" w:rsidRDefault="00AC39D0" w:rsidP="00AC39D0">
            <w:pPr>
              <w:autoSpaceDE w:val="0"/>
              <w:autoSpaceDN w:val="0"/>
              <w:adjustRightInd w:val="0"/>
              <w:rPr>
                <w:rFonts w:ascii="Courier New" w:hAnsi="Courier New" w:cs="Courier New"/>
                <w:color w:val="0000FF"/>
                <w:sz w:val="18"/>
                <w:szCs w:val="18"/>
                <w:lang w:val="en-US" w:eastAsia="fi-FI"/>
              </w:rPr>
            </w:pPr>
            <w:r w:rsidRPr="00405DDF">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val="en-US" w:eastAsia="fi-FI"/>
              </w:rPr>
              <w:t>&lt;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&gt;&amp;#160;&lt;/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w:t>
            </w:r>
          </w:p>
          <w:p w14:paraId="39E209F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405DDF">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Ampisilliini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2FA5D8DF" w14:textId="77777777" w:rsidR="00AC39D0" w:rsidRPr="00405DDF"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405DDF">
              <w:rPr>
                <w:rFonts w:ascii="Courier New" w:hAnsi="Courier New" w:cs="Courier New"/>
                <w:color w:val="0000FF"/>
                <w:sz w:val="18"/>
                <w:szCs w:val="18"/>
                <w:lang w:eastAsia="fi-FI"/>
              </w:rPr>
              <w:t>&lt;</w:t>
            </w:r>
            <w:r w:rsidRPr="00405DDF">
              <w:rPr>
                <w:rFonts w:ascii="Courier New" w:hAnsi="Courier New" w:cs="Courier New"/>
                <w:color w:val="800000"/>
                <w:sz w:val="18"/>
                <w:szCs w:val="18"/>
                <w:lang w:eastAsia="fi-FI"/>
              </w:rPr>
              <w:t>td</w:t>
            </w:r>
            <w:r w:rsidRPr="00405DDF">
              <w:rPr>
                <w:rFonts w:ascii="Courier New" w:hAnsi="Courier New" w:cs="Courier New"/>
                <w:color w:val="0000FF"/>
                <w:sz w:val="18"/>
                <w:szCs w:val="18"/>
                <w:lang w:eastAsia="fi-FI"/>
              </w:rPr>
              <w:t>&gt;</w:t>
            </w:r>
            <w:r w:rsidRPr="00405DDF">
              <w:rPr>
                <w:rFonts w:ascii="Courier New" w:hAnsi="Courier New" w:cs="Courier New"/>
                <w:color w:val="000000"/>
                <w:sz w:val="18"/>
                <w:szCs w:val="18"/>
                <w:lang w:eastAsia="fi-FI"/>
              </w:rPr>
              <w:t>Herkkä</w:t>
            </w:r>
            <w:r w:rsidRPr="00405DDF">
              <w:rPr>
                <w:rFonts w:ascii="Courier New" w:hAnsi="Courier New" w:cs="Courier New"/>
                <w:color w:val="0000FF"/>
                <w:sz w:val="18"/>
                <w:szCs w:val="18"/>
                <w:lang w:eastAsia="fi-FI"/>
              </w:rPr>
              <w:t>&lt;/</w:t>
            </w:r>
            <w:r w:rsidRPr="00405DDF">
              <w:rPr>
                <w:rFonts w:ascii="Courier New" w:hAnsi="Courier New" w:cs="Courier New"/>
                <w:color w:val="800000"/>
                <w:sz w:val="18"/>
                <w:szCs w:val="18"/>
                <w:lang w:eastAsia="fi-FI"/>
              </w:rPr>
              <w:t>td</w:t>
            </w:r>
            <w:r w:rsidRPr="00405DDF">
              <w:rPr>
                <w:rFonts w:ascii="Courier New" w:hAnsi="Courier New" w:cs="Courier New"/>
                <w:color w:val="0000FF"/>
                <w:sz w:val="18"/>
                <w:szCs w:val="18"/>
                <w:lang w:eastAsia="fi-FI"/>
              </w:rPr>
              <w:t>&gt;</w:t>
            </w:r>
          </w:p>
          <w:p w14:paraId="087DB211"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405DDF">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924DB7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60535C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40ED1EA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OID1.2.246.10.1234567.14.2016.123.11.7</w:t>
            </w:r>
            <w:r w:rsidRPr="00AC39D0">
              <w:rPr>
                <w:rFonts w:ascii="Courier New" w:hAnsi="Courier New" w:cs="Courier New"/>
                <w:color w:val="0000FF"/>
                <w:sz w:val="18"/>
                <w:szCs w:val="18"/>
                <w:lang w:val="en-US" w:eastAsia="fi-FI"/>
              </w:rPr>
              <w:t>"&gt;</w:t>
            </w:r>
          </w:p>
          <w:p w14:paraId="63BE0D8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D1A404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321834B" w14:textId="77777777" w:rsidR="00AC39D0" w:rsidRPr="00405DDF" w:rsidRDefault="00AC39D0" w:rsidP="00AC39D0">
            <w:pPr>
              <w:autoSpaceDE w:val="0"/>
              <w:autoSpaceDN w:val="0"/>
              <w:adjustRightInd w:val="0"/>
              <w:rPr>
                <w:rFonts w:ascii="Courier New" w:hAnsi="Courier New" w:cs="Courier New"/>
                <w:color w:val="0000FF"/>
                <w:sz w:val="18"/>
                <w:szCs w:val="18"/>
                <w:lang w:val="sv-SE" w:eastAsia="fi-FI"/>
              </w:rPr>
            </w:pPr>
            <w:r w:rsidRPr="00AC39D0">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val="sv-SE" w:eastAsia="fi-FI"/>
              </w:rPr>
              <w:t>&lt;</w:t>
            </w:r>
            <w:r w:rsidRPr="00405DDF">
              <w:rPr>
                <w:rFonts w:ascii="Courier New" w:hAnsi="Courier New" w:cs="Courier New"/>
                <w:color w:val="800000"/>
                <w:sz w:val="18"/>
                <w:szCs w:val="18"/>
                <w:lang w:val="sv-SE" w:eastAsia="fi-FI"/>
              </w:rPr>
              <w:t>td</w:t>
            </w:r>
            <w:r w:rsidRPr="00405DDF">
              <w:rPr>
                <w:rFonts w:ascii="Courier New" w:hAnsi="Courier New" w:cs="Courier New"/>
                <w:color w:val="0000FF"/>
                <w:sz w:val="18"/>
                <w:szCs w:val="18"/>
                <w:lang w:val="sv-SE" w:eastAsia="fi-FI"/>
              </w:rPr>
              <w:t>&gt;&amp;#160;&lt;/</w:t>
            </w:r>
            <w:r w:rsidRPr="00405DDF">
              <w:rPr>
                <w:rFonts w:ascii="Courier New" w:hAnsi="Courier New" w:cs="Courier New"/>
                <w:color w:val="800000"/>
                <w:sz w:val="18"/>
                <w:szCs w:val="18"/>
                <w:lang w:val="sv-SE" w:eastAsia="fi-FI"/>
              </w:rPr>
              <w:t>td</w:t>
            </w:r>
            <w:r w:rsidRPr="00405DDF">
              <w:rPr>
                <w:rFonts w:ascii="Courier New" w:hAnsi="Courier New" w:cs="Courier New"/>
                <w:color w:val="0000FF"/>
                <w:sz w:val="18"/>
                <w:szCs w:val="18"/>
                <w:lang w:val="sv-SE" w:eastAsia="fi-FI"/>
              </w:rPr>
              <w:t>&gt;</w:t>
            </w:r>
          </w:p>
          <w:p w14:paraId="77B6AC5C" w14:textId="77777777" w:rsidR="00AC39D0" w:rsidRPr="00405DDF" w:rsidRDefault="00AC39D0" w:rsidP="00AC39D0">
            <w:pPr>
              <w:autoSpaceDE w:val="0"/>
              <w:autoSpaceDN w:val="0"/>
              <w:adjustRightInd w:val="0"/>
              <w:rPr>
                <w:rFonts w:ascii="Courier New" w:hAnsi="Courier New" w:cs="Courier New"/>
                <w:color w:val="0000FF"/>
                <w:sz w:val="18"/>
                <w:szCs w:val="18"/>
                <w:lang w:val="sv-SE" w:eastAsia="fi-FI"/>
              </w:rPr>
            </w:pPr>
            <w:r w:rsidRPr="00405DDF">
              <w:rPr>
                <w:rFonts w:ascii="Courier New" w:hAnsi="Courier New" w:cs="Courier New"/>
                <w:color w:val="000000"/>
                <w:sz w:val="18"/>
                <w:szCs w:val="18"/>
                <w:lang w:val="sv-SE" w:eastAsia="fi-FI"/>
              </w:rPr>
              <w:t xml:space="preserve">        </w:t>
            </w:r>
            <w:r w:rsidRPr="00405DDF">
              <w:rPr>
                <w:rFonts w:ascii="Courier New" w:hAnsi="Courier New" w:cs="Courier New"/>
                <w:color w:val="0000FF"/>
                <w:sz w:val="18"/>
                <w:szCs w:val="18"/>
                <w:lang w:val="sv-SE" w:eastAsia="fi-FI"/>
              </w:rPr>
              <w:t>&lt;</w:t>
            </w:r>
            <w:r w:rsidRPr="00405DDF">
              <w:rPr>
                <w:rFonts w:ascii="Courier New" w:hAnsi="Courier New" w:cs="Courier New"/>
                <w:color w:val="800000"/>
                <w:sz w:val="18"/>
                <w:szCs w:val="18"/>
                <w:lang w:val="sv-SE" w:eastAsia="fi-FI"/>
              </w:rPr>
              <w:t>td</w:t>
            </w:r>
            <w:r w:rsidRPr="00405DDF">
              <w:rPr>
                <w:rFonts w:ascii="Courier New" w:hAnsi="Courier New" w:cs="Courier New"/>
                <w:color w:val="0000FF"/>
                <w:sz w:val="18"/>
                <w:szCs w:val="18"/>
                <w:lang w:val="sv-SE" w:eastAsia="fi-FI"/>
              </w:rPr>
              <w:t>&gt;</w:t>
            </w:r>
            <w:r w:rsidRPr="00405DDF">
              <w:rPr>
                <w:rFonts w:ascii="Courier New" w:hAnsi="Courier New" w:cs="Courier New"/>
                <w:color w:val="000000"/>
                <w:sz w:val="18"/>
                <w:szCs w:val="18"/>
                <w:lang w:val="sv-SE" w:eastAsia="fi-FI"/>
              </w:rPr>
              <w:t>Hiiva</w:t>
            </w:r>
            <w:r w:rsidRPr="00405DDF">
              <w:rPr>
                <w:rFonts w:ascii="Courier New" w:hAnsi="Courier New" w:cs="Courier New"/>
                <w:color w:val="0000FF"/>
                <w:sz w:val="18"/>
                <w:szCs w:val="18"/>
                <w:lang w:val="sv-SE" w:eastAsia="fi-FI"/>
              </w:rPr>
              <w:t>&lt;/</w:t>
            </w:r>
            <w:r w:rsidRPr="00405DDF">
              <w:rPr>
                <w:rFonts w:ascii="Courier New" w:hAnsi="Courier New" w:cs="Courier New"/>
                <w:color w:val="800000"/>
                <w:sz w:val="18"/>
                <w:szCs w:val="18"/>
                <w:lang w:val="sv-SE" w:eastAsia="fi-FI"/>
              </w:rPr>
              <w:t>td</w:t>
            </w:r>
            <w:r w:rsidRPr="00405DDF">
              <w:rPr>
                <w:rFonts w:ascii="Courier New" w:hAnsi="Courier New" w:cs="Courier New"/>
                <w:color w:val="0000FF"/>
                <w:sz w:val="18"/>
                <w:szCs w:val="18"/>
                <w:lang w:val="sv-SE" w:eastAsia="fi-FI"/>
              </w:rPr>
              <w:t>&gt;</w:t>
            </w:r>
          </w:p>
          <w:p w14:paraId="35FF36A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405DDF">
              <w:rPr>
                <w:rFonts w:ascii="Courier New" w:hAnsi="Courier New" w:cs="Courier New"/>
                <w:color w:val="000000"/>
                <w:sz w:val="18"/>
                <w:szCs w:val="18"/>
                <w:lang w:val="sv-SE"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ADFF6BD"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0165911"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B11285">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46394B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B4D7C3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6A2F8E3"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532EB1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1D70B36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OID1.2.246.10.1234567.14.2016.123.11.8</w:t>
            </w:r>
            <w:r w:rsidRPr="00AC39D0">
              <w:rPr>
                <w:rFonts w:ascii="Courier New" w:hAnsi="Courier New" w:cs="Courier New"/>
                <w:color w:val="0000FF"/>
                <w:sz w:val="18"/>
                <w:szCs w:val="18"/>
                <w:lang w:val="en-US" w:eastAsia="fi-FI"/>
              </w:rPr>
              <w:t>"&gt;</w:t>
            </w:r>
          </w:p>
          <w:p w14:paraId="079F7A8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C2BFCB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E8A950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Staphylococcus epidermidis</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5840F3F"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6649DEB1"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Kohtalainen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3AF1216A" w14:textId="77777777" w:rsidR="00AC39D0" w:rsidRPr="00B11285"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B11285">
              <w:rPr>
                <w:rFonts w:ascii="Courier New" w:hAnsi="Courier New" w:cs="Courier New"/>
                <w:color w:val="0000FF"/>
                <w:sz w:val="18"/>
                <w:szCs w:val="18"/>
                <w:lang w:val="en-US" w:eastAsia="fi-FI"/>
              </w:rPr>
              <w:t>&lt;</w:t>
            </w:r>
            <w:r w:rsidRPr="00B11285">
              <w:rPr>
                <w:rFonts w:ascii="Courier New" w:hAnsi="Courier New" w:cs="Courier New"/>
                <w:color w:val="800000"/>
                <w:sz w:val="18"/>
                <w:szCs w:val="18"/>
                <w:lang w:val="en-US" w:eastAsia="fi-FI"/>
              </w:rPr>
              <w:t>td</w:t>
            </w:r>
            <w:r w:rsidRPr="00B11285">
              <w:rPr>
                <w:rFonts w:ascii="Courier New" w:hAnsi="Courier New" w:cs="Courier New"/>
                <w:color w:val="0000FF"/>
                <w:sz w:val="18"/>
                <w:szCs w:val="18"/>
                <w:lang w:val="en-US" w:eastAsia="fi-FI"/>
              </w:rPr>
              <w:t>&gt;&amp;#160;&lt;/</w:t>
            </w:r>
            <w:r w:rsidRPr="00B11285">
              <w:rPr>
                <w:rFonts w:ascii="Courier New" w:hAnsi="Courier New" w:cs="Courier New"/>
                <w:color w:val="800000"/>
                <w:sz w:val="18"/>
                <w:szCs w:val="18"/>
                <w:lang w:val="en-US" w:eastAsia="fi-FI"/>
              </w:rPr>
              <w:t>td</w:t>
            </w:r>
            <w:r w:rsidRPr="00B11285">
              <w:rPr>
                <w:rFonts w:ascii="Courier New" w:hAnsi="Courier New" w:cs="Courier New"/>
                <w:color w:val="0000FF"/>
                <w:sz w:val="18"/>
                <w:szCs w:val="18"/>
                <w:lang w:val="en-US" w:eastAsia="fi-FI"/>
              </w:rPr>
              <w:t>&gt;</w:t>
            </w:r>
          </w:p>
          <w:p w14:paraId="2395835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B11285">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9DC841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BC5086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0E0364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48F19F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20E4AA5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tbody</w:t>
            </w:r>
            <w:r w:rsidRPr="00AC39D0">
              <w:rPr>
                <w:rFonts w:ascii="Courier New" w:hAnsi="Courier New" w:cs="Courier New"/>
                <w:color w:val="0000FF"/>
                <w:sz w:val="18"/>
                <w:szCs w:val="18"/>
                <w:lang w:val="en-US" w:eastAsia="fi-FI"/>
              </w:rPr>
              <w:t>&gt;</w:t>
            </w:r>
          </w:p>
          <w:p w14:paraId="7F68BF7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table</w:t>
            </w:r>
            <w:r w:rsidRPr="00AC39D0">
              <w:rPr>
                <w:rFonts w:ascii="Courier New" w:hAnsi="Courier New" w:cs="Courier New"/>
                <w:color w:val="0000FF"/>
                <w:sz w:val="18"/>
                <w:szCs w:val="18"/>
                <w:lang w:val="en-US" w:eastAsia="fi-FI"/>
              </w:rPr>
              <w:t>&gt;</w:t>
            </w:r>
          </w:p>
          <w:p w14:paraId="682E2FE5" w14:textId="52D3AAEF" w:rsidR="001712E1"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text</w:t>
            </w:r>
            <w:r w:rsidRPr="00AC39D0">
              <w:rPr>
                <w:rFonts w:ascii="Courier New" w:hAnsi="Courier New" w:cs="Courier New"/>
                <w:color w:val="0000FF"/>
                <w:sz w:val="18"/>
                <w:szCs w:val="18"/>
                <w:lang w:val="en-US" w:eastAsia="fi-FI"/>
              </w:rPr>
              <w:t>&gt;</w:t>
            </w:r>
          </w:p>
        </w:tc>
      </w:tr>
    </w:tbl>
    <w:p w14:paraId="77148AB0" w14:textId="77777777" w:rsidR="001712E1" w:rsidRDefault="001712E1" w:rsidP="001712E1">
      <w:pPr>
        <w:rPr>
          <w:highlight w:val="white"/>
          <w:lang w:eastAsia="fi-FI"/>
        </w:rPr>
      </w:pPr>
    </w:p>
    <w:p w14:paraId="06302B93" w14:textId="77777777" w:rsidR="00C7223B" w:rsidRDefault="00C7223B" w:rsidP="00C7223B">
      <w:pPr>
        <w:rPr>
          <w:highlight w:val="white"/>
          <w:lang w:eastAsia="fi-FI"/>
        </w:rPr>
      </w:pPr>
      <w:r>
        <w:rPr>
          <w:highlight w:val="white"/>
          <w:lang w:eastAsia="fi-FI"/>
        </w:rPr>
        <w:t>Edellä esitetty näyttömuoto tyylitiedostolla muunnetussa taulukkomuodossa:</w:t>
      </w:r>
    </w:p>
    <w:p w14:paraId="16062E70" w14:textId="77777777" w:rsidR="00C7223B" w:rsidRDefault="00C7223B" w:rsidP="001712E1">
      <w:pPr>
        <w:rPr>
          <w:highlight w:val="white"/>
          <w:lang w:eastAsia="fi-FI"/>
        </w:rPr>
      </w:pPr>
    </w:p>
    <w:p w14:paraId="01045251" w14:textId="75E82D07" w:rsidR="00C7223B" w:rsidRPr="00526DAD" w:rsidRDefault="008F5F3C" w:rsidP="001712E1">
      <w:pPr>
        <w:rPr>
          <w:highlight w:val="white"/>
          <w:lang w:eastAsia="fi-FI"/>
        </w:rPr>
      </w:pPr>
      <w:r>
        <w:rPr>
          <w:noProof/>
          <w:lang w:eastAsia="fi-FI"/>
        </w:rPr>
        <w:drawing>
          <wp:inline distT="0" distB="0" distL="0" distR="0" wp14:anchorId="671466DE" wp14:editId="665077A5">
            <wp:extent cx="6332220" cy="1758950"/>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332220" cy="1758950"/>
                    </a:xfrm>
                    <a:prstGeom prst="rect">
                      <a:avLst/>
                    </a:prstGeom>
                  </pic:spPr>
                </pic:pic>
              </a:graphicData>
            </a:graphic>
          </wp:inline>
        </w:drawing>
      </w:r>
    </w:p>
    <w:p w14:paraId="330A4FAF" w14:textId="77777777" w:rsidR="001712E1" w:rsidRDefault="001712E1" w:rsidP="008721C3">
      <w:pPr>
        <w:rPr>
          <w:highlight w:val="white"/>
          <w:lang w:eastAsia="fi-FI"/>
        </w:rPr>
      </w:pPr>
    </w:p>
    <w:p w14:paraId="4A1BE6F2" w14:textId="77777777" w:rsidR="008721C3" w:rsidRPr="007F2B15" w:rsidRDefault="008721C3" w:rsidP="007F2B15">
      <w:pPr>
        <w:pStyle w:val="Otsikko2"/>
        <w:rPr>
          <w:highlight w:val="white"/>
        </w:rPr>
      </w:pPr>
      <w:bookmarkStart w:id="59" w:name="_Toc403323884"/>
      <w:bookmarkStart w:id="60" w:name="_Toc496544120"/>
      <w:r w:rsidRPr="007F2B15">
        <w:rPr>
          <w:highlight w:val="white"/>
        </w:rPr>
        <w:t>Tutkimuksen tiedot rakenteisessa muodossa</w:t>
      </w:r>
      <w:bookmarkEnd w:id="59"/>
      <w:bookmarkEnd w:id="60"/>
    </w:p>
    <w:p w14:paraId="4A1BE6F3" w14:textId="77777777" w:rsidR="008721C3" w:rsidRDefault="008721C3" w:rsidP="008721C3">
      <w:pPr>
        <w:rPr>
          <w:highlight w:val="white"/>
          <w:lang w:eastAsia="fi-FI"/>
        </w:rPr>
      </w:pPr>
      <w:r w:rsidRPr="0078778C">
        <w:rPr>
          <w:highlight w:val="white"/>
          <w:lang w:eastAsia="fi-FI"/>
        </w:rPr>
        <w:t>J</w:t>
      </w:r>
      <w:r>
        <w:rPr>
          <w:highlight w:val="white"/>
          <w:lang w:eastAsia="fi-FI"/>
        </w:rPr>
        <w:t xml:space="preserve">okaisesta tehdystä tutkimuksesta tehdään oma </w:t>
      </w:r>
      <w:proofErr w:type="gramStart"/>
      <w:r w:rsidR="007F2B15">
        <w:rPr>
          <w:highlight w:val="white"/>
          <w:lang w:eastAsia="fi-FI"/>
        </w:rPr>
        <w:t>entry:nsä</w:t>
      </w:r>
      <w:proofErr w:type="gramEnd"/>
      <w:r w:rsidR="007F2B15">
        <w:rPr>
          <w:highlight w:val="white"/>
          <w:lang w:eastAsia="fi-FI"/>
        </w:rPr>
        <w:t xml:space="preserve"> ja samalla merkinnällä voi olla useita potilaalle tehtyjä tutkimuksia. </w:t>
      </w:r>
      <w:proofErr w:type="gramStart"/>
      <w:r w:rsidR="007F2B15">
        <w:rPr>
          <w:highlight w:val="white"/>
          <w:lang w:eastAsia="fi-FI"/>
        </w:rPr>
        <w:t>Entry:illä</w:t>
      </w:r>
      <w:proofErr w:type="gramEnd"/>
      <w:r w:rsidR="007F2B15">
        <w:rPr>
          <w:highlight w:val="white"/>
          <w:lang w:eastAsia="fi-FI"/>
        </w:rPr>
        <w:t xml:space="preserve"> on yhteinen näyttömuoto-osio, missä rakenteisestä osiosta tehdyillä viittauksilla ja näyttömuodon osioiden xml-id:llä saadaan rajattua kunkin tutkimuksen näyttötekstit.</w:t>
      </w:r>
    </w:p>
    <w:p w14:paraId="4A1BE6F4" w14:textId="77777777" w:rsidR="008721C3" w:rsidRDefault="008721C3" w:rsidP="008721C3">
      <w:pPr>
        <w:rPr>
          <w:highlight w:val="white"/>
          <w:lang w:eastAsia="fi-FI"/>
        </w:rPr>
      </w:pPr>
    </w:p>
    <w:p w14:paraId="4A1BE6F5" w14:textId="77777777" w:rsidR="00AA36A9" w:rsidRPr="00405DDF" w:rsidRDefault="00AA36A9" w:rsidP="00AA36A9">
      <w:pPr>
        <w:rPr>
          <w:b/>
        </w:rPr>
      </w:pPr>
      <w:r w:rsidRPr="00405DDF">
        <w:rPr>
          <w:b/>
        </w:rPr>
        <w:t>Yleiskuvaus laboratoriotutkimus- entrystä:</w:t>
      </w:r>
    </w:p>
    <w:p w14:paraId="4A1BE6F6" w14:textId="43E19863" w:rsidR="00AA36A9" w:rsidRPr="00405DDF" w:rsidRDefault="00AA36A9" w:rsidP="00AA36A9">
      <w:pPr>
        <w:pStyle w:val="NormaaliP"/>
        <w:rPr>
          <w:sz w:val="20"/>
        </w:rPr>
      </w:pPr>
      <w:r w:rsidRPr="00405DDF">
        <w:rPr>
          <w:sz w:val="20"/>
        </w:rPr>
        <w:lastRenderedPageBreak/>
        <w:t>(eR=entryRelationship, c=component, obs=observation)</w:t>
      </w:r>
    </w:p>
    <w:p w14:paraId="3618D302" w14:textId="77777777" w:rsidR="007F7700" w:rsidRPr="006D1E03" w:rsidRDefault="007F7700" w:rsidP="007F7700">
      <w:pPr>
        <w:pStyle w:val="NormaaliP"/>
        <w:rPr>
          <w:sz w:val="20"/>
        </w:rPr>
      </w:pPr>
      <w:r w:rsidRPr="006D1E03">
        <w:rPr>
          <w:sz w:val="20"/>
        </w:rPr>
        <w:t>* =</w:t>
      </w:r>
      <w:r>
        <w:rPr>
          <w:sz w:val="20"/>
        </w:rPr>
        <w:t xml:space="preserve"> rakenne tai ko. tieto on pakollinen</w:t>
      </w:r>
    </w:p>
    <w:p w14:paraId="4A1BE6F7" w14:textId="29557449" w:rsidR="00AA36A9" w:rsidRPr="007F7700" w:rsidRDefault="007F7700" w:rsidP="00AA36A9">
      <w:pPr>
        <w:pStyle w:val="NormaaliP"/>
        <w:rPr>
          <w:sz w:val="20"/>
        </w:rPr>
      </w:pPr>
      <w:r>
        <w:rPr>
          <w:sz w:val="20"/>
        </w:rPr>
        <w:t>** = rakenne tai tieto on ehdollisesti pakollinen, kts. tietosisältömäärittelystä pakollisuusehto</w:t>
      </w:r>
    </w:p>
    <w:p w14:paraId="4A1BE6F8" w14:textId="2C6341D8" w:rsidR="00AA36A9" w:rsidRPr="00483F0C" w:rsidRDefault="007F7700" w:rsidP="00AA36A9">
      <w:pPr>
        <w:pStyle w:val="NormaaliP"/>
        <w:tabs>
          <w:tab w:val="left" w:pos="4678"/>
        </w:tabs>
        <w:ind w:left="4678" w:hanging="4678"/>
        <w:rPr>
          <w:sz w:val="20"/>
        </w:rPr>
      </w:pPr>
      <w:r>
        <w:rPr>
          <w:sz w:val="20"/>
        </w:rPr>
        <w:t xml:space="preserve">* </w:t>
      </w:r>
      <w:proofErr w:type="gramStart"/>
      <w:r w:rsidR="00AA36A9" w:rsidRPr="00483F0C">
        <w:rPr>
          <w:sz w:val="20"/>
        </w:rPr>
        <w:t>entry.templateId</w:t>
      </w:r>
      <w:proofErr w:type="gramEnd"/>
      <w:r w:rsidR="00AA36A9" w:rsidRPr="00483F0C">
        <w:rPr>
          <w:sz w:val="20"/>
        </w:rPr>
        <w:tab/>
        <w:t>määrittelyn oid, jonka mukaan entry on toteutettu</w:t>
      </w:r>
    </w:p>
    <w:p w14:paraId="4A1BE6F9" w14:textId="6C511849" w:rsidR="00AA36A9" w:rsidRPr="00483F0C" w:rsidRDefault="007F7700" w:rsidP="00AA36A9">
      <w:pPr>
        <w:pStyle w:val="NormaaliP"/>
        <w:tabs>
          <w:tab w:val="left" w:pos="4678"/>
        </w:tabs>
        <w:ind w:left="4678" w:hanging="4678"/>
        <w:rPr>
          <w:sz w:val="20"/>
        </w:rPr>
      </w:pPr>
      <w:r>
        <w:rPr>
          <w:sz w:val="20"/>
        </w:rPr>
        <w:t xml:space="preserve">* </w:t>
      </w:r>
      <w:proofErr w:type="gramStart"/>
      <w:r w:rsidR="00AA36A9" w:rsidRPr="00483F0C">
        <w:rPr>
          <w:sz w:val="20"/>
        </w:rPr>
        <w:t>entry.</w:t>
      </w:r>
      <w:r w:rsidR="00AA36A9">
        <w:rPr>
          <w:sz w:val="20"/>
        </w:rPr>
        <w:t>observation</w:t>
      </w:r>
      <w:proofErr w:type="gramEnd"/>
      <w:r w:rsidR="00AA36A9" w:rsidRPr="00483F0C">
        <w:rPr>
          <w:sz w:val="20"/>
        </w:rPr>
        <w:t>.templateId</w:t>
      </w:r>
      <w:r w:rsidR="00AA36A9" w:rsidRPr="00483F0C">
        <w:rPr>
          <w:sz w:val="20"/>
        </w:rPr>
        <w:tab/>
      </w:r>
      <w:r w:rsidR="00AA36A9">
        <w:rPr>
          <w:sz w:val="20"/>
        </w:rPr>
        <w:t>laboratorio</w:t>
      </w:r>
      <w:r w:rsidR="00AA36A9" w:rsidRPr="00483F0C">
        <w:rPr>
          <w:sz w:val="20"/>
        </w:rPr>
        <w:t>tutkimu</w:t>
      </w:r>
      <w:r w:rsidR="00AA36A9">
        <w:rPr>
          <w:sz w:val="20"/>
        </w:rPr>
        <w:t>kset</w:t>
      </w:r>
      <w:r w:rsidR="00AA36A9" w:rsidRPr="00483F0C">
        <w:rPr>
          <w:sz w:val="20"/>
        </w:rPr>
        <w:t>- tietorakenteen tunniste</w:t>
      </w:r>
    </w:p>
    <w:p w14:paraId="4A1BE6FA" w14:textId="5204A7A9" w:rsidR="00AA36A9" w:rsidRPr="00483F0C" w:rsidRDefault="007F7700" w:rsidP="00AA36A9">
      <w:pPr>
        <w:pStyle w:val="NormaaliP"/>
        <w:tabs>
          <w:tab w:val="left" w:pos="4678"/>
        </w:tabs>
        <w:ind w:left="4678" w:hanging="4678"/>
        <w:rPr>
          <w:sz w:val="20"/>
        </w:rPr>
      </w:pPr>
      <w:r>
        <w:rPr>
          <w:sz w:val="20"/>
        </w:rPr>
        <w:t xml:space="preserve">* </w:t>
      </w:r>
      <w:r w:rsidR="00AA36A9" w:rsidRPr="00483F0C">
        <w:rPr>
          <w:sz w:val="20"/>
        </w:rPr>
        <w:t>entry.o</w:t>
      </w:r>
      <w:r w:rsidR="00AA36A9">
        <w:rPr>
          <w:sz w:val="20"/>
        </w:rPr>
        <w:t>bservation</w:t>
      </w:r>
      <w:r w:rsidR="00AA36A9" w:rsidRPr="00483F0C">
        <w:rPr>
          <w:sz w:val="20"/>
        </w:rPr>
        <w:t>.id</w:t>
      </w:r>
      <w:r w:rsidR="00AA36A9" w:rsidRPr="00483F0C">
        <w:rPr>
          <w:sz w:val="20"/>
        </w:rPr>
        <w:tab/>
      </w:r>
      <w:r w:rsidR="00DC7530">
        <w:rPr>
          <w:sz w:val="20"/>
        </w:rPr>
        <w:t>entry:n yksilöivä tunniste</w:t>
      </w:r>
    </w:p>
    <w:p w14:paraId="4A1BE6FB" w14:textId="799865E0" w:rsidR="00AA36A9" w:rsidRDefault="007F7700" w:rsidP="00AA36A9">
      <w:pPr>
        <w:pStyle w:val="NormaaliP"/>
        <w:tabs>
          <w:tab w:val="left" w:pos="4678"/>
        </w:tabs>
        <w:ind w:left="4678" w:hanging="4678"/>
        <w:rPr>
          <w:sz w:val="20"/>
        </w:rPr>
      </w:pPr>
      <w:r>
        <w:rPr>
          <w:sz w:val="20"/>
        </w:rPr>
        <w:t xml:space="preserve">* </w:t>
      </w:r>
      <w:proofErr w:type="gramStart"/>
      <w:r w:rsidR="00AA36A9" w:rsidRPr="00483F0C">
        <w:rPr>
          <w:sz w:val="20"/>
        </w:rPr>
        <w:t>entry.</w:t>
      </w:r>
      <w:r w:rsidR="008277B7">
        <w:rPr>
          <w:sz w:val="20"/>
        </w:rPr>
        <w:t>observation</w:t>
      </w:r>
      <w:proofErr w:type="gramEnd"/>
      <w:r w:rsidR="00AA36A9" w:rsidRPr="00483F0C">
        <w:rPr>
          <w:sz w:val="20"/>
        </w:rPr>
        <w:t>.code</w:t>
      </w:r>
      <w:r w:rsidR="00AA36A9" w:rsidRPr="00483F0C">
        <w:rPr>
          <w:sz w:val="20"/>
        </w:rPr>
        <w:tab/>
      </w:r>
      <w:r w:rsidR="008277B7">
        <w:rPr>
          <w:sz w:val="20"/>
        </w:rPr>
        <w:t xml:space="preserve">tehdyn laboratoriotutkimuksen </w:t>
      </w:r>
      <w:r w:rsidR="00AA36A9" w:rsidRPr="00483F0C">
        <w:rPr>
          <w:sz w:val="20"/>
        </w:rPr>
        <w:t>koodi</w:t>
      </w:r>
      <w:r w:rsidR="008277B7">
        <w:rPr>
          <w:sz w:val="20"/>
        </w:rPr>
        <w:t xml:space="preserve"> ja nimi</w:t>
      </w:r>
    </w:p>
    <w:p w14:paraId="4A1BE6FC" w14:textId="29300643" w:rsidR="008277B7" w:rsidRPr="00405DDF" w:rsidRDefault="007F7700" w:rsidP="00AA36A9">
      <w:pPr>
        <w:pStyle w:val="NormaaliP"/>
        <w:tabs>
          <w:tab w:val="left" w:pos="4678"/>
        </w:tabs>
        <w:ind w:left="4678" w:hanging="4678"/>
        <w:rPr>
          <w:sz w:val="20"/>
        </w:rPr>
      </w:pPr>
      <w:r w:rsidRPr="00405DDF">
        <w:rPr>
          <w:sz w:val="20"/>
        </w:rPr>
        <w:t xml:space="preserve">* </w:t>
      </w:r>
      <w:proofErr w:type="gramStart"/>
      <w:r w:rsidR="008277B7" w:rsidRPr="00405DDF">
        <w:rPr>
          <w:sz w:val="20"/>
        </w:rPr>
        <w:t>entry.observation</w:t>
      </w:r>
      <w:proofErr w:type="gramEnd"/>
      <w:r w:rsidR="008277B7" w:rsidRPr="00405DDF">
        <w:rPr>
          <w:sz w:val="20"/>
        </w:rPr>
        <w:t>.code.qualifier</w:t>
      </w:r>
      <w:r w:rsidR="008277B7" w:rsidRPr="00405DDF">
        <w:rPr>
          <w:sz w:val="20"/>
        </w:rPr>
        <w:tab/>
        <w:t>vastauksen tila</w:t>
      </w:r>
    </w:p>
    <w:p w14:paraId="4A1BE6FD" w14:textId="23A00CFE" w:rsidR="008277B7" w:rsidRPr="004B53EE" w:rsidRDefault="007F7700" w:rsidP="008277B7">
      <w:pPr>
        <w:pStyle w:val="NormaaliP"/>
        <w:tabs>
          <w:tab w:val="left" w:pos="4678"/>
        </w:tabs>
        <w:ind w:left="4678" w:hanging="4678"/>
        <w:rPr>
          <w:sz w:val="20"/>
        </w:rPr>
      </w:pPr>
      <w:r>
        <w:rPr>
          <w:sz w:val="20"/>
        </w:rPr>
        <w:t xml:space="preserve">* </w:t>
      </w:r>
      <w:proofErr w:type="gramStart"/>
      <w:r w:rsidR="008277B7" w:rsidRPr="004B53EE">
        <w:rPr>
          <w:sz w:val="20"/>
        </w:rPr>
        <w:t>entry.observation</w:t>
      </w:r>
      <w:proofErr w:type="gramEnd"/>
      <w:r w:rsidR="008277B7" w:rsidRPr="004B53EE">
        <w:rPr>
          <w:sz w:val="20"/>
        </w:rPr>
        <w:t>.effectiveTime</w:t>
      </w:r>
      <w:r w:rsidR="008277B7" w:rsidRPr="004B53EE">
        <w:rPr>
          <w:sz w:val="20"/>
        </w:rPr>
        <w:tab/>
        <w:t>tutkimusajankohta</w:t>
      </w:r>
    </w:p>
    <w:p w14:paraId="4A1BE6FE" w14:textId="7D90473C" w:rsidR="008277B7" w:rsidRPr="004B53EE" w:rsidRDefault="007F7700" w:rsidP="00AA36A9">
      <w:pPr>
        <w:pStyle w:val="NormaaliP"/>
        <w:tabs>
          <w:tab w:val="left" w:pos="4678"/>
        </w:tabs>
        <w:ind w:left="4678" w:hanging="4678"/>
        <w:rPr>
          <w:sz w:val="20"/>
        </w:rPr>
      </w:pPr>
      <w:r>
        <w:rPr>
          <w:sz w:val="20"/>
        </w:rPr>
        <w:t xml:space="preserve">** </w:t>
      </w:r>
      <w:proofErr w:type="gramStart"/>
      <w:r w:rsidR="008277B7" w:rsidRPr="004B53EE">
        <w:rPr>
          <w:sz w:val="20"/>
        </w:rPr>
        <w:t>entry.observation</w:t>
      </w:r>
      <w:proofErr w:type="gramEnd"/>
      <w:r w:rsidR="008277B7" w:rsidRPr="004B53EE">
        <w:rPr>
          <w:sz w:val="20"/>
        </w:rPr>
        <w:t>.value</w:t>
      </w:r>
      <w:r w:rsidR="008277B7" w:rsidRPr="004B53EE">
        <w:rPr>
          <w:sz w:val="20"/>
        </w:rPr>
        <w:tab/>
        <w:t>tutkimuksen tulos</w:t>
      </w:r>
    </w:p>
    <w:p w14:paraId="4A1BE6FF" w14:textId="213599D4" w:rsidR="008277B7" w:rsidRDefault="007F7700" w:rsidP="00AA36A9">
      <w:pPr>
        <w:pStyle w:val="NormaaliP"/>
        <w:tabs>
          <w:tab w:val="left" w:pos="4678"/>
        </w:tabs>
        <w:ind w:left="4678" w:hanging="4678"/>
        <w:rPr>
          <w:sz w:val="20"/>
        </w:rPr>
      </w:pPr>
      <w:r>
        <w:rPr>
          <w:sz w:val="20"/>
        </w:rPr>
        <w:t xml:space="preserve">** </w:t>
      </w:r>
      <w:proofErr w:type="gramStart"/>
      <w:r w:rsidR="008277B7" w:rsidRPr="004B53EE">
        <w:rPr>
          <w:sz w:val="20"/>
        </w:rPr>
        <w:t>entry.observation</w:t>
      </w:r>
      <w:proofErr w:type="gramEnd"/>
      <w:r w:rsidR="008277B7" w:rsidRPr="004B53EE">
        <w:rPr>
          <w:sz w:val="20"/>
        </w:rPr>
        <w:t>.interpretationCode</w:t>
      </w:r>
      <w:r w:rsidR="008277B7" w:rsidRPr="004B53EE">
        <w:rPr>
          <w:sz w:val="20"/>
        </w:rPr>
        <w:tab/>
        <w:t>tuloksen poikkeavuus</w:t>
      </w:r>
    </w:p>
    <w:p w14:paraId="1FA93431" w14:textId="670D222E" w:rsidR="00B5020F" w:rsidRPr="004B53EE" w:rsidRDefault="00B5020F" w:rsidP="00AA36A9">
      <w:pPr>
        <w:pStyle w:val="NormaaliP"/>
        <w:tabs>
          <w:tab w:val="left" w:pos="4678"/>
        </w:tabs>
        <w:ind w:left="4678" w:hanging="4678"/>
        <w:rPr>
          <w:sz w:val="20"/>
        </w:rPr>
      </w:pPr>
      <w:proofErr w:type="gramStart"/>
      <w:r w:rsidRPr="004B53EE">
        <w:rPr>
          <w:sz w:val="20"/>
        </w:rPr>
        <w:t>entry.observation</w:t>
      </w:r>
      <w:proofErr w:type="gramEnd"/>
      <w:r w:rsidRPr="004B53EE">
        <w:rPr>
          <w:sz w:val="20"/>
        </w:rPr>
        <w:t>.</w:t>
      </w:r>
      <w:r>
        <w:rPr>
          <w:sz w:val="20"/>
        </w:rPr>
        <w:t>specimen</w:t>
      </w:r>
      <w:r>
        <w:rPr>
          <w:sz w:val="20"/>
        </w:rPr>
        <w:tab/>
      </w:r>
      <w:r w:rsidRPr="00B5020F">
        <w:rPr>
          <w:sz w:val="20"/>
        </w:rPr>
        <w:t>Laboratoriotutkimuksen näytelaatu</w:t>
      </w:r>
    </w:p>
    <w:p w14:paraId="4A1BE700" w14:textId="77777777" w:rsidR="008277B7" w:rsidRPr="004B53EE" w:rsidRDefault="008277B7" w:rsidP="008277B7">
      <w:pPr>
        <w:pStyle w:val="NormaaliP"/>
        <w:tabs>
          <w:tab w:val="left" w:pos="4678"/>
        </w:tabs>
        <w:ind w:left="4678" w:hanging="4678"/>
        <w:rPr>
          <w:sz w:val="20"/>
        </w:rPr>
      </w:pPr>
      <w:proofErr w:type="gramStart"/>
      <w:r w:rsidRPr="004B53EE">
        <w:rPr>
          <w:sz w:val="20"/>
        </w:rPr>
        <w:t>entry.observation</w:t>
      </w:r>
      <w:proofErr w:type="gramEnd"/>
      <w:r w:rsidRPr="004B53EE">
        <w:rPr>
          <w:sz w:val="20"/>
        </w:rPr>
        <w:t>.informant</w:t>
      </w:r>
      <w:r w:rsidRPr="004B53EE">
        <w:rPr>
          <w:sz w:val="20"/>
        </w:rPr>
        <w:tab/>
        <w:t>tiedon lähde</w:t>
      </w:r>
    </w:p>
    <w:p w14:paraId="4A1BE701" w14:textId="284AEF69" w:rsidR="008277B7" w:rsidRPr="004B53EE" w:rsidRDefault="007F7700" w:rsidP="008277B7">
      <w:pPr>
        <w:pStyle w:val="NormaaliP"/>
        <w:tabs>
          <w:tab w:val="left" w:pos="4678"/>
        </w:tabs>
        <w:ind w:left="4678" w:hanging="4678"/>
        <w:rPr>
          <w:sz w:val="20"/>
        </w:rPr>
      </w:pPr>
      <w:r>
        <w:rPr>
          <w:sz w:val="20"/>
        </w:rPr>
        <w:t xml:space="preserve">** </w:t>
      </w:r>
      <w:proofErr w:type="gramStart"/>
      <w:r w:rsidR="008277B7" w:rsidRPr="004B53EE">
        <w:rPr>
          <w:sz w:val="20"/>
        </w:rPr>
        <w:t>entry.observation</w:t>
      </w:r>
      <w:proofErr w:type="gramEnd"/>
      <w:r w:rsidR="008277B7" w:rsidRPr="004B53EE">
        <w:rPr>
          <w:sz w:val="20"/>
        </w:rPr>
        <w:t>.eR</w:t>
      </w:r>
      <w:r w:rsidR="00493276">
        <w:rPr>
          <w:sz w:val="20"/>
        </w:rPr>
        <w:t>[1]</w:t>
      </w:r>
      <w:r w:rsidR="008277B7" w:rsidRPr="004B53EE">
        <w:rPr>
          <w:sz w:val="20"/>
        </w:rPr>
        <w:t>.obs</w:t>
      </w:r>
      <w:r w:rsidR="008277B7" w:rsidRPr="004B53EE">
        <w:rPr>
          <w:sz w:val="20"/>
        </w:rPr>
        <w:tab/>
        <w:t>laboratoriotutkimuspyynnön tunniste</w:t>
      </w:r>
    </w:p>
    <w:p w14:paraId="4A1BE702" w14:textId="02190881" w:rsidR="008277B7" w:rsidRDefault="007F7700" w:rsidP="008277B7">
      <w:pPr>
        <w:pStyle w:val="NormaaliP"/>
        <w:tabs>
          <w:tab w:val="left" w:pos="4678"/>
        </w:tabs>
        <w:ind w:left="4678" w:hanging="4678"/>
        <w:rPr>
          <w:sz w:val="20"/>
        </w:rPr>
      </w:pPr>
      <w:r>
        <w:rPr>
          <w:sz w:val="20"/>
        </w:rPr>
        <w:t xml:space="preserve">* </w:t>
      </w:r>
      <w:proofErr w:type="gramStart"/>
      <w:r w:rsidR="008277B7" w:rsidRPr="004B53EE">
        <w:rPr>
          <w:sz w:val="20"/>
        </w:rPr>
        <w:t>entry.observation</w:t>
      </w:r>
      <w:proofErr w:type="gramEnd"/>
      <w:r w:rsidR="008277B7" w:rsidRPr="004B53EE">
        <w:rPr>
          <w:sz w:val="20"/>
        </w:rPr>
        <w:t>.eR</w:t>
      </w:r>
      <w:r w:rsidR="00493276">
        <w:rPr>
          <w:sz w:val="20"/>
        </w:rPr>
        <w:t>[2]</w:t>
      </w:r>
      <w:r w:rsidR="008277B7" w:rsidRPr="004B53EE">
        <w:rPr>
          <w:sz w:val="20"/>
        </w:rPr>
        <w:t>.obs</w:t>
      </w:r>
      <w:r w:rsidR="008277B7" w:rsidRPr="004B53EE">
        <w:rPr>
          <w:sz w:val="20"/>
        </w:rPr>
        <w:tab/>
      </w:r>
      <w:r w:rsidR="00DC7530">
        <w:rPr>
          <w:sz w:val="20"/>
        </w:rPr>
        <w:t>laboratoriotutkimuksen tunniste</w:t>
      </w:r>
    </w:p>
    <w:p w14:paraId="4A1BE703" w14:textId="7ED24E96" w:rsidR="008277B7" w:rsidRPr="008277B7" w:rsidRDefault="008277B7" w:rsidP="008277B7">
      <w:pPr>
        <w:pStyle w:val="NormaaliP"/>
        <w:tabs>
          <w:tab w:val="left" w:pos="4678"/>
        </w:tabs>
        <w:ind w:left="4678" w:hanging="4678"/>
        <w:rPr>
          <w:sz w:val="20"/>
        </w:rPr>
      </w:pPr>
      <w:proofErr w:type="gramStart"/>
      <w:r w:rsidRPr="008277B7">
        <w:rPr>
          <w:sz w:val="20"/>
        </w:rPr>
        <w:t>entry.observation</w:t>
      </w:r>
      <w:proofErr w:type="gramEnd"/>
      <w:r w:rsidRPr="008277B7">
        <w:rPr>
          <w:sz w:val="20"/>
        </w:rPr>
        <w:t>.eR</w:t>
      </w:r>
      <w:r w:rsidR="00493276">
        <w:rPr>
          <w:sz w:val="20"/>
        </w:rPr>
        <w:t>[3]</w:t>
      </w:r>
      <w:r w:rsidRPr="008277B7">
        <w:rPr>
          <w:sz w:val="20"/>
        </w:rPr>
        <w:t xml:space="preserve">.obs </w:t>
      </w:r>
      <w:r>
        <w:rPr>
          <w:sz w:val="20"/>
        </w:rPr>
        <w:tab/>
      </w:r>
      <w:r w:rsidRPr="008277B7">
        <w:rPr>
          <w:sz w:val="20"/>
        </w:rPr>
        <w:t>Laboratoriotutkimuksen tehneen ammattihenkilön nimi</w:t>
      </w:r>
    </w:p>
    <w:p w14:paraId="4A1BE704" w14:textId="7F34106B" w:rsidR="008277B7" w:rsidRPr="008277B7" w:rsidRDefault="007F7700" w:rsidP="00AA36A9">
      <w:pPr>
        <w:pStyle w:val="NormaaliP"/>
        <w:tabs>
          <w:tab w:val="left" w:pos="4678"/>
        </w:tabs>
        <w:ind w:left="4678" w:hanging="4678"/>
        <w:rPr>
          <w:sz w:val="20"/>
        </w:rPr>
      </w:pPr>
      <w:r>
        <w:rPr>
          <w:sz w:val="20"/>
        </w:rPr>
        <w:t xml:space="preserve">* </w:t>
      </w:r>
      <w:proofErr w:type="gramStart"/>
      <w:r w:rsidR="008277B7" w:rsidRPr="008277B7">
        <w:rPr>
          <w:sz w:val="20"/>
        </w:rPr>
        <w:t>entry.observation</w:t>
      </w:r>
      <w:proofErr w:type="gramEnd"/>
      <w:r w:rsidR="008277B7" w:rsidRPr="008277B7">
        <w:rPr>
          <w:sz w:val="20"/>
        </w:rPr>
        <w:t>.eR</w:t>
      </w:r>
      <w:r w:rsidR="00493276">
        <w:rPr>
          <w:sz w:val="20"/>
        </w:rPr>
        <w:t>[4]</w:t>
      </w:r>
      <w:r w:rsidR="008277B7" w:rsidRPr="008277B7">
        <w:rPr>
          <w:sz w:val="20"/>
        </w:rPr>
        <w:t>.obs</w:t>
      </w:r>
      <w:r w:rsidR="008277B7">
        <w:rPr>
          <w:sz w:val="20"/>
        </w:rPr>
        <w:t xml:space="preserve"> </w:t>
      </w:r>
      <w:r w:rsidR="008277B7">
        <w:rPr>
          <w:sz w:val="20"/>
        </w:rPr>
        <w:tab/>
        <w:t>l</w:t>
      </w:r>
      <w:r w:rsidR="008277B7" w:rsidRPr="008277B7">
        <w:rPr>
          <w:sz w:val="20"/>
        </w:rPr>
        <w:t>aboratioriotutkimuksen tekotapa</w:t>
      </w:r>
    </w:p>
    <w:p w14:paraId="4A1BE705" w14:textId="764F6A15" w:rsidR="008277B7" w:rsidRDefault="007F7700" w:rsidP="00AA36A9">
      <w:pPr>
        <w:pStyle w:val="NormaaliP"/>
        <w:tabs>
          <w:tab w:val="left" w:pos="4678"/>
        </w:tabs>
        <w:ind w:left="4678" w:hanging="4678"/>
        <w:rPr>
          <w:sz w:val="20"/>
        </w:rPr>
      </w:pPr>
      <w:r>
        <w:rPr>
          <w:sz w:val="20"/>
        </w:rPr>
        <w:t xml:space="preserve">* </w:t>
      </w:r>
      <w:proofErr w:type="gramStart"/>
      <w:r w:rsidR="008277B7" w:rsidRPr="008277B7">
        <w:rPr>
          <w:sz w:val="20"/>
        </w:rPr>
        <w:t>entry.observation</w:t>
      </w:r>
      <w:proofErr w:type="gramEnd"/>
      <w:r w:rsidR="008277B7" w:rsidRPr="008277B7">
        <w:rPr>
          <w:sz w:val="20"/>
        </w:rPr>
        <w:t>.eR</w:t>
      </w:r>
      <w:r w:rsidR="00493276">
        <w:rPr>
          <w:sz w:val="20"/>
        </w:rPr>
        <w:t>[5]</w:t>
      </w:r>
      <w:r w:rsidR="008277B7" w:rsidRPr="008277B7">
        <w:rPr>
          <w:sz w:val="20"/>
        </w:rPr>
        <w:t>.obs</w:t>
      </w:r>
      <w:r w:rsidR="008277B7">
        <w:rPr>
          <w:sz w:val="20"/>
        </w:rPr>
        <w:t xml:space="preserve"> </w:t>
      </w:r>
      <w:r w:rsidR="008277B7">
        <w:rPr>
          <w:sz w:val="20"/>
        </w:rPr>
        <w:tab/>
        <w:t>l</w:t>
      </w:r>
      <w:r w:rsidR="008277B7" w:rsidRPr="008277B7">
        <w:rPr>
          <w:sz w:val="20"/>
        </w:rPr>
        <w:t>aboratioriotu</w:t>
      </w:r>
      <w:r w:rsidR="008277B7">
        <w:rPr>
          <w:sz w:val="20"/>
        </w:rPr>
        <w:t>loksen valmistumisaika</w:t>
      </w:r>
    </w:p>
    <w:p w14:paraId="0D47B442" w14:textId="77777777" w:rsidR="00855C74" w:rsidRDefault="00855C74" w:rsidP="00AA36A9">
      <w:pPr>
        <w:pStyle w:val="NormaaliP"/>
        <w:tabs>
          <w:tab w:val="left" w:pos="4678"/>
        </w:tabs>
        <w:ind w:left="4678" w:hanging="4678"/>
        <w:rPr>
          <w:sz w:val="20"/>
        </w:rPr>
      </w:pPr>
    </w:p>
    <w:p w14:paraId="61DD25E5" w14:textId="5B9F47E9" w:rsidR="00855C74" w:rsidRPr="00C7223B" w:rsidRDefault="007F7700" w:rsidP="00855C74">
      <w:pPr>
        <w:pStyle w:val="NormaaliP"/>
        <w:tabs>
          <w:tab w:val="left" w:pos="4678"/>
        </w:tabs>
        <w:ind w:left="4678" w:hanging="4678"/>
        <w:rPr>
          <w:sz w:val="20"/>
        </w:rPr>
      </w:pPr>
      <w:r>
        <w:rPr>
          <w:sz w:val="20"/>
        </w:rPr>
        <w:t xml:space="preserve">** </w:t>
      </w:r>
      <w:proofErr w:type="gramStart"/>
      <w:r w:rsidR="00855C74" w:rsidRPr="00C7223B">
        <w:rPr>
          <w:sz w:val="20"/>
        </w:rPr>
        <w:t>entry.observation</w:t>
      </w:r>
      <w:proofErr w:type="gramEnd"/>
      <w:r w:rsidR="00855C74" w:rsidRPr="00C7223B">
        <w:rPr>
          <w:sz w:val="20"/>
        </w:rPr>
        <w:t>.eR[6].obs</w:t>
      </w:r>
      <w:r w:rsidR="00855C74" w:rsidRPr="00C7223B">
        <w:rPr>
          <w:sz w:val="20"/>
        </w:rPr>
        <w:tab/>
      </w:r>
      <w:r w:rsidR="00C7223B" w:rsidRPr="00C7223B">
        <w:rPr>
          <w:sz w:val="20"/>
        </w:rPr>
        <w:t>Mikrobilöydös</w:t>
      </w:r>
    </w:p>
    <w:p w14:paraId="0C2F1EB2" w14:textId="1DAEBF63" w:rsidR="00855C74" w:rsidRDefault="00855C74" w:rsidP="00855C74">
      <w:pPr>
        <w:pStyle w:val="NormaaliP"/>
        <w:tabs>
          <w:tab w:val="left" w:pos="4678"/>
        </w:tabs>
        <w:ind w:left="4678" w:hanging="4678"/>
        <w:rPr>
          <w:sz w:val="20"/>
        </w:rPr>
      </w:pPr>
      <w:proofErr w:type="gramStart"/>
      <w:r w:rsidRPr="00855C74">
        <w:rPr>
          <w:sz w:val="20"/>
        </w:rPr>
        <w:t>entry.observation</w:t>
      </w:r>
      <w:proofErr w:type="gramEnd"/>
      <w:r w:rsidRPr="00855C74">
        <w:rPr>
          <w:sz w:val="20"/>
        </w:rPr>
        <w:t>.eR[6].obs.code</w:t>
      </w:r>
      <w:r w:rsidRPr="00855C74">
        <w:rPr>
          <w:sz w:val="20"/>
        </w:rPr>
        <w:tab/>
      </w:r>
      <w:r w:rsidR="00C7223B">
        <w:rPr>
          <w:sz w:val="20"/>
        </w:rPr>
        <w:t>Mikrobil</w:t>
      </w:r>
      <w:r w:rsidRPr="00855C74">
        <w:rPr>
          <w:sz w:val="20"/>
        </w:rPr>
        <w:t>öydöksen tunniste ja nimi</w:t>
      </w:r>
    </w:p>
    <w:p w14:paraId="0F398C26" w14:textId="7D39EAE3" w:rsidR="00855C74" w:rsidRPr="00C7223B" w:rsidRDefault="00855C74" w:rsidP="00855C74">
      <w:pPr>
        <w:pStyle w:val="NormaaliP"/>
        <w:tabs>
          <w:tab w:val="left" w:pos="4678"/>
        </w:tabs>
        <w:ind w:left="4678" w:hanging="4678"/>
        <w:rPr>
          <w:sz w:val="20"/>
        </w:rPr>
      </w:pPr>
      <w:proofErr w:type="gramStart"/>
      <w:r w:rsidRPr="00110BEB">
        <w:rPr>
          <w:sz w:val="20"/>
        </w:rPr>
        <w:t>entry.observation</w:t>
      </w:r>
      <w:proofErr w:type="gramEnd"/>
      <w:r w:rsidRPr="00110BEB">
        <w:rPr>
          <w:sz w:val="20"/>
        </w:rPr>
        <w:t>.eR[6].obs.code.</w:t>
      </w:r>
      <w:r w:rsidR="00AC0597">
        <w:rPr>
          <w:sz w:val="20"/>
        </w:rPr>
        <w:t>originalText</w:t>
      </w:r>
      <w:r w:rsidRPr="00C7223B">
        <w:rPr>
          <w:sz w:val="20"/>
        </w:rPr>
        <w:tab/>
      </w:r>
      <w:r w:rsidR="00C7223B" w:rsidRPr="00C7223B">
        <w:rPr>
          <w:sz w:val="20"/>
        </w:rPr>
        <w:t>Mikrobil</w:t>
      </w:r>
      <w:r w:rsidRPr="00C7223B">
        <w:rPr>
          <w:sz w:val="20"/>
        </w:rPr>
        <w:t>öydöksen lisätieto</w:t>
      </w:r>
    </w:p>
    <w:p w14:paraId="60EA87A5" w14:textId="3FB50D9C" w:rsidR="00855C74" w:rsidRDefault="00855C74" w:rsidP="00855C74">
      <w:pPr>
        <w:pStyle w:val="NormaaliP"/>
        <w:tabs>
          <w:tab w:val="left" w:pos="4678"/>
        </w:tabs>
        <w:ind w:left="4678" w:hanging="4678"/>
        <w:rPr>
          <w:sz w:val="20"/>
        </w:rPr>
      </w:pPr>
      <w:proofErr w:type="gramStart"/>
      <w:r w:rsidRPr="00855C74">
        <w:rPr>
          <w:sz w:val="20"/>
        </w:rPr>
        <w:t>entry.observation</w:t>
      </w:r>
      <w:proofErr w:type="gramEnd"/>
      <w:r w:rsidRPr="00855C74">
        <w:rPr>
          <w:sz w:val="20"/>
        </w:rPr>
        <w:t>.eR[6].obs.value</w:t>
      </w:r>
      <w:r w:rsidRPr="00855C74">
        <w:rPr>
          <w:sz w:val="20"/>
        </w:rPr>
        <w:tab/>
        <w:t xml:space="preserve">Mikrobimäärän arvio / </w:t>
      </w:r>
      <w:r>
        <w:rPr>
          <w:sz w:val="20"/>
        </w:rPr>
        <w:t>mikrobimäärä numeerisesti</w:t>
      </w:r>
    </w:p>
    <w:p w14:paraId="765956A2" w14:textId="7EF58763" w:rsidR="00855C74" w:rsidRDefault="00855C74" w:rsidP="00855C74">
      <w:pPr>
        <w:pStyle w:val="NormaaliP"/>
        <w:tabs>
          <w:tab w:val="left" w:pos="4678"/>
        </w:tabs>
        <w:ind w:left="4678" w:hanging="4678"/>
        <w:rPr>
          <w:sz w:val="20"/>
          <w:lang w:val="en-US"/>
        </w:rPr>
      </w:pPr>
      <w:proofErr w:type="gramStart"/>
      <w:r w:rsidRPr="00855C74">
        <w:rPr>
          <w:sz w:val="20"/>
          <w:lang w:val="en-US"/>
        </w:rPr>
        <w:t>entry.observation.eR[</w:t>
      </w:r>
      <w:proofErr w:type="gramEnd"/>
      <w:r w:rsidRPr="00855C74">
        <w:rPr>
          <w:sz w:val="20"/>
          <w:lang w:val="en-US"/>
        </w:rPr>
        <w:t>6].obs</w:t>
      </w:r>
      <w:r w:rsidR="004F0B8E">
        <w:rPr>
          <w:sz w:val="20"/>
          <w:lang w:val="en-US"/>
        </w:rPr>
        <w:t>.eR[1].obs</w:t>
      </w:r>
      <w:r w:rsidR="004F0B8E">
        <w:rPr>
          <w:sz w:val="20"/>
          <w:lang w:val="en-US"/>
        </w:rPr>
        <w:tab/>
        <w:t>Mikrobilääke</w:t>
      </w:r>
    </w:p>
    <w:p w14:paraId="081CFA90" w14:textId="1CA5F1AF" w:rsidR="00855C74" w:rsidRPr="004F0B8E" w:rsidRDefault="00855C74" w:rsidP="00855C74">
      <w:pPr>
        <w:pStyle w:val="NormaaliP"/>
        <w:tabs>
          <w:tab w:val="left" w:pos="4678"/>
        </w:tabs>
        <w:ind w:left="4678" w:hanging="4678"/>
        <w:rPr>
          <w:sz w:val="20"/>
          <w:lang w:val="en-US"/>
        </w:rPr>
      </w:pPr>
      <w:proofErr w:type="gramStart"/>
      <w:r w:rsidRPr="004F0B8E">
        <w:rPr>
          <w:sz w:val="20"/>
          <w:lang w:val="en-US"/>
        </w:rPr>
        <w:t>entry.observation.eR[</w:t>
      </w:r>
      <w:proofErr w:type="gramEnd"/>
      <w:r w:rsidRPr="004F0B8E">
        <w:rPr>
          <w:sz w:val="20"/>
          <w:lang w:val="en-US"/>
        </w:rPr>
        <w:t>6].obs</w:t>
      </w:r>
      <w:r w:rsidR="004F0B8E" w:rsidRPr="004F0B8E">
        <w:rPr>
          <w:sz w:val="20"/>
          <w:lang w:val="en-US"/>
        </w:rPr>
        <w:t>.eR[1].obs.code</w:t>
      </w:r>
      <w:r w:rsidR="004F0B8E" w:rsidRPr="004F0B8E">
        <w:rPr>
          <w:sz w:val="20"/>
          <w:lang w:val="en-US"/>
        </w:rPr>
        <w:tab/>
        <w:t>Mikrobilääkkeen nimi ja koodi</w:t>
      </w:r>
    </w:p>
    <w:p w14:paraId="55645899" w14:textId="0FD41E88" w:rsidR="00855C74" w:rsidRDefault="00855C74" w:rsidP="00855C74">
      <w:pPr>
        <w:pStyle w:val="NormaaliP"/>
        <w:tabs>
          <w:tab w:val="left" w:pos="4678"/>
        </w:tabs>
        <w:ind w:left="4678" w:hanging="4678"/>
        <w:rPr>
          <w:sz w:val="20"/>
          <w:lang w:val="en-US"/>
        </w:rPr>
      </w:pPr>
      <w:proofErr w:type="gramStart"/>
      <w:r w:rsidRPr="00855C74">
        <w:rPr>
          <w:sz w:val="20"/>
          <w:lang w:val="en-US"/>
        </w:rPr>
        <w:t>entry.observation.eR[</w:t>
      </w:r>
      <w:proofErr w:type="gramEnd"/>
      <w:r w:rsidRPr="00855C74">
        <w:rPr>
          <w:sz w:val="20"/>
          <w:lang w:val="en-US"/>
        </w:rPr>
        <w:t>6].obs</w:t>
      </w:r>
      <w:r w:rsidR="004F0B8E">
        <w:rPr>
          <w:sz w:val="20"/>
          <w:lang w:val="en-US"/>
        </w:rPr>
        <w:t>.eR[1].obs.value</w:t>
      </w:r>
      <w:r w:rsidR="004F0B8E">
        <w:rPr>
          <w:sz w:val="20"/>
          <w:lang w:val="en-US"/>
        </w:rPr>
        <w:tab/>
        <w:t>Mikrobin herkkyys numeerisesti</w:t>
      </w:r>
    </w:p>
    <w:p w14:paraId="11C028E1" w14:textId="57A3FBA1" w:rsidR="00855C74" w:rsidRDefault="00855C74" w:rsidP="00855C74">
      <w:pPr>
        <w:pStyle w:val="NormaaliP"/>
        <w:tabs>
          <w:tab w:val="left" w:pos="4678"/>
        </w:tabs>
        <w:ind w:left="4678" w:hanging="4678"/>
        <w:rPr>
          <w:sz w:val="20"/>
          <w:lang w:val="en-US"/>
        </w:rPr>
      </w:pPr>
      <w:proofErr w:type="gramStart"/>
      <w:r w:rsidRPr="00855C74">
        <w:rPr>
          <w:sz w:val="20"/>
          <w:lang w:val="en-US"/>
        </w:rPr>
        <w:t>entry.observation.eR[</w:t>
      </w:r>
      <w:proofErr w:type="gramEnd"/>
      <w:r w:rsidRPr="00855C74">
        <w:rPr>
          <w:sz w:val="20"/>
          <w:lang w:val="en-US"/>
        </w:rPr>
        <w:t>6].obs</w:t>
      </w:r>
      <w:r w:rsidR="004F0B8E">
        <w:rPr>
          <w:sz w:val="20"/>
          <w:lang w:val="en-US"/>
        </w:rPr>
        <w:t>.eR[1].obs.interpretationCode</w:t>
      </w:r>
      <w:r w:rsidR="004F0B8E">
        <w:rPr>
          <w:sz w:val="20"/>
          <w:lang w:val="en-US"/>
        </w:rPr>
        <w:tab/>
        <w:t>Mikrobin herkkyysarvio</w:t>
      </w:r>
    </w:p>
    <w:p w14:paraId="0751D317" w14:textId="1D2B853A" w:rsidR="00855C74" w:rsidRDefault="00855C74" w:rsidP="00855C74">
      <w:pPr>
        <w:pStyle w:val="NormaaliP"/>
        <w:tabs>
          <w:tab w:val="left" w:pos="4678"/>
        </w:tabs>
        <w:ind w:left="4678" w:hanging="4678"/>
        <w:rPr>
          <w:sz w:val="20"/>
          <w:lang w:val="en-US"/>
        </w:rPr>
      </w:pPr>
      <w:proofErr w:type="gramStart"/>
      <w:r w:rsidRPr="00855C74">
        <w:rPr>
          <w:sz w:val="20"/>
          <w:lang w:val="en-US"/>
        </w:rPr>
        <w:t>entry.observation.eR[</w:t>
      </w:r>
      <w:proofErr w:type="gramEnd"/>
      <w:r w:rsidRPr="00855C74">
        <w:rPr>
          <w:sz w:val="20"/>
          <w:lang w:val="en-US"/>
        </w:rPr>
        <w:t>6].obs</w:t>
      </w:r>
      <w:r w:rsidR="004F0B8E">
        <w:rPr>
          <w:sz w:val="20"/>
          <w:lang w:val="en-US"/>
        </w:rPr>
        <w:t>.eR[1].obs.methodCode</w:t>
      </w:r>
      <w:r w:rsidR="004F0B8E">
        <w:rPr>
          <w:sz w:val="20"/>
          <w:lang w:val="en-US"/>
        </w:rPr>
        <w:tab/>
        <w:t>Mikrobin herkkyyden mittausmenetelmä</w:t>
      </w:r>
    </w:p>
    <w:p w14:paraId="1A0E2209" w14:textId="51F11252" w:rsidR="004F0B8E" w:rsidRPr="00405DDF" w:rsidRDefault="004F0B8E" w:rsidP="004F0B8E">
      <w:pPr>
        <w:pStyle w:val="NormaaliP"/>
        <w:tabs>
          <w:tab w:val="left" w:pos="4678"/>
        </w:tabs>
        <w:ind w:left="4678" w:hanging="4678"/>
        <w:rPr>
          <w:sz w:val="20"/>
          <w:lang w:val="en-US"/>
        </w:rPr>
      </w:pPr>
      <w:proofErr w:type="gramStart"/>
      <w:r w:rsidRPr="00405DDF">
        <w:rPr>
          <w:sz w:val="20"/>
          <w:lang w:val="en-US"/>
        </w:rPr>
        <w:t>entry.observation.eR[</w:t>
      </w:r>
      <w:proofErr w:type="gramEnd"/>
      <w:r w:rsidRPr="00405DDF">
        <w:rPr>
          <w:sz w:val="20"/>
          <w:lang w:val="en-US"/>
        </w:rPr>
        <w:t>6].obs.eR[1].obs.eR</w:t>
      </w:r>
      <w:r w:rsidR="003E0281" w:rsidRPr="00405DDF">
        <w:rPr>
          <w:sz w:val="20"/>
          <w:lang w:val="en-US"/>
        </w:rPr>
        <w:t>[1]</w:t>
      </w:r>
      <w:r w:rsidRPr="00405DDF">
        <w:rPr>
          <w:sz w:val="20"/>
          <w:lang w:val="en-US"/>
        </w:rPr>
        <w:t>.obs.value</w:t>
      </w:r>
      <w:r w:rsidRPr="00405DDF">
        <w:rPr>
          <w:sz w:val="20"/>
          <w:lang w:val="en-US"/>
        </w:rPr>
        <w:tab/>
        <w:t>Sairaalahygieenisesti merkittävä löydös</w:t>
      </w:r>
    </w:p>
    <w:p w14:paraId="2FF3F9D3" w14:textId="5BA56108" w:rsidR="003E0281" w:rsidRPr="00405DDF" w:rsidRDefault="003E0281" w:rsidP="004F0B8E">
      <w:pPr>
        <w:pStyle w:val="NormaaliP"/>
        <w:tabs>
          <w:tab w:val="left" w:pos="4678"/>
        </w:tabs>
        <w:ind w:left="4678" w:hanging="4678"/>
        <w:rPr>
          <w:sz w:val="20"/>
          <w:lang w:val="en-US"/>
        </w:rPr>
      </w:pPr>
      <w:proofErr w:type="gramStart"/>
      <w:r w:rsidRPr="00405DDF">
        <w:rPr>
          <w:sz w:val="20"/>
          <w:lang w:val="en-US"/>
        </w:rPr>
        <w:t>entry.observation.eR[</w:t>
      </w:r>
      <w:proofErr w:type="gramEnd"/>
      <w:r w:rsidRPr="00405DDF">
        <w:rPr>
          <w:sz w:val="20"/>
          <w:lang w:val="en-US"/>
        </w:rPr>
        <w:t>6].obs.eR[1].obs.eR[2].obs.value</w:t>
      </w:r>
      <w:r w:rsidRPr="00405DDF">
        <w:rPr>
          <w:sz w:val="20"/>
          <w:lang w:val="en-US"/>
        </w:rPr>
        <w:tab/>
        <w:t>Herkkyys</w:t>
      </w:r>
      <w:r w:rsidR="00C7223B" w:rsidRPr="00405DDF">
        <w:rPr>
          <w:sz w:val="20"/>
          <w:lang w:val="en-US"/>
        </w:rPr>
        <w:t>tutkimuksen</w:t>
      </w:r>
      <w:r w:rsidRPr="00405DDF">
        <w:rPr>
          <w:sz w:val="20"/>
          <w:lang w:val="en-US"/>
        </w:rPr>
        <w:t xml:space="preserve"> lisätieto</w:t>
      </w:r>
    </w:p>
    <w:p w14:paraId="12DB0725" w14:textId="77777777" w:rsidR="00855C74" w:rsidRPr="00405DDF" w:rsidRDefault="00855C74" w:rsidP="00AA36A9">
      <w:pPr>
        <w:pStyle w:val="NormaaliP"/>
        <w:tabs>
          <w:tab w:val="left" w:pos="4678"/>
        </w:tabs>
        <w:ind w:left="4678" w:hanging="4678"/>
        <w:rPr>
          <w:sz w:val="20"/>
          <w:lang w:val="en-US"/>
        </w:rPr>
      </w:pPr>
    </w:p>
    <w:p w14:paraId="4A1BE706" w14:textId="03C95A14" w:rsidR="008277B7" w:rsidRPr="003E0281" w:rsidRDefault="008277B7" w:rsidP="00AA36A9">
      <w:pPr>
        <w:pStyle w:val="NormaaliP"/>
        <w:tabs>
          <w:tab w:val="left" w:pos="4678"/>
        </w:tabs>
        <w:ind w:left="4678" w:hanging="4678"/>
        <w:rPr>
          <w:sz w:val="20"/>
        </w:rPr>
      </w:pPr>
      <w:proofErr w:type="gramStart"/>
      <w:r w:rsidRPr="003E0281">
        <w:rPr>
          <w:sz w:val="20"/>
        </w:rPr>
        <w:t>entry.observation</w:t>
      </w:r>
      <w:proofErr w:type="gramEnd"/>
      <w:r w:rsidRPr="003E0281">
        <w:rPr>
          <w:sz w:val="20"/>
        </w:rPr>
        <w:t>.eR</w:t>
      </w:r>
      <w:r w:rsidR="00855C74" w:rsidRPr="003E0281">
        <w:rPr>
          <w:sz w:val="20"/>
        </w:rPr>
        <w:t>[7</w:t>
      </w:r>
      <w:r w:rsidR="00493276" w:rsidRPr="003E0281">
        <w:rPr>
          <w:sz w:val="20"/>
        </w:rPr>
        <w:t>]</w:t>
      </w:r>
      <w:r w:rsidRPr="003E0281">
        <w:rPr>
          <w:sz w:val="20"/>
        </w:rPr>
        <w:t>.obs</w:t>
      </w:r>
      <w:r w:rsidRPr="003E0281">
        <w:rPr>
          <w:sz w:val="20"/>
        </w:rPr>
        <w:tab/>
        <w:t>laboratoriotutkimuksen lisätieto</w:t>
      </w:r>
    </w:p>
    <w:p w14:paraId="4A1BE707" w14:textId="0A76A2D6" w:rsidR="008277B7" w:rsidRDefault="008277B7" w:rsidP="00AA36A9">
      <w:pPr>
        <w:pStyle w:val="NormaaliP"/>
        <w:tabs>
          <w:tab w:val="left" w:pos="4678"/>
        </w:tabs>
        <w:ind w:left="4678" w:hanging="4678"/>
        <w:rPr>
          <w:sz w:val="20"/>
        </w:rPr>
      </w:pPr>
      <w:proofErr w:type="gramStart"/>
      <w:r w:rsidRPr="008277B7">
        <w:rPr>
          <w:sz w:val="20"/>
        </w:rPr>
        <w:t>entry.observation</w:t>
      </w:r>
      <w:proofErr w:type="gramEnd"/>
      <w:r w:rsidRPr="008277B7">
        <w:rPr>
          <w:sz w:val="20"/>
        </w:rPr>
        <w:t>.eR</w:t>
      </w:r>
      <w:r w:rsidR="00855C74">
        <w:rPr>
          <w:sz w:val="20"/>
        </w:rPr>
        <w:t>[8</w:t>
      </w:r>
      <w:r w:rsidR="00493276">
        <w:rPr>
          <w:sz w:val="20"/>
        </w:rPr>
        <w:t>]</w:t>
      </w:r>
      <w:r w:rsidRPr="008277B7">
        <w:rPr>
          <w:sz w:val="20"/>
        </w:rPr>
        <w:t>.obs</w:t>
      </w:r>
      <w:r>
        <w:rPr>
          <w:sz w:val="20"/>
        </w:rPr>
        <w:tab/>
        <w:t>viiteväli tai normaaliarvo tekstinä</w:t>
      </w:r>
    </w:p>
    <w:p w14:paraId="4A1BE708" w14:textId="77777777" w:rsidR="00557366" w:rsidRDefault="00557366" w:rsidP="00557366">
      <w:pPr>
        <w:pStyle w:val="NormaaliP"/>
        <w:tabs>
          <w:tab w:val="left" w:pos="4678"/>
        </w:tabs>
        <w:ind w:left="4678" w:hanging="4678"/>
        <w:rPr>
          <w:sz w:val="20"/>
        </w:rPr>
      </w:pPr>
    </w:p>
    <w:p w14:paraId="4A1BE709" w14:textId="428BD521" w:rsidR="00557366" w:rsidRDefault="00F76B40" w:rsidP="00557366">
      <w:pPr>
        <w:pStyle w:val="NormaaliP"/>
        <w:tabs>
          <w:tab w:val="left" w:pos="4678"/>
        </w:tabs>
        <w:ind w:left="4678" w:hanging="4678"/>
        <w:rPr>
          <w:sz w:val="20"/>
        </w:rPr>
      </w:pPr>
      <w:r>
        <w:rPr>
          <w:sz w:val="20"/>
        </w:rPr>
        <w:t xml:space="preserve">** </w:t>
      </w:r>
      <w:proofErr w:type="gramStart"/>
      <w:r w:rsidR="00557366" w:rsidRPr="008277B7">
        <w:rPr>
          <w:sz w:val="20"/>
        </w:rPr>
        <w:t>entry.observation</w:t>
      </w:r>
      <w:proofErr w:type="gramEnd"/>
      <w:r w:rsidR="00557366" w:rsidRPr="008277B7">
        <w:rPr>
          <w:sz w:val="20"/>
        </w:rPr>
        <w:t>.eR</w:t>
      </w:r>
      <w:r w:rsidR="00855C74">
        <w:rPr>
          <w:sz w:val="20"/>
        </w:rPr>
        <w:t>[9</w:t>
      </w:r>
      <w:r w:rsidR="00493276">
        <w:rPr>
          <w:sz w:val="20"/>
        </w:rPr>
        <w:t>]</w:t>
      </w:r>
      <w:r w:rsidR="00557366" w:rsidRPr="008277B7">
        <w:rPr>
          <w:sz w:val="20"/>
        </w:rPr>
        <w:t>.obs</w:t>
      </w:r>
      <w:r w:rsidR="00557366">
        <w:rPr>
          <w:sz w:val="20"/>
        </w:rPr>
        <w:tab/>
        <w:t>lausunto tekstinä (lausuntotyyppinen vastaus)</w:t>
      </w:r>
    </w:p>
    <w:p w14:paraId="4A1BE70A" w14:textId="034A4B9B" w:rsidR="00557366" w:rsidRPr="00D047A6" w:rsidRDefault="00F76B40" w:rsidP="00557366">
      <w:pPr>
        <w:pStyle w:val="NormaaliP"/>
        <w:tabs>
          <w:tab w:val="left" w:pos="4678"/>
        </w:tabs>
        <w:ind w:left="4678" w:hanging="4678"/>
        <w:rPr>
          <w:sz w:val="20"/>
        </w:rPr>
      </w:pPr>
      <w:r>
        <w:rPr>
          <w:sz w:val="20"/>
        </w:rPr>
        <w:t xml:space="preserve">** </w:t>
      </w:r>
      <w:proofErr w:type="gramStart"/>
      <w:r w:rsidR="00557366" w:rsidRPr="00D047A6">
        <w:rPr>
          <w:sz w:val="20"/>
        </w:rPr>
        <w:t>entry.observation</w:t>
      </w:r>
      <w:proofErr w:type="gramEnd"/>
      <w:r w:rsidR="00557366" w:rsidRPr="00D047A6">
        <w:rPr>
          <w:sz w:val="20"/>
        </w:rPr>
        <w:t>.</w:t>
      </w:r>
      <w:r w:rsidR="00557366">
        <w:rPr>
          <w:sz w:val="20"/>
        </w:rPr>
        <w:t>eR</w:t>
      </w:r>
      <w:r w:rsidR="00855C74">
        <w:rPr>
          <w:sz w:val="20"/>
        </w:rPr>
        <w:t>[9</w:t>
      </w:r>
      <w:r w:rsidR="00493276">
        <w:rPr>
          <w:sz w:val="20"/>
        </w:rPr>
        <w:t>]</w:t>
      </w:r>
      <w:r w:rsidR="00557366">
        <w:rPr>
          <w:sz w:val="20"/>
        </w:rPr>
        <w:t>.obs.</w:t>
      </w:r>
      <w:r w:rsidR="00557366" w:rsidRPr="00D047A6">
        <w:rPr>
          <w:sz w:val="20"/>
        </w:rPr>
        <w:t>author</w:t>
      </w:r>
      <w:r w:rsidR="00557366" w:rsidRPr="00D047A6">
        <w:rPr>
          <w:sz w:val="20"/>
        </w:rPr>
        <w:tab/>
        <w:t>lausunnon antajan tiedot (lausuntotyyppinen vastaus)</w:t>
      </w:r>
    </w:p>
    <w:p w14:paraId="4A1BE70B" w14:textId="7B8A507D" w:rsidR="00557366" w:rsidRDefault="00F76B40" w:rsidP="00557366">
      <w:pPr>
        <w:pStyle w:val="NormaaliP"/>
        <w:tabs>
          <w:tab w:val="left" w:pos="4678"/>
        </w:tabs>
        <w:ind w:left="4678" w:hanging="4678"/>
        <w:rPr>
          <w:sz w:val="20"/>
        </w:rPr>
      </w:pPr>
      <w:r>
        <w:rPr>
          <w:sz w:val="20"/>
        </w:rPr>
        <w:t xml:space="preserve">** </w:t>
      </w:r>
      <w:proofErr w:type="gramStart"/>
      <w:r w:rsidR="00557366" w:rsidRPr="008277B7">
        <w:rPr>
          <w:sz w:val="20"/>
        </w:rPr>
        <w:t>entry.observation</w:t>
      </w:r>
      <w:proofErr w:type="gramEnd"/>
      <w:r w:rsidR="00557366" w:rsidRPr="008277B7">
        <w:rPr>
          <w:sz w:val="20"/>
        </w:rPr>
        <w:t>.eR</w:t>
      </w:r>
      <w:r w:rsidR="00855C74">
        <w:rPr>
          <w:sz w:val="20"/>
        </w:rPr>
        <w:t>[9</w:t>
      </w:r>
      <w:r w:rsidR="00493276">
        <w:rPr>
          <w:sz w:val="20"/>
        </w:rPr>
        <w:t>]</w:t>
      </w:r>
      <w:r w:rsidR="00557366" w:rsidRPr="008277B7">
        <w:rPr>
          <w:sz w:val="20"/>
        </w:rPr>
        <w:t>.obs</w:t>
      </w:r>
      <w:r w:rsidR="00557366">
        <w:rPr>
          <w:sz w:val="20"/>
        </w:rPr>
        <w:t>.eR.obs</w:t>
      </w:r>
      <w:r w:rsidR="00557366">
        <w:rPr>
          <w:sz w:val="20"/>
        </w:rPr>
        <w:tab/>
        <w:t>lausunnon tila (lausuntotyyppinen vastaus)</w:t>
      </w:r>
    </w:p>
    <w:p w14:paraId="4A1BE70C" w14:textId="77777777" w:rsidR="00557366" w:rsidRDefault="00557366" w:rsidP="00AA36A9">
      <w:pPr>
        <w:pStyle w:val="NormaaliP"/>
        <w:tabs>
          <w:tab w:val="left" w:pos="4678"/>
        </w:tabs>
        <w:ind w:left="4678" w:hanging="4678"/>
        <w:rPr>
          <w:sz w:val="20"/>
        </w:rPr>
      </w:pPr>
    </w:p>
    <w:p w14:paraId="4A1BE70D" w14:textId="77777777" w:rsidR="008277B7" w:rsidRDefault="008277B7" w:rsidP="00AA36A9">
      <w:pPr>
        <w:pStyle w:val="NormaaliP"/>
        <w:tabs>
          <w:tab w:val="left" w:pos="4678"/>
        </w:tabs>
        <w:ind w:left="4678" w:hanging="4678"/>
        <w:rPr>
          <w:sz w:val="20"/>
        </w:rPr>
      </w:pPr>
      <w:proofErr w:type="gramStart"/>
      <w:r w:rsidRPr="008277B7">
        <w:rPr>
          <w:sz w:val="20"/>
        </w:rPr>
        <w:t>entry.observation</w:t>
      </w:r>
      <w:proofErr w:type="gramEnd"/>
      <w:r w:rsidRPr="008277B7">
        <w:rPr>
          <w:sz w:val="20"/>
        </w:rPr>
        <w:t>.</w:t>
      </w:r>
      <w:r w:rsidR="00D047A6">
        <w:rPr>
          <w:sz w:val="20"/>
        </w:rPr>
        <w:t>reference.externalDocument</w:t>
      </w:r>
      <w:r w:rsidR="00D047A6">
        <w:rPr>
          <w:sz w:val="20"/>
        </w:rPr>
        <w:tab/>
      </w:r>
      <w:r w:rsidR="00D047A6" w:rsidRPr="00D047A6">
        <w:rPr>
          <w:sz w:val="20"/>
        </w:rPr>
        <w:t>viittaus ulkoiseen asiakirjaan, missä pyynnön tiedot ovat</w:t>
      </w:r>
    </w:p>
    <w:p w14:paraId="4A1BE70E" w14:textId="39D9F9E1" w:rsidR="00D047A6" w:rsidRDefault="00F76B40" w:rsidP="00D047A6">
      <w:pPr>
        <w:pStyle w:val="NormaaliP"/>
        <w:tabs>
          <w:tab w:val="left" w:pos="4678"/>
        </w:tabs>
        <w:ind w:left="4678" w:hanging="4678"/>
        <w:rPr>
          <w:sz w:val="20"/>
        </w:rPr>
      </w:pPr>
      <w:r>
        <w:rPr>
          <w:sz w:val="20"/>
        </w:rPr>
        <w:t xml:space="preserve">** </w:t>
      </w:r>
      <w:proofErr w:type="gramStart"/>
      <w:r w:rsidR="00D047A6" w:rsidRPr="008277B7">
        <w:rPr>
          <w:sz w:val="20"/>
        </w:rPr>
        <w:t>entry.observation</w:t>
      </w:r>
      <w:proofErr w:type="gramEnd"/>
      <w:r w:rsidR="00D047A6" w:rsidRPr="008277B7">
        <w:rPr>
          <w:sz w:val="20"/>
        </w:rPr>
        <w:t>.</w:t>
      </w:r>
      <w:r w:rsidR="00D047A6">
        <w:rPr>
          <w:sz w:val="20"/>
        </w:rPr>
        <w:t>reference.externalDocument</w:t>
      </w:r>
      <w:r w:rsidR="00D047A6">
        <w:rPr>
          <w:sz w:val="20"/>
        </w:rPr>
        <w:tab/>
        <w:t>erillisen lausunnon tunniste (viittaus ulkoiseen asiakirjaan)</w:t>
      </w:r>
    </w:p>
    <w:p w14:paraId="4A1BE70F" w14:textId="77777777" w:rsidR="008277B7" w:rsidRDefault="008277B7" w:rsidP="00AA36A9">
      <w:pPr>
        <w:pStyle w:val="NormaaliP"/>
        <w:tabs>
          <w:tab w:val="left" w:pos="4678"/>
        </w:tabs>
        <w:ind w:left="4678" w:hanging="4678"/>
        <w:rPr>
          <w:sz w:val="20"/>
        </w:rPr>
      </w:pPr>
      <w:proofErr w:type="gramStart"/>
      <w:r w:rsidRPr="008277B7">
        <w:rPr>
          <w:sz w:val="20"/>
        </w:rPr>
        <w:t>entry.observation</w:t>
      </w:r>
      <w:proofErr w:type="gramEnd"/>
      <w:r w:rsidRPr="008277B7">
        <w:rPr>
          <w:sz w:val="20"/>
        </w:rPr>
        <w:t>.</w:t>
      </w:r>
      <w:r>
        <w:rPr>
          <w:sz w:val="20"/>
        </w:rPr>
        <w:t xml:space="preserve">referenceRange </w:t>
      </w:r>
      <w:r>
        <w:rPr>
          <w:sz w:val="20"/>
        </w:rPr>
        <w:tab/>
        <w:t>viiteväli tai normaaliarvo</w:t>
      </w:r>
    </w:p>
    <w:p w14:paraId="4A1BE710" w14:textId="77777777" w:rsidR="008277B7" w:rsidRDefault="008277B7" w:rsidP="00AA36A9">
      <w:pPr>
        <w:pStyle w:val="NormaaliP"/>
        <w:tabs>
          <w:tab w:val="left" w:pos="4678"/>
        </w:tabs>
        <w:ind w:left="4678" w:hanging="4678"/>
        <w:rPr>
          <w:sz w:val="20"/>
        </w:rPr>
      </w:pPr>
    </w:p>
    <w:p w14:paraId="4A1BE712" w14:textId="77777777" w:rsidR="00031F94" w:rsidRDefault="00031F94" w:rsidP="008721C3">
      <w:pPr>
        <w:rPr>
          <w:highlight w:val="white"/>
          <w:lang w:eastAsia="fi-FI"/>
        </w:rPr>
      </w:pPr>
      <w:proofErr w:type="gramStart"/>
      <w:r>
        <w:rPr>
          <w:highlight w:val="white"/>
          <w:lang w:eastAsia="fi-FI"/>
        </w:rPr>
        <w:t>entry.templateId</w:t>
      </w:r>
      <w:proofErr w:type="gramEnd"/>
      <w:r>
        <w:rPr>
          <w:highlight w:val="white"/>
          <w:lang w:eastAsia="fi-FI"/>
        </w:rPr>
        <w:t xml:space="preserve">:ssä kerrotaan, </w:t>
      </w:r>
      <w:r w:rsidRPr="00031F94">
        <w:rPr>
          <w:b/>
          <w:highlight w:val="white"/>
          <w:lang w:eastAsia="fi-FI"/>
        </w:rPr>
        <w:t>minkä määrityksen mukaisesti entry on toteutettu</w:t>
      </w:r>
      <w:r>
        <w:rPr>
          <w:highlight w:val="white"/>
          <w:lang w:eastAsia="fi-FI"/>
        </w:rPr>
        <w:t>. Tietoa tarvitaan mm koosteiden tulkinnassa.</w:t>
      </w:r>
    </w:p>
    <w:p w14:paraId="4A1BE713" w14:textId="77777777" w:rsidR="00031F94" w:rsidRDefault="00031F94" w:rsidP="008721C3">
      <w:pPr>
        <w:rPr>
          <w:highlight w:val="white"/>
          <w:lang w:eastAsia="fi-FI"/>
        </w:rPr>
      </w:pPr>
    </w:p>
    <w:p w14:paraId="4A1BE714" w14:textId="77777777" w:rsidR="00031F94" w:rsidRDefault="00031F94" w:rsidP="008721C3">
      <w:pPr>
        <w:rPr>
          <w:lang w:eastAsia="fi-FI"/>
        </w:rPr>
      </w:pPr>
      <w:proofErr w:type="gramStart"/>
      <w:r>
        <w:rPr>
          <w:highlight w:val="white"/>
          <w:lang w:eastAsia="fi-FI"/>
        </w:rPr>
        <w:t>entry.observation</w:t>
      </w:r>
      <w:proofErr w:type="gramEnd"/>
      <w:r>
        <w:rPr>
          <w:highlight w:val="white"/>
          <w:lang w:eastAsia="fi-FI"/>
        </w:rPr>
        <w:t xml:space="preserve">.templateId:ssä annetaan </w:t>
      </w:r>
      <w:r w:rsidRPr="00031F94">
        <w:rPr>
          <w:b/>
          <w:highlight w:val="white"/>
          <w:lang w:eastAsia="fi-FI"/>
        </w:rPr>
        <w:t xml:space="preserve">laboratoriotutkimusten rakenteisten tietojen </w:t>
      </w:r>
      <w:r>
        <w:rPr>
          <w:highlight w:val="white"/>
          <w:lang w:eastAsia="fi-FI"/>
        </w:rPr>
        <w:t xml:space="preserve">templateId (tunnus) teknisestä rakennekoodistosta, </w:t>
      </w:r>
      <w:r w:rsidRPr="00031F94">
        <w:rPr>
          <w:lang w:eastAsia="fi-FI"/>
        </w:rPr>
        <w:t>1.2.246.537.6.12.999.2003.22</w:t>
      </w:r>
      <w:r>
        <w:rPr>
          <w:lang w:eastAsia="fi-FI"/>
        </w:rPr>
        <w:t xml:space="preserve">. Observation.id:ssä annetaan kyseisen observationin (tehdyn tutkimuksen </w:t>
      </w:r>
      <w:r w:rsidR="00DC7530">
        <w:rPr>
          <w:lang w:eastAsia="fi-FI"/>
        </w:rPr>
        <w:t>vastaus</w:t>
      </w:r>
      <w:r>
        <w:rPr>
          <w:lang w:eastAsia="fi-FI"/>
        </w:rPr>
        <w:t xml:space="preserve">entry:n) yksilöivä id. </w:t>
      </w:r>
    </w:p>
    <w:p w14:paraId="4A1BE715" w14:textId="77777777" w:rsidR="00031F94" w:rsidRDefault="00031F94" w:rsidP="008721C3">
      <w:pPr>
        <w:rPr>
          <w:lang w:eastAsia="fi-FI"/>
        </w:rPr>
      </w:pPr>
    </w:p>
    <w:p w14:paraId="4A1BE716" w14:textId="77777777" w:rsidR="008721C3" w:rsidRDefault="00031F94" w:rsidP="00031F94">
      <w:pPr>
        <w:rPr>
          <w:highlight w:val="white"/>
          <w:lang w:eastAsia="fi-FI"/>
        </w:rPr>
      </w:pPr>
      <w:r w:rsidRPr="00031F94">
        <w:rPr>
          <w:b/>
          <w:highlight w:val="white"/>
          <w:lang w:eastAsia="fi-FI"/>
        </w:rPr>
        <w:t xml:space="preserve">Tehdyn laboratoriotutkimuksen nimi ja koodi </w:t>
      </w:r>
      <w:r>
        <w:rPr>
          <w:highlight w:val="white"/>
          <w:lang w:eastAsia="fi-FI"/>
        </w:rPr>
        <w:t xml:space="preserve">Kuntaliiton laboratoriotutkimusnimikkeistöllä tai pyytävän yksikön omalla koodistolla annetaan code:ssa. Code.qualifier:ssa annetaan </w:t>
      </w:r>
      <w:r w:rsidRPr="00031F94">
        <w:rPr>
          <w:b/>
          <w:highlight w:val="white"/>
          <w:lang w:eastAsia="fi-FI"/>
        </w:rPr>
        <w:t>vastauksen tila</w:t>
      </w:r>
      <w:r>
        <w:rPr>
          <w:highlight w:val="white"/>
          <w:lang w:eastAsia="fi-FI"/>
        </w:rPr>
        <w:t xml:space="preserve"> AR/Labra – Tutkimusvastausten tulkintakoodit luokituksella. </w:t>
      </w:r>
    </w:p>
    <w:p w14:paraId="4A1BE717" w14:textId="77777777" w:rsidR="00031F94" w:rsidRDefault="00031F94" w:rsidP="00031F94">
      <w:pPr>
        <w:rPr>
          <w:highlight w:val="white"/>
          <w:lang w:eastAsia="fi-FI"/>
        </w:rPr>
      </w:pPr>
    </w:p>
    <w:p w14:paraId="4A1BE718" w14:textId="77777777" w:rsidR="00031F94" w:rsidRDefault="00031F94" w:rsidP="00031F94">
      <w:pPr>
        <w:rPr>
          <w:highlight w:val="white"/>
          <w:lang w:eastAsia="fi-FI"/>
        </w:rPr>
      </w:pPr>
      <w:r w:rsidRPr="00031F94">
        <w:rPr>
          <w:b/>
          <w:highlight w:val="white"/>
          <w:lang w:eastAsia="fi-FI"/>
        </w:rPr>
        <w:t>Tutkimusajankohta,</w:t>
      </w:r>
      <w:r>
        <w:rPr>
          <w:highlight w:val="white"/>
          <w:lang w:eastAsia="fi-FI"/>
        </w:rPr>
        <w:t xml:space="preserve"> jolloin näyte otettiin tai tutkimus suoritettiin, annetaan effectiveTime:ssä. </w:t>
      </w:r>
    </w:p>
    <w:p w14:paraId="4A1BE719" w14:textId="77777777"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14:paraId="4A1BE72F" w14:textId="77777777" w:rsidTr="008C0F83">
        <w:tc>
          <w:tcPr>
            <w:tcW w:w="9629" w:type="dxa"/>
            <w:shd w:val="clear" w:color="auto" w:fill="auto"/>
          </w:tcPr>
          <w:p w14:paraId="4A1BE71A" w14:textId="77777777" w:rsidR="00031F94" w:rsidRPr="008C0F83" w:rsidRDefault="00031F94"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Ensimmäinen tutkimus P-ASAT </w:t>
            </w:r>
            <w:r w:rsidRPr="008C0F83">
              <w:rPr>
                <w:rFonts w:ascii="Courier New" w:hAnsi="Courier New" w:cs="Courier New"/>
                <w:color w:val="0000FF"/>
                <w:sz w:val="18"/>
                <w:lang w:eastAsia="fi-FI"/>
              </w:rPr>
              <w:t>--&gt;</w:t>
            </w:r>
          </w:p>
          <w:p w14:paraId="4A1BE71B"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lastRenderedPageBreak/>
              <w:t>&lt;</w:t>
            </w:r>
            <w:r w:rsidRPr="008C0F83">
              <w:rPr>
                <w:rFonts w:ascii="Courier New" w:hAnsi="Courier New" w:cs="Courier New"/>
                <w:color w:val="800000"/>
                <w:sz w:val="18"/>
                <w:lang w:eastAsia="fi-FI"/>
              </w:rPr>
              <w:t>entry</w:t>
            </w:r>
            <w:r w:rsidRPr="008C0F83">
              <w:rPr>
                <w:rFonts w:ascii="Courier New" w:hAnsi="Courier New" w:cs="Courier New"/>
                <w:color w:val="0000FF"/>
                <w:sz w:val="18"/>
                <w:lang w:eastAsia="fi-FI"/>
              </w:rPr>
              <w:t>&gt;</w:t>
            </w:r>
          </w:p>
          <w:p w14:paraId="4A1BE71C" w14:textId="34693019" w:rsidR="00031F94" w:rsidRPr="00173C55" w:rsidRDefault="00031F94" w:rsidP="008C0F83">
            <w:pPr>
              <w:autoSpaceDE w:val="0"/>
              <w:autoSpaceDN w:val="0"/>
              <w:adjustRightInd w:val="0"/>
              <w:ind w:left="720" w:hanging="720"/>
              <w:rPr>
                <w:rFonts w:ascii="Courier New" w:hAnsi="Courier New" w:cs="Courier New"/>
                <w:color w:val="0000FF"/>
                <w:sz w:val="18"/>
                <w:lang w:val="en-US" w:eastAsia="fi-FI"/>
              </w:rPr>
            </w:pPr>
            <w:r w:rsidRPr="008C0F83">
              <w:rPr>
                <w:rFonts w:ascii="Courier New" w:hAnsi="Courier New" w:cs="Courier New"/>
                <w:color w:val="000000"/>
                <w:sz w:val="18"/>
                <w:lang w:eastAsia="fi-FI"/>
              </w:rPr>
              <w:t xml:space="preserve">  </w:t>
            </w:r>
            <w:proofErr w:type="gramStart"/>
            <w:r w:rsidRPr="008C0F83">
              <w:rPr>
                <w:rFonts w:ascii="Courier New" w:hAnsi="Courier New" w:cs="Courier New"/>
                <w:color w:val="0000FF"/>
                <w:sz w:val="18"/>
                <w:lang w:eastAsia="fi-FI"/>
              </w:rPr>
              <w:t>&lt;!--</w:t>
            </w:r>
            <w:proofErr w:type="gramEnd"/>
            <w:r w:rsidR="00D7606C">
              <w:rPr>
                <w:rFonts w:ascii="Courier New" w:hAnsi="Courier New" w:cs="Courier New"/>
                <w:color w:val="474747"/>
                <w:sz w:val="18"/>
                <w:lang w:eastAsia="fi-FI"/>
              </w:rPr>
              <w:t xml:space="preserve">Minkä määrityksen mukaan entry on tuotettu. </w:t>
            </w:r>
            <w:r w:rsidR="006D1E03" w:rsidRPr="00173C55">
              <w:rPr>
                <w:rFonts w:ascii="Courier New" w:hAnsi="Courier New" w:cs="Courier New"/>
                <w:color w:val="474747"/>
                <w:sz w:val="18"/>
                <w:lang w:val="en-US" w:eastAsia="fi-FI"/>
              </w:rPr>
              <w:t>Laboratorion CDA R2 merkinnät 4.21</w:t>
            </w:r>
            <w:r w:rsidRPr="00173C55">
              <w:rPr>
                <w:rFonts w:ascii="Courier New" w:hAnsi="Courier New" w:cs="Courier New"/>
                <w:color w:val="0000FF"/>
                <w:sz w:val="18"/>
                <w:lang w:val="en-US" w:eastAsia="fi-FI"/>
              </w:rPr>
              <w:t>--&gt;</w:t>
            </w:r>
          </w:p>
          <w:p w14:paraId="4A1BE71D" w14:textId="1350DF8C" w:rsidR="00031F94" w:rsidRPr="00173C55" w:rsidRDefault="00031F94" w:rsidP="008C0F83">
            <w:pPr>
              <w:autoSpaceDE w:val="0"/>
              <w:autoSpaceDN w:val="0"/>
              <w:adjustRightInd w:val="0"/>
              <w:rPr>
                <w:rFonts w:ascii="Courier New" w:hAnsi="Courier New" w:cs="Courier New"/>
                <w:color w:val="0000FF"/>
                <w:sz w:val="18"/>
                <w:lang w:val="en-US" w:eastAsia="fi-FI"/>
              </w:rPr>
            </w:pPr>
            <w:r w:rsidRPr="00173C55">
              <w:rPr>
                <w:rFonts w:ascii="Courier New" w:hAnsi="Courier New" w:cs="Courier New"/>
                <w:color w:val="000000"/>
                <w:sz w:val="18"/>
                <w:lang w:val="en-US" w:eastAsia="fi-FI"/>
              </w:rPr>
              <w:t xml:space="preserve">  </w:t>
            </w:r>
            <w:r w:rsidRPr="00173C55">
              <w:rPr>
                <w:rFonts w:ascii="Courier New" w:hAnsi="Courier New" w:cs="Courier New"/>
                <w:color w:val="0000FF"/>
                <w:sz w:val="18"/>
                <w:lang w:val="en-US" w:eastAsia="fi-FI"/>
              </w:rPr>
              <w:t>&lt;</w:t>
            </w:r>
            <w:r w:rsidRPr="00173C55">
              <w:rPr>
                <w:rFonts w:ascii="Courier New" w:hAnsi="Courier New" w:cs="Courier New"/>
                <w:color w:val="800000"/>
                <w:sz w:val="18"/>
                <w:lang w:val="en-US" w:eastAsia="fi-FI"/>
              </w:rPr>
              <w:t>templateId</w:t>
            </w:r>
            <w:r w:rsidRPr="00173C55">
              <w:rPr>
                <w:rFonts w:ascii="Courier New" w:hAnsi="Courier New" w:cs="Courier New"/>
                <w:i/>
                <w:iCs/>
                <w:color w:val="008080"/>
                <w:sz w:val="18"/>
                <w:lang w:val="en-US" w:eastAsia="fi-FI"/>
              </w:rPr>
              <w:t xml:space="preserve"> </w:t>
            </w:r>
            <w:r w:rsidRPr="00173C55">
              <w:rPr>
                <w:rFonts w:ascii="Courier New" w:hAnsi="Courier New" w:cs="Courier New"/>
                <w:color w:val="FF0000"/>
                <w:sz w:val="18"/>
                <w:lang w:val="en-US" w:eastAsia="fi-FI"/>
              </w:rPr>
              <w:t>root</w:t>
            </w:r>
            <w:r w:rsidRPr="00173C55">
              <w:rPr>
                <w:rFonts w:ascii="Courier New" w:hAnsi="Courier New" w:cs="Courier New"/>
                <w:color w:val="0000FF"/>
                <w:sz w:val="18"/>
                <w:lang w:val="en-US" w:eastAsia="fi-FI"/>
              </w:rPr>
              <w:t>="</w:t>
            </w:r>
            <w:r w:rsidR="00B11285">
              <w:rPr>
                <w:rFonts w:ascii="Courier New" w:hAnsi="Courier New" w:cs="Courier New"/>
                <w:color w:val="000000"/>
                <w:sz w:val="18"/>
                <w:lang w:val="en-US" w:eastAsia="fi-FI"/>
              </w:rPr>
              <w:t>1.2.246.777.11.2017.11</w:t>
            </w:r>
            <w:r w:rsidRPr="00173C55">
              <w:rPr>
                <w:rFonts w:ascii="Courier New" w:hAnsi="Courier New" w:cs="Courier New"/>
                <w:color w:val="0000FF"/>
                <w:sz w:val="18"/>
                <w:lang w:val="en-US" w:eastAsia="fi-FI"/>
              </w:rPr>
              <w:t>"/&gt;</w:t>
            </w:r>
          </w:p>
          <w:p w14:paraId="4A1BE71E" w14:textId="77777777"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173C55">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OBS</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moodCode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EVN</w:t>
            </w:r>
            <w:r w:rsidRPr="008C0F83">
              <w:rPr>
                <w:rFonts w:ascii="Courier New" w:hAnsi="Courier New" w:cs="Courier New"/>
                <w:color w:val="0000FF"/>
                <w:sz w:val="18"/>
                <w:lang w:val="en-US" w:eastAsia="fi-FI"/>
              </w:rPr>
              <w:t>"&gt;</w:t>
            </w:r>
          </w:p>
          <w:p w14:paraId="4A1BE71F"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val="en-US" w:eastAsia="fi-FI"/>
              </w:rPr>
              <w:t xml:space="preserve">     </w:t>
            </w: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laboratioriotutkimukset rakenteen tunnus</w:t>
            </w:r>
            <w:r w:rsidRPr="008C0F83">
              <w:rPr>
                <w:rFonts w:ascii="Courier New" w:hAnsi="Courier New" w:cs="Courier New"/>
                <w:color w:val="0000FF"/>
                <w:sz w:val="18"/>
                <w:lang w:eastAsia="fi-FI"/>
              </w:rPr>
              <w:t>--&gt;</w:t>
            </w:r>
          </w:p>
          <w:p w14:paraId="4A1BE720"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templateId</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root</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1.2.246.537.6.12.999.2003.21</w:t>
            </w:r>
            <w:r w:rsidRPr="008C0F83">
              <w:rPr>
                <w:rFonts w:ascii="Courier New" w:hAnsi="Courier New" w:cs="Courier New"/>
                <w:color w:val="0000FF"/>
                <w:sz w:val="18"/>
                <w:lang w:eastAsia="fi-FI"/>
              </w:rPr>
              <w:t>"/&gt;</w:t>
            </w:r>
          </w:p>
          <w:p w14:paraId="4A1BE721"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entryn yksikäsitteinen tunnus </w:t>
            </w:r>
            <w:r w:rsidRPr="008C0F83">
              <w:rPr>
                <w:rFonts w:ascii="Courier New" w:hAnsi="Courier New" w:cs="Courier New"/>
                <w:color w:val="0000FF"/>
                <w:sz w:val="18"/>
                <w:lang w:eastAsia="fi-FI"/>
              </w:rPr>
              <w:t>--&gt;</w:t>
            </w:r>
          </w:p>
          <w:p w14:paraId="4A1BE722" w14:textId="55EFD4FF"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id</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root</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14.2016.123</w:t>
            </w:r>
            <w:r w:rsidRPr="008C0F83">
              <w:rPr>
                <w:rFonts w:ascii="Courier New" w:hAnsi="Courier New" w:cs="Courier New"/>
                <w:color w:val="000000"/>
                <w:sz w:val="18"/>
                <w:lang w:eastAsia="fi-FI"/>
              </w:rPr>
              <w:t>.24.1</w:t>
            </w:r>
            <w:r w:rsidRPr="008C0F83">
              <w:rPr>
                <w:rFonts w:ascii="Courier New" w:hAnsi="Courier New" w:cs="Courier New"/>
                <w:color w:val="0000FF"/>
                <w:sz w:val="18"/>
                <w:lang w:eastAsia="fi-FI"/>
              </w:rPr>
              <w:t>"/&gt;</w:t>
            </w:r>
          </w:p>
          <w:p w14:paraId="4A1BE723" w14:textId="77777777" w:rsidR="00031F94" w:rsidRPr="008C0F83" w:rsidRDefault="00031F94" w:rsidP="008C0F83">
            <w:pPr>
              <w:autoSpaceDE w:val="0"/>
              <w:autoSpaceDN w:val="0"/>
              <w:adjustRightInd w:val="0"/>
              <w:ind w:left="720" w:hanging="72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12 tehdyn laboratoriotutkimuksen nimi ja koodi Kuntaliiton Laboratoriotutkimusnimikkeistöllä tai pyytävän yksikön omalla koodistolla </w:t>
            </w:r>
            <w:r w:rsidRPr="008C0F83">
              <w:rPr>
                <w:rFonts w:ascii="Courier New" w:hAnsi="Courier New" w:cs="Courier New"/>
                <w:color w:val="0000FF"/>
                <w:sz w:val="18"/>
                <w:lang w:eastAsia="fi-FI"/>
              </w:rPr>
              <w:t>--&gt;</w:t>
            </w:r>
          </w:p>
          <w:p w14:paraId="4A1BE724" w14:textId="31F4F057" w:rsidR="00031F94" w:rsidRPr="00091612" w:rsidRDefault="00031F94" w:rsidP="008C0F83">
            <w:pPr>
              <w:autoSpaceDE w:val="0"/>
              <w:autoSpaceDN w:val="0"/>
              <w:adjustRightInd w:val="0"/>
              <w:ind w:left="720" w:hanging="72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091612">
              <w:rPr>
                <w:rFonts w:ascii="Courier New" w:hAnsi="Courier New" w:cs="Courier New"/>
                <w:color w:val="0000FF"/>
                <w:sz w:val="18"/>
                <w:lang w:eastAsia="fi-FI"/>
              </w:rPr>
              <w:t>&lt;</w:t>
            </w:r>
            <w:r w:rsidRPr="00091612">
              <w:rPr>
                <w:rFonts w:ascii="Courier New" w:hAnsi="Courier New" w:cs="Courier New"/>
                <w:color w:val="800000"/>
                <w:sz w:val="18"/>
                <w:lang w:eastAsia="fi-FI"/>
              </w:rPr>
              <w:t>code</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1128</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1.2.246.537.6.3.2006</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codeSystemName</w:t>
            </w:r>
            <w:r w:rsidRPr="00091612">
              <w:rPr>
                <w:rFonts w:ascii="Courier New" w:hAnsi="Courier New" w:cs="Courier New"/>
                <w:color w:val="0000FF"/>
                <w:sz w:val="18"/>
                <w:lang w:eastAsia="fi-FI"/>
              </w:rPr>
              <w:t>="</w:t>
            </w:r>
            <w:r w:rsidR="00091612">
              <w:t xml:space="preserve"> </w:t>
            </w:r>
            <w:r w:rsidR="00091612" w:rsidRPr="00091612">
              <w:rPr>
                <w:rFonts w:ascii="Courier New" w:hAnsi="Courier New" w:cs="Courier New"/>
                <w:color w:val="000000"/>
                <w:sz w:val="18"/>
                <w:lang w:eastAsia="fi-FI"/>
              </w:rPr>
              <w:t>Kuntaliitto - Laboratoriotutkimusnimikkeistö</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displayName</w:t>
            </w:r>
            <w:r w:rsidRPr="00091612">
              <w:rPr>
                <w:rFonts w:ascii="Courier New" w:hAnsi="Courier New" w:cs="Courier New"/>
                <w:color w:val="0000FF"/>
                <w:sz w:val="18"/>
                <w:lang w:eastAsia="fi-FI"/>
              </w:rPr>
              <w:t>="</w:t>
            </w:r>
            <w:r w:rsidR="0045175B" w:rsidRPr="0045175B">
              <w:rPr>
                <w:rFonts w:ascii="Courier New" w:hAnsi="Courier New" w:cs="Courier New"/>
                <w:color w:val="000000"/>
                <w:sz w:val="18"/>
                <w:lang w:eastAsia="fi-FI"/>
              </w:rPr>
              <w:t>P -Aspartaattiaminotransferaasi</w:t>
            </w:r>
            <w:r w:rsidRPr="00091612">
              <w:rPr>
                <w:rFonts w:ascii="Courier New" w:hAnsi="Courier New" w:cs="Courier New"/>
                <w:color w:val="0000FF"/>
                <w:sz w:val="18"/>
                <w:lang w:eastAsia="fi-FI"/>
              </w:rPr>
              <w:t>"&gt;</w:t>
            </w:r>
          </w:p>
          <w:p w14:paraId="4A1BE725"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091612">
              <w:rPr>
                <w:rFonts w:ascii="Courier New" w:hAnsi="Courier New" w:cs="Courier New"/>
                <w:color w:val="000000"/>
                <w:sz w:val="18"/>
                <w:lang w:eastAsia="fi-FI"/>
              </w:rPr>
              <w:t xml:space="preserve">        </w:t>
            </w: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10 Vastauksen tila </w:t>
            </w:r>
            <w:r w:rsidRPr="008C0F83">
              <w:rPr>
                <w:rFonts w:ascii="Courier New" w:hAnsi="Courier New" w:cs="Courier New"/>
                <w:color w:val="0000FF"/>
                <w:sz w:val="18"/>
                <w:lang w:eastAsia="fi-FI"/>
              </w:rPr>
              <w:t>--&gt;</w:t>
            </w:r>
          </w:p>
          <w:p w14:paraId="4A1BE726"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qualifier</w:t>
            </w:r>
            <w:r w:rsidRPr="008C0F83">
              <w:rPr>
                <w:rFonts w:ascii="Courier New" w:hAnsi="Courier New" w:cs="Courier New"/>
                <w:color w:val="0000FF"/>
                <w:sz w:val="18"/>
                <w:lang w:eastAsia="fi-FI"/>
              </w:rPr>
              <w:t>&gt;</w:t>
            </w:r>
          </w:p>
          <w:p w14:paraId="4A1BE727" w14:textId="4DD5B632" w:rsidR="00031F94" w:rsidRPr="008C0F83" w:rsidRDefault="00031F94" w:rsidP="008C0F83">
            <w:pPr>
              <w:autoSpaceDE w:val="0"/>
              <w:autoSpaceDN w:val="0"/>
              <w:adjustRightInd w:val="0"/>
              <w:ind w:left="1440" w:hanging="144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F</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1.2.246.537.5.85.1997</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AR/LABRA - Tutkimusvastauksien tulkintakoodit</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displayName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Lopullinen tulos</w:t>
            </w:r>
            <w:r w:rsidRPr="008C0F83">
              <w:rPr>
                <w:rFonts w:ascii="Courier New" w:hAnsi="Courier New" w:cs="Courier New"/>
                <w:color w:val="0000FF"/>
                <w:sz w:val="18"/>
                <w:lang w:eastAsia="fi-FI"/>
              </w:rPr>
              <w:t>"/&gt;</w:t>
            </w:r>
          </w:p>
          <w:p w14:paraId="4A1BE728" w14:textId="77777777"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qualifier</w:t>
            </w:r>
            <w:r w:rsidRPr="008C0F83">
              <w:rPr>
                <w:rFonts w:ascii="Courier New" w:hAnsi="Courier New" w:cs="Courier New"/>
                <w:color w:val="0000FF"/>
                <w:sz w:val="18"/>
                <w:lang w:val="en-US" w:eastAsia="fi-FI"/>
              </w:rPr>
              <w:t>&gt;</w:t>
            </w:r>
          </w:p>
          <w:p w14:paraId="4A1BE729" w14:textId="77777777"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color w:val="0000FF"/>
                <w:sz w:val="18"/>
                <w:lang w:val="en-US" w:eastAsia="fi-FI"/>
              </w:rPr>
              <w:t>&gt;</w:t>
            </w:r>
          </w:p>
          <w:p w14:paraId="4A1BE72A" w14:textId="77777777"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text</w:t>
            </w:r>
            <w:r w:rsidRPr="008C0F83">
              <w:rPr>
                <w:rFonts w:ascii="Courier New" w:hAnsi="Courier New" w:cs="Courier New"/>
                <w:color w:val="0000FF"/>
                <w:sz w:val="18"/>
                <w:lang w:val="en-US" w:eastAsia="fi-FI"/>
              </w:rPr>
              <w:t>&gt;</w:t>
            </w:r>
          </w:p>
          <w:p w14:paraId="4A1BE72B" w14:textId="4D0F1044" w:rsidR="00031F94" w:rsidRPr="00401D27"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reference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#OID1.2.246.10.1234567.</w:t>
            </w:r>
            <w:r w:rsidR="00F94730" w:rsidRPr="00401D27">
              <w:rPr>
                <w:rFonts w:ascii="Courier New" w:hAnsi="Courier New" w:cs="Courier New"/>
                <w:color w:val="000000"/>
                <w:sz w:val="18"/>
                <w:lang w:val="en-US" w:eastAsia="fi-FI"/>
              </w:rPr>
              <w:t>14.2016.123</w:t>
            </w:r>
            <w:r w:rsidRPr="00401D27">
              <w:rPr>
                <w:rFonts w:ascii="Courier New" w:hAnsi="Courier New" w:cs="Courier New"/>
                <w:color w:val="000000"/>
                <w:sz w:val="18"/>
                <w:lang w:val="en-US" w:eastAsia="fi-FI"/>
              </w:rPr>
              <w:t>.24.1.1</w:t>
            </w:r>
            <w:r w:rsidRPr="00401D27">
              <w:rPr>
                <w:rFonts w:ascii="Courier New" w:hAnsi="Courier New" w:cs="Courier New"/>
                <w:color w:val="0000FF"/>
                <w:sz w:val="18"/>
                <w:lang w:val="en-US" w:eastAsia="fi-FI"/>
              </w:rPr>
              <w:t>"/&gt;</w:t>
            </w:r>
          </w:p>
          <w:p w14:paraId="4A1BE72C"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401D27">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text</w:t>
            </w:r>
            <w:r w:rsidRPr="008C0F83">
              <w:rPr>
                <w:rFonts w:ascii="Courier New" w:hAnsi="Courier New" w:cs="Courier New"/>
                <w:color w:val="0000FF"/>
                <w:sz w:val="18"/>
                <w:lang w:eastAsia="fi-FI"/>
              </w:rPr>
              <w:t>&gt;</w:t>
            </w:r>
          </w:p>
          <w:p w14:paraId="4A1BE72D"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9 Tutkimusajankohta, pvm ja kellonaika</w:t>
            </w:r>
            <w:r w:rsidRPr="008C0F83">
              <w:rPr>
                <w:rFonts w:ascii="Courier New" w:hAnsi="Courier New" w:cs="Courier New"/>
                <w:color w:val="0000FF"/>
                <w:sz w:val="18"/>
                <w:lang w:eastAsia="fi-FI"/>
              </w:rPr>
              <w:t>--&gt;</w:t>
            </w:r>
          </w:p>
          <w:p w14:paraId="4A1BE72E" w14:textId="1CB50669" w:rsidR="008721C3" w:rsidRPr="008C0F83" w:rsidRDefault="00031F94" w:rsidP="008C0F83">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effectiveTime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00F94730">
              <w:rPr>
                <w:rFonts w:ascii="Courier New" w:hAnsi="Courier New" w:cs="Courier New"/>
                <w:color w:val="000000"/>
                <w:sz w:val="18"/>
                <w:lang w:val="en-US" w:eastAsia="fi-FI"/>
              </w:rPr>
              <w:t>201601</w:t>
            </w:r>
            <w:r w:rsidRPr="008C0F83">
              <w:rPr>
                <w:rFonts w:ascii="Courier New" w:hAnsi="Courier New" w:cs="Courier New"/>
                <w:color w:val="000000"/>
                <w:sz w:val="18"/>
                <w:lang w:val="en-US" w:eastAsia="fi-FI"/>
              </w:rPr>
              <w:t>230800</w:t>
            </w:r>
            <w:r w:rsidRPr="008C0F83">
              <w:rPr>
                <w:rFonts w:ascii="Courier New" w:hAnsi="Courier New" w:cs="Courier New"/>
                <w:color w:val="0000FF"/>
                <w:sz w:val="18"/>
                <w:lang w:val="en-US" w:eastAsia="fi-FI"/>
              </w:rPr>
              <w:t>"/&gt;</w:t>
            </w:r>
          </w:p>
        </w:tc>
      </w:tr>
    </w:tbl>
    <w:p w14:paraId="4A1BE730" w14:textId="77777777" w:rsidR="008721C3" w:rsidRDefault="008721C3" w:rsidP="008721C3">
      <w:pPr>
        <w:rPr>
          <w:highlight w:val="white"/>
          <w:lang w:val="en-US" w:eastAsia="fi-FI"/>
        </w:rPr>
      </w:pPr>
    </w:p>
    <w:p w14:paraId="4A1BE731" w14:textId="77777777" w:rsidR="00031F94" w:rsidRDefault="00FD1B52" w:rsidP="00031F94">
      <w:pPr>
        <w:rPr>
          <w:lang w:eastAsia="fi-FI"/>
        </w:rPr>
      </w:pPr>
      <w:r w:rsidRPr="00FD1B52">
        <w:rPr>
          <w:b/>
          <w:lang w:eastAsia="fi-FI"/>
        </w:rPr>
        <w:t>Tutkimuksen tulos</w:t>
      </w:r>
      <w:r>
        <w:rPr>
          <w:lang w:eastAsia="fi-FI"/>
        </w:rPr>
        <w:t xml:space="preserve"> annetaan observation.value:ssa PQ tietotyypillä.</w:t>
      </w:r>
    </w:p>
    <w:p w14:paraId="4A1BE732" w14:textId="77777777" w:rsid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E47433" w14:paraId="4A1BE735" w14:textId="77777777" w:rsidTr="008C0F83">
        <w:tc>
          <w:tcPr>
            <w:tcW w:w="9629" w:type="dxa"/>
            <w:shd w:val="clear" w:color="auto" w:fill="auto"/>
          </w:tcPr>
          <w:p w14:paraId="4A1BE733" w14:textId="77777777" w:rsidR="00031F94" w:rsidRPr="008C0F83" w:rsidRDefault="00031F94"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13 tutkimuksen tulos ja yksikkö tietotyyppi PQ (tai ST) </w:t>
            </w:r>
            <w:r w:rsidRPr="008C0F83">
              <w:rPr>
                <w:rFonts w:ascii="Courier New" w:hAnsi="Courier New" w:cs="Courier New"/>
                <w:color w:val="0000FF"/>
                <w:sz w:val="18"/>
                <w:lang w:eastAsia="fi-FI"/>
              </w:rPr>
              <w:t>--&gt;</w:t>
            </w:r>
          </w:p>
          <w:p w14:paraId="4A1BE734" w14:textId="63BD961F" w:rsidR="00031F94" w:rsidRPr="008C0F83" w:rsidRDefault="00031F94" w:rsidP="00F76B40">
            <w:pPr>
              <w:autoSpaceDE w:val="0"/>
              <w:autoSpaceDN w:val="0"/>
              <w:adjustRightInd w:val="0"/>
              <w:rPr>
                <w:rFonts w:ascii="Courier New" w:hAnsi="Courier New" w:cs="Courier New"/>
                <w:color w:val="0000FF"/>
                <w:sz w:val="18"/>
                <w:szCs w:val="18"/>
                <w:lang w:val="en-US" w:eastAsia="fi-FI"/>
              </w:rPr>
            </w:pPr>
            <w:r w:rsidRPr="00173C55">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xsi:type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PQ</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77</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unit</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U/</w:t>
            </w:r>
            <w:r w:rsidR="00F76B40">
              <w:rPr>
                <w:rFonts w:ascii="Courier New" w:hAnsi="Courier New" w:cs="Courier New"/>
                <w:color w:val="000000"/>
                <w:sz w:val="18"/>
                <w:lang w:val="en-US" w:eastAsia="fi-FI"/>
              </w:rPr>
              <w:t>L</w:t>
            </w:r>
            <w:r w:rsidRPr="008C0F83">
              <w:rPr>
                <w:rFonts w:ascii="Courier New" w:hAnsi="Courier New" w:cs="Courier New"/>
                <w:color w:val="0000FF"/>
                <w:sz w:val="18"/>
                <w:lang w:val="en-US" w:eastAsia="fi-FI"/>
              </w:rPr>
              <w:t>"/&gt;</w:t>
            </w:r>
          </w:p>
        </w:tc>
      </w:tr>
    </w:tbl>
    <w:p w14:paraId="4A1BE736" w14:textId="77777777" w:rsidR="00031F94" w:rsidRPr="00031F94" w:rsidRDefault="00031F94" w:rsidP="00031F94">
      <w:pPr>
        <w:rPr>
          <w:lang w:val="en-US" w:eastAsia="fi-FI"/>
        </w:rPr>
      </w:pPr>
    </w:p>
    <w:p w14:paraId="4A1BE737" w14:textId="77777777" w:rsidR="00031F94" w:rsidRPr="00FD1B52" w:rsidRDefault="00FD1B52" w:rsidP="00031F94">
      <w:pPr>
        <w:rPr>
          <w:lang w:eastAsia="fi-FI"/>
        </w:rPr>
      </w:pPr>
      <w:r w:rsidRPr="00FD1B52">
        <w:rPr>
          <w:lang w:eastAsia="fi-FI"/>
        </w:rPr>
        <w:t xml:space="preserve">Mikäli </w:t>
      </w:r>
      <w:r w:rsidRPr="00FD1B52">
        <w:rPr>
          <w:b/>
          <w:lang w:eastAsia="fi-FI"/>
        </w:rPr>
        <w:t>tutkimuksen tulos on tekstimuotoinen</w:t>
      </w:r>
      <w:r w:rsidRPr="00FD1B52">
        <w:rPr>
          <w:lang w:eastAsia="fi-FI"/>
        </w:rPr>
        <w:t>, silloin value annetaan ST-tietotyypillä.</w:t>
      </w:r>
    </w:p>
    <w:p w14:paraId="4A1BE738" w14:textId="77777777" w:rsidR="00FD1B52" w:rsidRP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8C0F83" w14:paraId="4A1BE73B" w14:textId="77777777" w:rsidTr="008C0F83">
        <w:tc>
          <w:tcPr>
            <w:tcW w:w="9629" w:type="dxa"/>
            <w:shd w:val="clear" w:color="auto" w:fill="auto"/>
          </w:tcPr>
          <w:p w14:paraId="4A1BE739" w14:textId="77777777" w:rsidR="00FD1B52" w:rsidRPr="00995C29" w:rsidRDefault="00FD1B52" w:rsidP="008C0F83">
            <w:pPr>
              <w:autoSpaceDE w:val="0"/>
              <w:autoSpaceDN w:val="0"/>
              <w:adjustRightInd w:val="0"/>
              <w:rPr>
                <w:rFonts w:ascii="Courier New" w:hAnsi="Courier New" w:cs="Courier New"/>
                <w:color w:val="0000FF"/>
                <w:sz w:val="18"/>
                <w:lang w:eastAsia="fi-FI"/>
              </w:rPr>
            </w:pP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15 Tutkimustulos tekstinä </w:t>
            </w:r>
            <w:r w:rsidRPr="00995C29">
              <w:rPr>
                <w:rFonts w:ascii="Courier New" w:hAnsi="Courier New" w:cs="Courier New"/>
                <w:color w:val="0000FF"/>
                <w:sz w:val="18"/>
                <w:lang w:eastAsia="fi-FI"/>
              </w:rPr>
              <w:t>--&gt;</w:t>
            </w:r>
          </w:p>
          <w:p w14:paraId="4A1BE73A" w14:textId="77777777" w:rsidR="00031F94"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xsi:type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ST</w:t>
            </w:r>
            <w:r w:rsidRPr="008C0F83">
              <w:rPr>
                <w:rFonts w:ascii="Courier New" w:hAnsi="Courier New" w:cs="Courier New"/>
                <w:color w:val="0000FF"/>
                <w:sz w:val="18"/>
                <w:lang w:eastAsia="fi-FI"/>
              </w:rPr>
              <w:t>"&gt;</w:t>
            </w:r>
            <w:r w:rsidRPr="008C0F83">
              <w:rPr>
                <w:rFonts w:ascii="Courier New" w:hAnsi="Courier New" w:cs="Courier New"/>
                <w:color w:val="000000"/>
                <w:sz w:val="18"/>
                <w:lang w:eastAsia="fi-FI"/>
              </w:rPr>
              <w:t>tulos tekstimuodossa</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color w:val="0000FF"/>
                <w:sz w:val="18"/>
                <w:lang w:eastAsia="fi-FI"/>
              </w:rPr>
              <w:t>&gt;</w:t>
            </w:r>
          </w:p>
        </w:tc>
      </w:tr>
    </w:tbl>
    <w:p w14:paraId="4A1BE73C" w14:textId="77777777" w:rsidR="00031F94" w:rsidRPr="00FD1B52" w:rsidRDefault="00031F94" w:rsidP="00031F94">
      <w:pPr>
        <w:rPr>
          <w:lang w:eastAsia="fi-FI"/>
        </w:rPr>
      </w:pPr>
    </w:p>
    <w:p w14:paraId="4A1BE73D" w14:textId="77777777" w:rsidR="00FD1B52" w:rsidRDefault="00FD1B52" w:rsidP="00FD1B52">
      <w:pPr>
        <w:rPr>
          <w:lang w:eastAsia="fi-FI"/>
        </w:rPr>
      </w:pPr>
      <w:r w:rsidRPr="00FD1B52">
        <w:rPr>
          <w:b/>
          <w:lang w:eastAsia="fi-FI"/>
        </w:rPr>
        <w:t>Tuloksen poikkeavuus – viitearvopoikkeama</w:t>
      </w:r>
      <w:r>
        <w:rPr>
          <w:lang w:eastAsia="fi-FI"/>
        </w:rPr>
        <w:t xml:space="preserve"> annetaan </w:t>
      </w:r>
      <w:proofErr w:type="gramStart"/>
      <w:r>
        <w:rPr>
          <w:lang w:eastAsia="fi-FI"/>
        </w:rPr>
        <w:t>observation.interpretationCode</w:t>
      </w:r>
      <w:proofErr w:type="gramEnd"/>
      <w:r>
        <w:rPr>
          <w:lang w:eastAsia="fi-FI"/>
        </w:rPr>
        <w:t>:ssa AR/LABRA – Poikkeustilanneviestit luokituksella.</w:t>
      </w:r>
    </w:p>
    <w:p w14:paraId="4A1BE73E" w14:textId="77777777" w:rsidR="00FD1B52" w:rsidRPr="00FD1B52" w:rsidRDefault="00FD1B52"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561257" w14:paraId="4A1BE741" w14:textId="77777777" w:rsidTr="008C0F83">
        <w:tc>
          <w:tcPr>
            <w:tcW w:w="9629" w:type="dxa"/>
            <w:shd w:val="clear" w:color="auto" w:fill="auto"/>
          </w:tcPr>
          <w:p w14:paraId="4A1BE73F" w14:textId="77777777" w:rsidR="00FD1B52" w:rsidRPr="008C0F83" w:rsidRDefault="00FD1B52"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18 Tuloksen poikkeavuus - viitearvopoikkeama </w:t>
            </w:r>
            <w:r w:rsidRPr="008C0F83">
              <w:rPr>
                <w:rFonts w:ascii="Courier New" w:hAnsi="Courier New" w:cs="Courier New"/>
                <w:color w:val="0000FF"/>
                <w:sz w:val="18"/>
                <w:lang w:eastAsia="fi-FI"/>
              </w:rPr>
              <w:t>--&gt;</w:t>
            </w:r>
          </w:p>
          <w:p w14:paraId="4A1BE740" w14:textId="77777777" w:rsidR="00FD1B52" w:rsidRPr="00684A6F"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interpretationCode</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H</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codeSystem</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1.2.246.537.5.78.1997</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codeSystemName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AR/LABRA - Poikkeustilanneviestit</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displayName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Yli viitearvon ylärajan</w:t>
            </w:r>
            <w:r w:rsidRPr="00684A6F">
              <w:rPr>
                <w:rFonts w:ascii="Courier New" w:hAnsi="Courier New" w:cs="Courier New"/>
                <w:color w:val="0000FF"/>
                <w:sz w:val="18"/>
                <w:lang w:eastAsia="fi-FI"/>
              </w:rPr>
              <w:t>"/&gt;</w:t>
            </w:r>
          </w:p>
        </w:tc>
      </w:tr>
    </w:tbl>
    <w:p w14:paraId="3478D726" w14:textId="77777777" w:rsidR="00E0280C" w:rsidRDefault="00E0280C" w:rsidP="00E0280C">
      <w:pPr>
        <w:rPr>
          <w:b/>
          <w:lang w:eastAsia="fi-FI"/>
        </w:rPr>
      </w:pPr>
    </w:p>
    <w:p w14:paraId="4A1BE742" w14:textId="77777777" w:rsidR="00FD1B52" w:rsidRDefault="00FD1B52" w:rsidP="00FD1B52">
      <w:pPr>
        <w:rPr>
          <w:lang w:eastAsia="fi-FI"/>
        </w:rPr>
      </w:pPr>
    </w:p>
    <w:p w14:paraId="4FB4BF43" w14:textId="559D1FA0" w:rsidR="008B3AB9" w:rsidRDefault="008B3AB9" w:rsidP="00FD1B52">
      <w:pPr>
        <w:rPr>
          <w:lang w:eastAsia="fi-FI"/>
        </w:rPr>
      </w:pPr>
      <w:r>
        <w:rPr>
          <w:b/>
          <w:lang w:eastAsia="fi-FI"/>
        </w:rPr>
        <w:t>L</w:t>
      </w:r>
      <w:r w:rsidRPr="000F091D">
        <w:rPr>
          <w:b/>
          <w:lang w:eastAsia="fi-FI"/>
        </w:rPr>
        <w:t>aboratoriotutkimuksen näytelaatu</w:t>
      </w:r>
      <w:r>
        <w:rPr>
          <w:lang w:eastAsia="fi-FI"/>
        </w:rPr>
        <w:t xml:space="preserve"> annetaan </w:t>
      </w:r>
      <w:proofErr w:type="gramStart"/>
      <w:r>
        <w:rPr>
          <w:lang w:eastAsia="fi-FI"/>
        </w:rPr>
        <w:t>observation.specimen</w:t>
      </w:r>
      <w:proofErr w:type="gramEnd"/>
      <w:r>
        <w:rPr>
          <w:lang w:eastAsia="fi-FI"/>
        </w:rPr>
        <w:t xml:space="preserve">.specimenRole.specimenPlayingEntity.code –rakenteessa CE-tietotyypillä Kuntaliitto – Laboratoriotutkimuksen systeemilyhenne- luokituksella. </w:t>
      </w:r>
    </w:p>
    <w:p w14:paraId="74C46641" w14:textId="77777777" w:rsidR="008B3AB9" w:rsidRPr="00FD1B52" w:rsidRDefault="008B3AB9" w:rsidP="008B3AB9">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B3AB9" w:rsidRPr="008B3AB9" w14:paraId="3B45F8DA" w14:textId="77777777" w:rsidTr="001730C1">
        <w:tc>
          <w:tcPr>
            <w:tcW w:w="9629" w:type="dxa"/>
            <w:shd w:val="clear" w:color="auto" w:fill="auto"/>
          </w:tcPr>
          <w:p w14:paraId="1D6EB427" w14:textId="77777777" w:rsidR="008B3AB9" w:rsidRPr="008B3AB9" w:rsidRDefault="008B3AB9" w:rsidP="008B3AB9">
            <w:pPr>
              <w:autoSpaceDE w:val="0"/>
              <w:autoSpaceDN w:val="0"/>
              <w:adjustRightInd w:val="0"/>
              <w:rPr>
                <w:rFonts w:ascii="Courier New" w:hAnsi="Courier New" w:cs="Courier New"/>
                <w:color w:val="0000FF"/>
                <w:sz w:val="18"/>
                <w:lang w:eastAsia="fi-FI"/>
              </w:rPr>
            </w:pPr>
            <w:proofErr w:type="gramStart"/>
            <w:r w:rsidRPr="008B3AB9">
              <w:rPr>
                <w:rFonts w:ascii="Courier New" w:hAnsi="Courier New" w:cs="Courier New"/>
                <w:color w:val="0000FF"/>
                <w:sz w:val="18"/>
                <w:lang w:eastAsia="fi-FI"/>
              </w:rPr>
              <w:t>&lt;!--</w:t>
            </w:r>
            <w:proofErr w:type="gramEnd"/>
            <w:r w:rsidRPr="008B3AB9">
              <w:rPr>
                <w:rFonts w:ascii="Courier New" w:hAnsi="Courier New" w:cs="Courier New"/>
                <w:color w:val="474747"/>
                <w:sz w:val="18"/>
                <w:lang w:eastAsia="fi-FI"/>
              </w:rPr>
              <w:t xml:space="preserve"> 42 Laboratoriotutkimuksen näytelaatu </w:t>
            </w:r>
            <w:r w:rsidRPr="008B3AB9">
              <w:rPr>
                <w:rFonts w:ascii="Courier New" w:hAnsi="Courier New" w:cs="Courier New"/>
                <w:color w:val="0000FF"/>
                <w:sz w:val="18"/>
                <w:lang w:eastAsia="fi-FI"/>
              </w:rPr>
              <w:t>--&gt;</w:t>
            </w:r>
          </w:p>
          <w:p w14:paraId="3B020EAA"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w:t>
            </w:r>
            <w:r w:rsidRPr="008B3AB9">
              <w:rPr>
                <w:rFonts w:ascii="Courier New" w:hAnsi="Courier New" w:cs="Courier New"/>
                <w:color w:val="0000FF"/>
                <w:sz w:val="18"/>
                <w:lang w:eastAsia="fi-FI"/>
              </w:rPr>
              <w:t>&gt;</w:t>
            </w:r>
          </w:p>
          <w:p w14:paraId="58F96912"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specimenRole</w:t>
            </w:r>
            <w:r w:rsidRPr="008B3AB9">
              <w:rPr>
                <w:rFonts w:ascii="Courier New" w:hAnsi="Courier New" w:cs="Courier New"/>
                <w:color w:val="0000FF"/>
                <w:sz w:val="18"/>
                <w:lang w:eastAsia="fi-FI"/>
              </w:rPr>
              <w:t>&gt;</w:t>
            </w:r>
          </w:p>
          <w:p w14:paraId="7340C528"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specimenPlayingEntity</w:t>
            </w:r>
            <w:r w:rsidRPr="008B3AB9">
              <w:rPr>
                <w:rFonts w:ascii="Courier New" w:hAnsi="Courier New" w:cs="Courier New"/>
                <w:color w:val="0000FF"/>
                <w:sz w:val="18"/>
                <w:lang w:eastAsia="fi-FI"/>
              </w:rPr>
              <w:t>&gt;</w:t>
            </w:r>
          </w:p>
          <w:p w14:paraId="16D885C5" w14:textId="77777777" w:rsidR="008B3AB9" w:rsidRPr="008B3AB9" w:rsidRDefault="008B3AB9" w:rsidP="008B3AB9">
            <w:pPr>
              <w:autoSpaceDE w:val="0"/>
              <w:autoSpaceDN w:val="0"/>
              <w:adjustRightInd w:val="0"/>
              <w:ind w:left="1440" w:hanging="144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code</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TS</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1.2.246.537.6.17.2004</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Kuntaliitto - Laboratoriotutkimuksen systeemilyhenne</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displayName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kudosnäyte</w:t>
            </w:r>
            <w:r w:rsidRPr="008B3AB9">
              <w:rPr>
                <w:rFonts w:ascii="Courier New" w:hAnsi="Courier New" w:cs="Courier New"/>
                <w:color w:val="0000FF"/>
                <w:sz w:val="18"/>
                <w:lang w:eastAsia="fi-FI"/>
              </w:rPr>
              <w:t>"/&gt;</w:t>
            </w:r>
          </w:p>
          <w:p w14:paraId="0B90A253" w14:textId="77777777" w:rsidR="008B3AB9" w:rsidRPr="008B3AB9" w:rsidRDefault="008B3AB9" w:rsidP="008B3AB9">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specimenPlayingEntity</w:t>
            </w:r>
            <w:r w:rsidRPr="008B3AB9">
              <w:rPr>
                <w:rFonts w:ascii="Courier New" w:hAnsi="Courier New" w:cs="Courier New"/>
                <w:color w:val="0000FF"/>
                <w:sz w:val="18"/>
                <w:lang w:val="en-US" w:eastAsia="fi-FI"/>
              </w:rPr>
              <w:t>&gt;</w:t>
            </w:r>
          </w:p>
          <w:p w14:paraId="46AFEFC4" w14:textId="77777777" w:rsidR="008B3AB9" w:rsidRPr="008B3AB9" w:rsidRDefault="008B3AB9" w:rsidP="008B3AB9">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val="en-US"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specimenRole</w:t>
            </w:r>
            <w:r w:rsidRPr="008B3AB9">
              <w:rPr>
                <w:rFonts w:ascii="Courier New" w:hAnsi="Courier New" w:cs="Courier New"/>
                <w:color w:val="0000FF"/>
                <w:sz w:val="18"/>
                <w:lang w:val="en-US" w:eastAsia="fi-FI"/>
              </w:rPr>
              <w:t>&gt;</w:t>
            </w:r>
          </w:p>
          <w:p w14:paraId="774F60EA" w14:textId="737F0782" w:rsidR="008B3AB9" w:rsidRPr="008B3AB9" w:rsidRDefault="008B3AB9" w:rsidP="008B3AB9">
            <w:pPr>
              <w:autoSpaceDE w:val="0"/>
              <w:autoSpaceDN w:val="0"/>
              <w:adjustRightInd w:val="0"/>
              <w:rPr>
                <w:rFonts w:ascii="Courier New" w:hAnsi="Courier New" w:cs="Courier New"/>
                <w:color w:val="0000FF"/>
                <w:sz w:val="18"/>
                <w:szCs w:val="18"/>
                <w:lang w:eastAsia="fi-FI"/>
              </w:rPr>
            </w:pP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w:t>
            </w:r>
            <w:r w:rsidRPr="008B3AB9">
              <w:rPr>
                <w:rFonts w:ascii="Courier New" w:hAnsi="Courier New" w:cs="Courier New"/>
                <w:color w:val="0000FF"/>
                <w:sz w:val="18"/>
                <w:lang w:val="en-US" w:eastAsia="fi-FI"/>
              </w:rPr>
              <w:t>&gt;</w:t>
            </w:r>
          </w:p>
        </w:tc>
      </w:tr>
    </w:tbl>
    <w:p w14:paraId="641A48C0" w14:textId="77777777" w:rsidR="008B3AB9" w:rsidRPr="00684A6F" w:rsidRDefault="008B3AB9" w:rsidP="00FD1B52">
      <w:pPr>
        <w:rPr>
          <w:lang w:eastAsia="fi-FI"/>
        </w:rPr>
      </w:pPr>
    </w:p>
    <w:p w14:paraId="4A1BE743" w14:textId="77777777" w:rsidR="00FD1B52" w:rsidRDefault="004A6EAB" w:rsidP="00FD1B52">
      <w:pPr>
        <w:rPr>
          <w:lang w:eastAsia="fi-FI"/>
        </w:rPr>
      </w:pPr>
      <w:r w:rsidRPr="004A6EAB">
        <w:rPr>
          <w:b/>
          <w:lang w:eastAsia="fi-FI"/>
        </w:rPr>
        <w:t>Tiedon lähde</w:t>
      </w:r>
      <w:r>
        <w:rPr>
          <w:lang w:eastAsia="fi-FI"/>
        </w:rPr>
        <w:t xml:space="preserve"> (</w:t>
      </w:r>
      <w:r w:rsidRPr="004A6EAB">
        <w:rPr>
          <w:lang w:eastAsia="fi-FI"/>
        </w:rPr>
        <w:t>koodilla ilmaistu tieto siitä, keneltä tai mistä laboratoriotutkimustulos on peräisin</w:t>
      </w:r>
      <w:r>
        <w:rPr>
          <w:lang w:eastAsia="fi-FI"/>
        </w:rPr>
        <w:t>) annetaan informant-rakenteella, kts. ohjeistus Kertomus- ja lomakkeet oppaasta [2].</w:t>
      </w:r>
    </w:p>
    <w:p w14:paraId="4A1BE744" w14:textId="77777777" w:rsidR="004A6EAB" w:rsidRPr="00FD1B52" w:rsidRDefault="004A6EAB"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8C0F83" w14:paraId="4A1BE74C" w14:textId="77777777" w:rsidTr="008C0F83">
        <w:tc>
          <w:tcPr>
            <w:tcW w:w="9629" w:type="dxa"/>
            <w:shd w:val="clear" w:color="auto" w:fill="auto"/>
          </w:tcPr>
          <w:p w14:paraId="4A1BE745"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FF"/>
                <w:sz w:val="18"/>
                <w:lang w:val="en-US" w:eastAsia="fi-FI"/>
              </w:rPr>
              <w:t>&lt;!--</w:t>
            </w:r>
            <w:r w:rsidRPr="008C0F83">
              <w:rPr>
                <w:rFonts w:ascii="Courier New" w:hAnsi="Courier New" w:cs="Courier New"/>
                <w:color w:val="474747"/>
                <w:sz w:val="18"/>
                <w:lang w:val="en-US" w:eastAsia="fi-FI"/>
              </w:rPr>
              <w:t xml:space="preserve"> 8 Tiedon lähde </w:t>
            </w:r>
            <w:r w:rsidRPr="008C0F83">
              <w:rPr>
                <w:rFonts w:ascii="Courier New" w:hAnsi="Courier New" w:cs="Courier New"/>
                <w:color w:val="0000FF"/>
                <w:sz w:val="18"/>
                <w:lang w:val="en-US" w:eastAsia="fi-FI"/>
              </w:rPr>
              <w:t>--&gt;</w:t>
            </w:r>
          </w:p>
          <w:p w14:paraId="4A1BE746"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lastRenderedPageBreak/>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typeCode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INF</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contextControlCode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OP</w:t>
            </w:r>
            <w:r w:rsidRPr="008C0F83">
              <w:rPr>
                <w:rFonts w:ascii="Courier New" w:hAnsi="Courier New" w:cs="Courier New"/>
                <w:color w:val="0000FF"/>
                <w:sz w:val="18"/>
                <w:lang w:val="en-US" w:eastAsia="fi-FI"/>
              </w:rPr>
              <w:t>"&gt;</w:t>
            </w:r>
          </w:p>
          <w:p w14:paraId="4A1BE747"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assignedEntity</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ASSIGNED</w:t>
            </w:r>
            <w:r w:rsidRPr="008C0F83">
              <w:rPr>
                <w:rFonts w:ascii="Courier New" w:hAnsi="Courier New" w:cs="Courier New"/>
                <w:color w:val="0000FF"/>
                <w:sz w:val="18"/>
                <w:lang w:val="en-US" w:eastAsia="fi-FI"/>
              </w:rPr>
              <w:t>"&gt;</w:t>
            </w:r>
          </w:p>
          <w:p w14:paraId="4A1BE748"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id</w:t>
            </w:r>
            <w:r w:rsidR="0066794B">
              <w:rPr>
                <w:rFonts w:ascii="Courier New" w:hAnsi="Courier New" w:cs="Courier New"/>
                <w:color w:val="0000FF"/>
                <w:sz w:val="18"/>
                <w:lang w:val="en-US" w:eastAsia="fi-FI"/>
              </w:rPr>
              <w:t xml:space="preserve"> </w:t>
            </w:r>
            <w:r w:rsidR="0066794B" w:rsidRPr="0066794B">
              <w:rPr>
                <w:rFonts w:ascii="Courier New" w:hAnsi="Courier New" w:cs="Courier New"/>
                <w:color w:val="FF0000"/>
                <w:sz w:val="18"/>
                <w:lang w:val="en-US" w:eastAsia="fi-FI"/>
              </w:rPr>
              <w:t>nullFlavor</w:t>
            </w:r>
            <w:r w:rsidR="0066794B" w:rsidRPr="0066794B">
              <w:rPr>
                <w:rFonts w:ascii="Courier New" w:hAnsi="Courier New" w:cs="Courier New"/>
                <w:color w:val="0000FF"/>
                <w:sz w:val="18"/>
                <w:lang w:val="en-US" w:eastAsia="fi-FI"/>
              </w:rPr>
              <w:t>="</w:t>
            </w:r>
            <w:r w:rsidR="0066794B" w:rsidRPr="0066794B">
              <w:rPr>
                <w:rFonts w:ascii="Courier New" w:hAnsi="Courier New" w:cs="Courier New"/>
                <w:color w:val="000000"/>
                <w:sz w:val="18"/>
                <w:lang w:val="en-US" w:eastAsia="fi-FI"/>
              </w:rPr>
              <w:t>NA</w:t>
            </w:r>
            <w:r w:rsidR="0066794B" w:rsidRPr="0066794B">
              <w:rPr>
                <w:rFonts w:ascii="Courier New" w:hAnsi="Courier New" w:cs="Courier New"/>
                <w:color w:val="0000FF"/>
                <w:sz w:val="18"/>
                <w:lang w:val="en-US" w:eastAsia="fi-FI"/>
              </w:rPr>
              <w:t>"/&gt;</w:t>
            </w:r>
          </w:p>
          <w:p w14:paraId="4A1BE749" w14:textId="77777777" w:rsidR="00FD1B52" w:rsidRPr="008C0F83" w:rsidRDefault="00FD1B52" w:rsidP="008C0F83">
            <w:pPr>
              <w:autoSpaceDE w:val="0"/>
              <w:autoSpaceDN w:val="0"/>
              <w:adjustRightInd w:val="0"/>
              <w:ind w:left="720" w:hanging="72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HOIORG</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codeSystem</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1.2.246.537.5.40031.2003</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displayName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Hoitava organisaatio</w:t>
            </w:r>
            <w:r w:rsidRPr="008C0F83">
              <w:rPr>
                <w:rFonts w:ascii="Courier New" w:hAnsi="Courier New" w:cs="Courier New"/>
                <w:color w:val="0000FF"/>
                <w:sz w:val="18"/>
                <w:lang w:val="en-US" w:eastAsia="fi-FI"/>
              </w:rPr>
              <w:t>"/&gt;</w:t>
            </w:r>
          </w:p>
          <w:p w14:paraId="4A1BE74A"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assignedEntity</w:t>
            </w:r>
            <w:r w:rsidRPr="008C0F83">
              <w:rPr>
                <w:rFonts w:ascii="Courier New" w:hAnsi="Courier New" w:cs="Courier New"/>
                <w:color w:val="0000FF"/>
                <w:sz w:val="18"/>
                <w:lang w:val="en-US" w:eastAsia="fi-FI"/>
              </w:rPr>
              <w:t>&gt;</w:t>
            </w:r>
          </w:p>
          <w:p w14:paraId="4A1BE74B" w14:textId="77777777" w:rsidR="00FD1B52"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color w:val="0000FF"/>
                <w:sz w:val="18"/>
                <w:lang w:val="en-US" w:eastAsia="fi-FI"/>
              </w:rPr>
              <w:t>&gt;</w:t>
            </w:r>
          </w:p>
        </w:tc>
      </w:tr>
    </w:tbl>
    <w:p w14:paraId="4A1BE74D" w14:textId="77777777" w:rsidR="00FD1B52" w:rsidRDefault="00FD1B52" w:rsidP="00FD1B52">
      <w:pPr>
        <w:rPr>
          <w:lang w:eastAsia="fi-FI"/>
        </w:rPr>
      </w:pPr>
    </w:p>
    <w:p w14:paraId="4A1BE74E" w14:textId="77777777" w:rsidR="00031F94" w:rsidRDefault="00A45052" w:rsidP="00A45052">
      <w:pPr>
        <w:pStyle w:val="Otsikko2"/>
        <w:rPr>
          <w:highlight w:val="white"/>
          <w:lang w:eastAsia="fi-FI"/>
        </w:rPr>
      </w:pPr>
      <w:bookmarkStart w:id="61" w:name="_Toc496544121"/>
      <w:r>
        <w:rPr>
          <w:highlight w:val="white"/>
          <w:lang w:eastAsia="fi-FI"/>
        </w:rPr>
        <w:t>Laboratoriotutkimuspyynnön tunniste</w:t>
      </w:r>
      <w:bookmarkEnd w:id="61"/>
    </w:p>
    <w:p w14:paraId="4A1BE74F" w14:textId="77777777" w:rsidR="00A45052" w:rsidRDefault="00A45052" w:rsidP="008721C3">
      <w:pPr>
        <w:rPr>
          <w:highlight w:val="white"/>
          <w:lang w:eastAsia="fi-FI"/>
        </w:rPr>
      </w:pPr>
      <w:r w:rsidRPr="00A45052">
        <w:rPr>
          <w:b/>
          <w:highlight w:val="white"/>
          <w:lang w:eastAsia="fi-FI"/>
        </w:rPr>
        <w:t xml:space="preserve">Laboratoriotutkimuspyynnön tunniste </w:t>
      </w:r>
      <w:r>
        <w:rPr>
          <w:highlight w:val="white"/>
          <w:lang w:eastAsia="fi-FI"/>
        </w:rPr>
        <w:t xml:space="preserve">annetaan tulosmerkinnälläkin yhdistämään </w:t>
      </w:r>
      <w:r w:rsidR="00FE2557">
        <w:rPr>
          <w:highlight w:val="white"/>
          <w:lang w:eastAsia="fi-FI"/>
        </w:rPr>
        <w:t>vastaus tehdyn pyynnön tietoihin</w:t>
      </w:r>
      <w:r>
        <w:rPr>
          <w:highlight w:val="white"/>
          <w:lang w:eastAsia="fi-FI"/>
        </w:rPr>
        <w:t>. Tieto annetaan omassa aliobservation:ssa, code:n kenttäkoodiston koodiarvo 21 ja value:ssa II-tietotyypillä tunniste.</w:t>
      </w:r>
    </w:p>
    <w:p w14:paraId="4A1BE750" w14:textId="77777777" w:rsidR="001D176F" w:rsidRDefault="001D176F" w:rsidP="008721C3">
      <w:pPr>
        <w:rPr>
          <w:highlight w:val="white"/>
          <w:lang w:eastAsia="fi-FI"/>
        </w:rPr>
      </w:pPr>
    </w:p>
    <w:p w14:paraId="4A1BE751" w14:textId="77777777" w:rsidR="001D176F" w:rsidRDefault="001D176F" w:rsidP="008721C3">
      <w:pPr>
        <w:rPr>
          <w:highlight w:val="white"/>
          <w:lang w:eastAsia="fi-FI"/>
        </w:rPr>
      </w:pPr>
      <w:r>
        <w:rPr>
          <w:highlight w:val="white"/>
          <w:lang w:eastAsia="fi-FI"/>
        </w:rPr>
        <w:t>Kaikilla laboratoriotutkimuksilla ei ole välttämättä pyyntöä taustalla, esimerkiksi osastoilla tehdään näytteidenottoja ilman erilllisiä pyyntöjä. Tällöin myöskään pyynnön tunnistetta ei tulosmerkinnässä anneta.</w:t>
      </w:r>
    </w:p>
    <w:p w14:paraId="4A1BE752" w14:textId="77777777" w:rsidR="00E776A0" w:rsidRPr="00FD1B52" w:rsidRDefault="00E776A0" w:rsidP="00E776A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776A0" w:rsidRPr="00A45052" w14:paraId="4A1BE75A" w14:textId="77777777" w:rsidTr="006D073F">
        <w:tc>
          <w:tcPr>
            <w:tcW w:w="9629" w:type="dxa"/>
            <w:shd w:val="clear" w:color="auto" w:fill="auto"/>
          </w:tcPr>
          <w:p w14:paraId="4A1BE753"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21 Laboratoriotutki</w:t>
            </w:r>
            <w:r w:rsidRPr="00A45052">
              <w:rPr>
                <w:rFonts w:ascii="Courier New" w:hAnsi="Courier New" w:cs="Courier New"/>
                <w:color w:val="474747"/>
                <w:sz w:val="18"/>
                <w:lang w:val="en-US" w:eastAsia="fi-FI"/>
              </w:rPr>
              <w:t>muspyynnön tunniste</w:t>
            </w:r>
            <w:r w:rsidRPr="00A45052">
              <w:rPr>
                <w:rFonts w:ascii="Courier New" w:hAnsi="Courier New" w:cs="Courier New"/>
                <w:color w:val="0000FF"/>
                <w:sz w:val="18"/>
                <w:lang w:val="en-US" w:eastAsia="fi-FI"/>
              </w:rPr>
              <w:t>--&gt;</w:t>
            </w:r>
          </w:p>
          <w:p w14:paraId="4A1BE754"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entryRelationship</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typeCode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COMP</w:t>
            </w:r>
            <w:r w:rsidRPr="00A45052">
              <w:rPr>
                <w:rFonts w:ascii="Courier New" w:hAnsi="Courier New" w:cs="Courier New"/>
                <w:color w:val="0000FF"/>
                <w:sz w:val="18"/>
                <w:lang w:val="en-US" w:eastAsia="fi-FI"/>
              </w:rPr>
              <w:t>"&gt;</w:t>
            </w:r>
          </w:p>
          <w:p w14:paraId="4A1BE755"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classCode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COND</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moodCode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EVN</w:t>
            </w:r>
            <w:r w:rsidRPr="00A45052">
              <w:rPr>
                <w:rFonts w:ascii="Courier New" w:hAnsi="Courier New" w:cs="Courier New"/>
                <w:color w:val="0000FF"/>
                <w:sz w:val="18"/>
                <w:lang w:val="en-US" w:eastAsia="fi-FI"/>
              </w:rPr>
              <w:t>"&gt;</w:t>
            </w:r>
          </w:p>
          <w:p w14:paraId="4A1BE756" w14:textId="77777777" w:rsidR="00A45052" w:rsidRPr="00A45052" w:rsidRDefault="00A45052" w:rsidP="00A45052">
            <w:pPr>
              <w:autoSpaceDE w:val="0"/>
              <w:autoSpaceDN w:val="0"/>
              <w:adjustRightInd w:val="0"/>
              <w:ind w:left="1440" w:hanging="144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code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21</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codeSystem</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1.2.246.537.6.12.2002.103</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displayName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Laboratoriotutkimuspyynnön tunniste</w:t>
            </w:r>
            <w:r w:rsidRPr="00A45052">
              <w:rPr>
                <w:rFonts w:ascii="Courier New" w:hAnsi="Courier New" w:cs="Courier New"/>
                <w:color w:val="0000FF"/>
                <w:sz w:val="18"/>
                <w:lang w:val="en-US" w:eastAsia="fi-FI"/>
              </w:rPr>
              <w:t>"/&gt;</w:t>
            </w:r>
          </w:p>
          <w:p w14:paraId="4A1BE757" w14:textId="043C5F82"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value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xsi:type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II</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root</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A45052">
              <w:rPr>
                <w:rFonts w:ascii="Courier New" w:hAnsi="Courier New" w:cs="Courier New"/>
                <w:color w:val="000000"/>
                <w:sz w:val="18"/>
                <w:lang w:val="en-US" w:eastAsia="fi-FI"/>
              </w:rPr>
              <w:t>.22.2</w:t>
            </w:r>
            <w:r w:rsidRPr="00A45052">
              <w:rPr>
                <w:rFonts w:ascii="Courier New" w:hAnsi="Courier New" w:cs="Courier New"/>
                <w:color w:val="0000FF"/>
                <w:sz w:val="18"/>
                <w:lang w:val="en-US" w:eastAsia="fi-FI"/>
              </w:rPr>
              <w:t>"/&gt;</w:t>
            </w:r>
          </w:p>
          <w:p w14:paraId="4A1BE758"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color w:val="0000FF"/>
                <w:sz w:val="18"/>
                <w:lang w:val="en-US" w:eastAsia="fi-FI"/>
              </w:rPr>
              <w:t>&gt;</w:t>
            </w:r>
          </w:p>
          <w:p w14:paraId="4A1BE759" w14:textId="77777777" w:rsidR="00E776A0" w:rsidRPr="00A45052" w:rsidRDefault="00A45052" w:rsidP="006D073F">
            <w:pPr>
              <w:autoSpaceDE w:val="0"/>
              <w:autoSpaceDN w:val="0"/>
              <w:adjustRightInd w:val="0"/>
              <w:rPr>
                <w:rFonts w:ascii="Courier New" w:hAnsi="Courier New" w:cs="Courier New"/>
                <w:color w:val="0000FF"/>
                <w:sz w:val="18"/>
                <w:szCs w:val="18"/>
                <w:lang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entryRelationship</w:t>
            </w:r>
            <w:r w:rsidRPr="00A45052">
              <w:rPr>
                <w:rFonts w:ascii="Courier New" w:hAnsi="Courier New" w:cs="Courier New"/>
                <w:color w:val="0000FF"/>
                <w:sz w:val="18"/>
                <w:lang w:val="en-US" w:eastAsia="fi-FI"/>
              </w:rPr>
              <w:t>&gt;</w:t>
            </w:r>
          </w:p>
        </w:tc>
      </w:tr>
    </w:tbl>
    <w:p w14:paraId="4A1BE75B" w14:textId="77777777" w:rsidR="00E776A0" w:rsidRDefault="00E776A0" w:rsidP="00E776A0">
      <w:pPr>
        <w:rPr>
          <w:lang w:eastAsia="fi-FI"/>
        </w:rPr>
      </w:pPr>
    </w:p>
    <w:p w14:paraId="4A1BE75C" w14:textId="77777777" w:rsidR="00DC7530" w:rsidRPr="002F6C36" w:rsidRDefault="00DC7530" w:rsidP="00DC7530">
      <w:pPr>
        <w:pStyle w:val="Otsikko2"/>
      </w:pPr>
      <w:bookmarkStart w:id="62" w:name="_Toc496544122"/>
      <w:r>
        <w:t>Tehdyn</w:t>
      </w:r>
      <w:r w:rsidRPr="002F6C36">
        <w:t xml:space="preserve"> laboratoriotutkimuksen tunniste</w:t>
      </w:r>
      <w:bookmarkEnd w:id="62"/>
    </w:p>
    <w:p w14:paraId="4A1BE75D" w14:textId="77777777" w:rsidR="00DC7530" w:rsidRDefault="00DC7530" w:rsidP="00DC7530">
      <w:pPr>
        <w:rPr>
          <w:lang w:eastAsia="fi-FI"/>
        </w:rPr>
      </w:pPr>
      <w:r>
        <w:rPr>
          <w:lang w:eastAsia="fi-FI"/>
        </w:rPr>
        <w:t>Tehdyn laboratoriotutkimuksen tunniste annetaan omassa aliobservation:ssa, code:n kenttäkoodiston koodiarvo 30 ja value:n tunniste. Tätä käytetään mm. yhdistämään samaan tutkimukseen kuuluvat vastaukset toisiinsa.</w:t>
      </w:r>
    </w:p>
    <w:p w14:paraId="4A1BE75E" w14:textId="77777777" w:rsidR="00DC7530" w:rsidRDefault="00DC7530" w:rsidP="00DC753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C7530" w:rsidRPr="008D2F4A" w14:paraId="4A1BE766" w14:textId="77777777" w:rsidTr="001A2A21">
        <w:tc>
          <w:tcPr>
            <w:tcW w:w="9629" w:type="dxa"/>
            <w:shd w:val="clear" w:color="auto" w:fill="auto"/>
          </w:tcPr>
          <w:p w14:paraId="4A1BE75F" w14:textId="77777777" w:rsidR="00DC7530" w:rsidRPr="0011792A" w:rsidRDefault="00DC7530" w:rsidP="001A2A21">
            <w:pPr>
              <w:autoSpaceDE w:val="0"/>
              <w:autoSpaceDN w:val="0"/>
              <w:adjustRightInd w:val="0"/>
              <w:rPr>
                <w:rFonts w:ascii="Courier New" w:hAnsi="Courier New" w:cs="Courier New"/>
                <w:color w:val="0000FF"/>
                <w:sz w:val="18"/>
                <w:lang w:val="en-US" w:eastAsia="fi-FI"/>
              </w:rPr>
            </w:pPr>
            <w:r w:rsidRPr="0011792A">
              <w:rPr>
                <w:rFonts w:ascii="Courier New" w:hAnsi="Courier New" w:cs="Courier New"/>
                <w:color w:val="0000FF"/>
                <w:sz w:val="18"/>
                <w:lang w:val="en-US" w:eastAsia="fi-FI"/>
              </w:rPr>
              <w:t>&lt;!--</w:t>
            </w:r>
            <w:r w:rsidRPr="0011792A">
              <w:rPr>
                <w:rFonts w:ascii="Courier New" w:hAnsi="Courier New" w:cs="Courier New"/>
                <w:color w:val="474747"/>
                <w:sz w:val="18"/>
                <w:lang w:val="en-US" w:eastAsia="fi-FI"/>
              </w:rPr>
              <w:t xml:space="preserve"> 22 Tehdyn laboratoriotutkimuksen tunniste</w:t>
            </w:r>
            <w:r w:rsidRPr="0011792A">
              <w:rPr>
                <w:rFonts w:ascii="Courier New" w:hAnsi="Courier New" w:cs="Courier New"/>
                <w:color w:val="0000FF"/>
                <w:sz w:val="18"/>
                <w:lang w:val="en-US" w:eastAsia="fi-FI"/>
              </w:rPr>
              <w:t>--&gt;</w:t>
            </w:r>
          </w:p>
          <w:p w14:paraId="4A1BE760"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11792A">
              <w:rPr>
                <w:rFonts w:ascii="Courier New" w:hAnsi="Courier New" w:cs="Courier New"/>
                <w:color w:val="000000"/>
                <w:sz w:val="18"/>
                <w:lang w:val="en-US" w:eastAsia="fi-FI"/>
              </w:rPr>
              <w:t xml:space="preserve"> </w:t>
            </w:r>
            <w:r w:rsidRPr="0011792A">
              <w:rPr>
                <w:rFonts w:ascii="Courier New" w:hAnsi="Courier New" w:cs="Courier New"/>
                <w:color w:val="0000FF"/>
                <w:sz w:val="18"/>
                <w:lang w:val="en-US" w:eastAsia="fi-FI"/>
              </w:rPr>
              <w:t>&lt;</w:t>
            </w:r>
            <w:r w:rsidRPr="0011792A">
              <w:rPr>
                <w:rFonts w:ascii="Courier New" w:hAnsi="Courier New" w:cs="Courier New"/>
                <w:color w:val="800000"/>
                <w:sz w:val="18"/>
                <w:lang w:val="en-US" w:eastAsia="fi-FI"/>
              </w:rPr>
              <w:t>entryRelationship</w:t>
            </w:r>
            <w:r w:rsidRPr="0011792A">
              <w:rPr>
                <w:rFonts w:ascii="Courier New" w:hAnsi="Courier New" w:cs="Courier New"/>
                <w:i/>
                <w:iCs/>
                <w:color w:val="008080"/>
                <w:sz w:val="18"/>
                <w:lang w:val="en-US" w:eastAsia="fi-FI"/>
              </w:rPr>
              <w:t xml:space="preserve"> </w:t>
            </w:r>
            <w:r w:rsidRPr="0011792A">
              <w:rPr>
                <w:rFonts w:ascii="Courier New" w:hAnsi="Courier New" w:cs="Courier New"/>
                <w:color w:val="FF0000"/>
                <w:sz w:val="18"/>
                <w:lang w:val="en-US" w:eastAsia="fi-FI"/>
              </w:rPr>
              <w:t>typeCode</w:t>
            </w:r>
            <w:r w:rsidRPr="0011792A">
              <w:rPr>
                <w:rFonts w:ascii="Courier New" w:hAnsi="Courier New" w:cs="Courier New"/>
                <w:color w:val="0000FF"/>
                <w:sz w:val="18"/>
                <w:lang w:val="en-US" w:eastAsia="fi-FI"/>
              </w:rPr>
              <w:t>="</w:t>
            </w:r>
            <w:r w:rsidRPr="0011792A">
              <w:rPr>
                <w:rFonts w:ascii="Courier New" w:hAnsi="Courier New" w:cs="Courier New"/>
                <w:color w:val="000000"/>
                <w:sz w:val="18"/>
                <w:lang w:val="en-US" w:eastAsia="fi-FI"/>
              </w:rPr>
              <w:t>CO</w:t>
            </w:r>
            <w:r w:rsidRPr="008D2F4A">
              <w:rPr>
                <w:rFonts w:ascii="Courier New" w:hAnsi="Courier New" w:cs="Courier New"/>
                <w:color w:val="000000"/>
                <w:sz w:val="18"/>
                <w:lang w:val="en-US" w:eastAsia="fi-FI"/>
              </w:rPr>
              <w:t>MP</w:t>
            </w:r>
            <w:r w:rsidRPr="008D2F4A">
              <w:rPr>
                <w:rFonts w:ascii="Courier New" w:hAnsi="Courier New" w:cs="Courier New"/>
                <w:color w:val="0000FF"/>
                <w:sz w:val="18"/>
                <w:lang w:val="en-US" w:eastAsia="fi-FI"/>
              </w:rPr>
              <w:t>"&gt;</w:t>
            </w:r>
          </w:p>
          <w:p w14:paraId="4A1BE761"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762" w14:textId="77777777" w:rsidR="00DC7530" w:rsidRPr="008D2F4A" w:rsidRDefault="00DC7530" w:rsidP="001A2A21">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Laboratoriotutkimuksen tunniste</w:t>
            </w:r>
            <w:r w:rsidRPr="008D2F4A">
              <w:rPr>
                <w:rFonts w:ascii="Courier New" w:hAnsi="Courier New" w:cs="Courier New"/>
                <w:color w:val="0000FF"/>
                <w:sz w:val="18"/>
                <w:lang w:val="en-US" w:eastAsia="fi-FI"/>
              </w:rPr>
              <w:t>"/&gt;</w:t>
            </w:r>
          </w:p>
          <w:p w14:paraId="4A1BE763" w14:textId="40A31FFD"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DC7530">
              <w:rPr>
                <w:lang w:val="en-US"/>
              </w:rPr>
              <w:t xml:space="preserve"> </w:t>
            </w:r>
            <w:r w:rsidRPr="00DC7530">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DC7530">
              <w:rPr>
                <w:rFonts w:ascii="Courier New" w:hAnsi="Courier New" w:cs="Courier New"/>
                <w:color w:val="000000"/>
                <w:sz w:val="18"/>
                <w:lang w:val="en-US" w:eastAsia="fi-FI"/>
              </w:rPr>
              <w:t>.24.1</w:t>
            </w:r>
            <w:r w:rsidRPr="008D2F4A">
              <w:rPr>
                <w:rFonts w:ascii="Courier New" w:hAnsi="Courier New" w:cs="Courier New"/>
                <w:color w:val="0000FF"/>
                <w:sz w:val="18"/>
                <w:lang w:val="en-US" w:eastAsia="fi-FI"/>
              </w:rPr>
              <w:t>"/&gt;</w:t>
            </w:r>
          </w:p>
          <w:p w14:paraId="4A1BE764"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765"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14:paraId="4A1BE767" w14:textId="77777777" w:rsidR="00FE2557" w:rsidRDefault="00FE2557" w:rsidP="00FE2557">
      <w:pPr>
        <w:rPr>
          <w:lang w:eastAsia="fi-FI"/>
        </w:rPr>
      </w:pPr>
    </w:p>
    <w:p w14:paraId="4A1BE768" w14:textId="77777777" w:rsidR="008721C3" w:rsidRDefault="004A6EAB" w:rsidP="004A6EAB">
      <w:pPr>
        <w:pStyle w:val="Otsikko2"/>
        <w:rPr>
          <w:lang w:eastAsia="fi-FI"/>
        </w:rPr>
      </w:pPr>
      <w:bookmarkStart w:id="63" w:name="_Toc403323885"/>
      <w:bookmarkStart w:id="64" w:name="_Toc496544123"/>
      <w:r w:rsidRPr="004A6EAB">
        <w:rPr>
          <w:lang w:eastAsia="fi-FI"/>
        </w:rPr>
        <w:t>Laboratoriotutkimuksen tehnyt ammattihenkilö</w:t>
      </w:r>
      <w:r w:rsidR="008721C3">
        <w:rPr>
          <w:lang w:eastAsia="fi-FI"/>
        </w:rPr>
        <w:t>t</w:t>
      </w:r>
      <w:bookmarkEnd w:id="63"/>
      <w:bookmarkEnd w:id="64"/>
    </w:p>
    <w:p w14:paraId="4A1BE769" w14:textId="77777777" w:rsidR="008721C3" w:rsidRDefault="008721C3" w:rsidP="008721C3">
      <w:pPr>
        <w:rPr>
          <w:lang w:eastAsia="fi-FI"/>
        </w:rPr>
      </w:pPr>
      <w:r>
        <w:rPr>
          <w:lang w:eastAsia="fi-FI"/>
        </w:rPr>
        <w:t>T</w:t>
      </w:r>
      <w:r w:rsidRPr="00F27A4B">
        <w:rPr>
          <w:lang w:eastAsia="fi-FI"/>
        </w:rPr>
        <w:t xml:space="preserve">utkimuksen </w:t>
      </w:r>
      <w:r w:rsidR="004A6EAB">
        <w:rPr>
          <w:lang w:eastAsia="fi-FI"/>
        </w:rPr>
        <w:t>tehn</w:t>
      </w:r>
      <w:r w:rsidR="00BB3F09">
        <w:rPr>
          <w:lang w:eastAsia="fi-FI"/>
        </w:rPr>
        <w:t xml:space="preserve">een ammattihenkilön nimi </w:t>
      </w:r>
      <w:r>
        <w:rPr>
          <w:lang w:eastAsia="fi-FI"/>
        </w:rPr>
        <w:t xml:space="preserve">annetaan lisätieto-observation:ssa, code:n </w:t>
      </w:r>
      <w:r w:rsidR="004A6EAB">
        <w:rPr>
          <w:lang w:eastAsia="fi-FI"/>
        </w:rPr>
        <w:t>kenttä</w:t>
      </w:r>
      <w:r>
        <w:rPr>
          <w:lang w:eastAsia="fi-FI"/>
        </w:rPr>
        <w:t xml:space="preserve">koodiston koodiarvo </w:t>
      </w:r>
      <w:r w:rsidR="001413DF">
        <w:rPr>
          <w:lang w:eastAsia="fi-FI"/>
        </w:rPr>
        <w:t xml:space="preserve">28 </w:t>
      </w:r>
      <w:r>
        <w:rPr>
          <w:lang w:eastAsia="fi-FI"/>
        </w:rPr>
        <w:t xml:space="preserve">ja value:ssa ST-tietotyypillä </w:t>
      </w:r>
      <w:r w:rsidR="001413DF">
        <w:rPr>
          <w:lang w:eastAsia="fi-FI"/>
        </w:rPr>
        <w:t>ammattilaisen nimi</w:t>
      </w:r>
      <w:r>
        <w:rPr>
          <w:lang w:eastAsia="fi-FI"/>
        </w:rPr>
        <w:t xml:space="preserve"> vapaamuotoisena tekstinä.</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14:paraId="4A1BE771" w14:textId="77777777" w:rsidTr="008C0F83">
        <w:tc>
          <w:tcPr>
            <w:tcW w:w="9629" w:type="dxa"/>
            <w:shd w:val="clear" w:color="auto" w:fill="auto"/>
          </w:tcPr>
          <w:p w14:paraId="4A1BE76A" w14:textId="77777777" w:rsidR="001413DF" w:rsidRPr="008C0F83" w:rsidRDefault="001413DF"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r w:rsidR="00BB3F09">
              <w:rPr>
                <w:rFonts w:ascii="Courier New" w:hAnsi="Courier New" w:cs="Courier New"/>
                <w:color w:val="0000FF"/>
                <w:sz w:val="18"/>
                <w:lang w:eastAsia="fi-FI"/>
              </w:rPr>
              <w:t>—</w:t>
            </w:r>
            <w:r w:rsidR="00122837">
              <w:rPr>
                <w:rFonts w:ascii="Courier New" w:hAnsi="Courier New" w:cs="Courier New"/>
                <w:color w:val="0000FF"/>
                <w:sz w:val="18"/>
                <w:lang w:eastAsia="fi-FI"/>
              </w:rPr>
              <w:t>—</w:t>
            </w:r>
            <w:proofErr w:type="gramEnd"/>
            <w:r w:rsidR="00122837">
              <w:rPr>
                <w:rFonts w:ascii="Courier New" w:hAnsi="Courier New" w:cs="Courier New"/>
                <w:color w:val="0000FF"/>
                <w:sz w:val="18"/>
                <w:lang w:eastAsia="fi-FI"/>
              </w:rPr>
              <w:t xml:space="preserve"> </w:t>
            </w:r>
            <w:r w:rsidR="00BB3F09">
              <w:rPr>
                <w:rFonts w:ascii="Courier New" w:hAnsi="Courier New" w:cs="Courier New"/>
                <w:color w:val="474747"/>
                <w:sz w:val="18"/>
                <w:lang w:eastAsia="fi-FI"/>
              </w:rPr>
              <w:t xml:space="preserve">6 </w:t>
            </w:r>
            <w:r w:rsidRPr="008C0F83">
              <w:rPr>
                <w:rFonts w:ascii="Courier New" w:hAnsi="Courier New" w:cs="Courier New"/>
                <w:color w:val="474747"/>
                <w:sz w:val="18"/>
                <w:lang w:eastAsia="fi-FI"/>
              </w:rPr>
              <w:t>Laboratoriotutkimuksen teh</w:t>
            </w:r>
            <w:r w:rsidR="00BB3F09">
              <w:rPr>
                <w:rFonts w:ascii="Courier New" w:hAnsi="Courier New" w:cs="Courier New"/>
                <w:color w:val="474747"/>
                <w:sz w:val="18"/>
                <w:lang w:eastAsia="fi-FI"/>
              </w:rPr>
              <w:t>neen</w:t>
            </w:r>
            <w:r w:rsidRPr="008C0F83">
              <w:rPr>
                <w:rFonts w:ascii="Courier New" w:hAnsi="Courier New" w:cs="Courier New"/>
                <w:color w:val="474747"/>
                <w:sz w:val="18"/>
                <w:lang w:eastAsia="fi-FI"/>
              </w:rPr>
              <w:t xml:space="preserve"> ammattihenkilö</w:t>
            </w:r>
            <w:r w:rsidR="00BB3F09">
              <w:rPr>
                <w:rFonts w:ascii="Courier New" w:hAnsi="Courier New" w:cs="Courier New"/>
                <w:color w:val="474747"/>
                <w:sz w:val="18"/>
                <w:lang w:eastAsia="fi-FI"/>
              </w:rPr>
              <w:t>n</w:t>
            </w:r>
            <w:r w:rsidRPr="008C0F83">
              <w:rPr>
                <w:rFonts w:ascii="Courier New" w:hAnsi="Courier New" w:cs="Courier New"/>
                <w:color w:val="474747"/>
                <w:sz w:val="18"/>
                <w:lang w:eastAsia="fi-FI"/>
              </w:rPr>
              <w:t xml:space="preserve"> nimi</w:t>
            </w:r>
            <w:r w:rsidR="00BB3F09" w:rsidRPr="008C0F83" w:rsidDel="00BB3F09">
              <w:rPr>
                <w:rFonts w:ascii="Courier New" w:hAnsi="Courier New" w:cs="Courier New"/>
                <w:color w:val="474747"/>
                <w:sz w:val="18"/>
                <w:lang w:eastAsia="fi-FI"/>
              </w:rPr>
              <w:t xml:space="preserve"> </w:t>
            </w:r>
            <w:r w:rsidRPr="008C0F83">
              <w:rPr>
                <w:rFonts w:ascii="Courier New" w:hAnsi="Courier New" w:cs="Courier New"/>
                <w:color w:val="0000FF"/>
                <w:sz w:val="18"/>
                <w:lang w:eastAsia="fi-FI"/>
              </w:rPr>
              <w:t>--&gt;</w:t>
            </w:r>
          </w:p>
          <w:p w14:paraId="4A1BE76B" w14:textId="77777777" w:rsidR="001413DF" w:rsidRPr="00523DFF" w:rsidRDefault="001413DF"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523DFF">
              <w:rPr>
                <w:rFonts w:ascii="Courier New" w:hAnsi="Courier New" w:cs="Courier New"/>
                <w:color w:val="0000FF"/>
                <w:sz w:val="18"/>
                <w:lang w:eastAsia="fi-FI"/>
              </w:rPr>
              <w:t>&lt;</w:t>
            </w:r>
            <w:r w:rsidRPr="00523DFF">
              <w:rPr>
                <w:rFonts w:ascii="Courier New" w:hAnsi="Courier New" w:cs="Courier New"/>
                <w:color w:val="800000"/>
                <w:sz w:val="18"/>
                <w:lang w:eastAsia="fi-FI"/>
              </w:rPr>
              <w:t>entryRelationship</w:t>
            </w:r>
            <w:r w:rsidRPr="00523DFF">
              <w:rPr>
                <w:rFonts w:ascii="Courier New" w:hAnsi="Courier New" w:cs="Courier New"/>
                <w:i/>
                <w:iCs/>
                <w:color w:val="008080"/>
                <w:sz w:val="18"/>
                <w:lang w:eastAsia="fi-FI"/>
              </w:rPr>
              <w:t xml:space="preserve"> </w:t>
            </w:r>
            <w:r w:rsidRPr="00523DFF">
              <w:rPr>
                <w:rFonts w:ascii="Courier New" w:hAnsi="Courier New" w:cs="Courier New"/>
                <w:color w:val="FF0000"/>
                <w:sz w:val="18"/>
                <w:lang w:eastAsia="fi-FI"/>
              </w:rPr>
              <w:t>typeCode</w:t>
            </w:r>
            <w:r w:rsidRPr="00523DFF">
              <w:rPr>
                <w:rFonts w:ascii="Courier New" w:hAnsi="Courier New" w:cs="Courier New"/>
                <w:color w:val="0000FF"/>
                <w:sz w:val="18"/>
                <w:lang w:eastAsia="fi-FI"/>
              </w:rPr>
              <w:t>="</w:t>
            </w:r>
            <w:r w:rsidRPr="00523DFF">
              <w:rPr>
                <w:rFonts w:ascii="Courier New" w:hAnsi="Courier New" w:cs="Courier New"/>
                <w:color w:val="000000"/>
                <w:sz w:val="18"/>
                <w:lang w:eastAsia="fi-FI"/>
              </w:rPr>
              <w:t>COMP</w:t>
            </w:r>
            <w:r w:rsidRPr="00523DFF">
              <w:rPr>
                <w:rFonts w:ascii="Courier New" w:hAnsi="Courier New" w:cs="Courier New"/>
                <w:color w:val="0000FF"/>
                <w:sz w:val="18"/>
                <w:lang w:eastAsia="fi-FI"/>
              </w:rPr>
              <w:t>"&gt;</w:t>
            </w:r>
          </w:p>
          <w:p w14:paraId="4A1BE76C"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523DFF">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OBS</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moodCode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EVN</w:t>
            </w:r>
            <w:r w:rsidRPr="008C0F83">
              <w:rPr>
                <w:rFonts w:ascii="Courier New" w:hAnsi="Courier New" w:cs="Courier New"/>
                <w:color w:val="0000FF"/>
                <w:sz w:val="18"/>
                <w:lang w:val="en-US" w:eastAsia="fi-FI"/>
              </w:rPr>
              <w:t>"&gt;</w:t>
            </w:r>
          </w:p>
          <w:p w14:paraId="4A1BE76D" w14:textId="77777777" w:rsidR="001413DF" w:rsidRPr="008C0F83" w:rsidRDefault="001413DF" w:rsidP="008C0F83">
            <w:pPr>
              <w:autoSpaceDE w:val="0"/>
              <w:autoSpaceDN w:val="0"/>
              <w:adjustRightInd w:val="0"/>
              <w:ind w:left="1440" w:hanging="1440"/>
              <w:rPr>
                <w:rFonts w:ascii="Courier New" w:hAnsi="Courier New" w:cs="Courier New"/>
                <w:color w:val="0000FF"/>
                <w:sz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code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28</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1.2.246.537.6.12.2002.103</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displayName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Laboratoriotutkimuksen tehnyt ammattihenkilö</w:t>
            </w:r>
            <w:r w:rsidRPr="008C0F83">
              <w:rPr>
                <w:rFonts w:ascii="Courier New" w:hAnsi="Courier New" w:cs="Courier New"/>
                <w:color w:val="0000FF"/>
                <w:sz w:val="18"/>
                <w:lang w:eastAsia="fi-FI"/>
              </w:rPr>
              <w:t>"/&gt;</w:t>
            </w:r>
          </w:p>
          <w:p w14:paraId="4A1BE76E"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E551B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xsi:type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ST</w:t>
            </w:r>
            <w:r w:rsidRPr="008C0F83">
              <w:rPr>
                <w:rFonts w:ascii="Courier New" w:hAnsi="Courier New" w:cs="Courier New"/>
                <w:color w:val="0000FF"/>
                <w:sz w:val="18"/>
                <w:lang w:val="en-US" w:eastAsia="fi-FI"/>
              </w:rPr>
              <w:t>"&gt;</w:t>
            </w:r>
            <w:r w:rsidR="00BB3F09">
              <w:rPr>
                <w:rFonts w:ascii="Courier New" w:hAnsi="Courier New" w:cs="Courier New"/>
                <w:color w:val="000000"/>
                <w:sz w:val="18"/>
                <w:lang w:val="en-US" w:eastAsia="fi-FI"/>
              </w:rPr>
              <w:t>Ville Virtanen</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color w:val="0000FF"/>
                <w:sz w:val="18"/>
                <w:lang w:val="en-US" w:eastAsia="fi-FI"/>
              </w:rPr>
              <w:t>&gt;</w:t>
            </w:r>
          </w:p>
          <w:p w14:paraId="4A1BE76F"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color w:val="0000FF"/>
                <w:sz w:val="18"/>
                <w:lang w:val="en-US" w:eastAsia="fi-FI"/>
              </w:rPr>
              <w:t>&gt;</w:t>
            </w:r>
          </w:p>
          <w:p w14:paraId="4A1BE770" w14:textId="77777777" w:rsidR="008721C3" w:rsidRPr="008C0F83" w:rsidRDefault="001413DF" w:rsidP="00A45052">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entryRelationship</w:t>
            </w:r>
            <w:r w:rsidRPr="008C0F83">
              <w:rPr>
                <w:rFonts w:ascii="Courier New" w:hAnsi="Courier New" w:cs="Courier New"/>
                <w:color w:val="0000FF"/>
                <w:sz w:val="18"/>
                <w:lang w:val="en-US" w:eastAsia="fi-FI"/>
              </w:rPr>
              <w:t>&gt;</w:t>
            </w:r>
          </w:p>
        </w:tc>
      </w:tr>
    </w:tbl>
    <w:p w14:paraId="4A1BE772" w14:textId="77777777" w:rsidR="008721C3" w:rsidRDefault="008721C3" w:rsidP="008721C3">
      <w:pPr>
        <w:rPr>
          <w:lang w:eastAsia="fi-FI"/>
        </w:rPr>
      </w:pPr>
    </w:p>
    <w:p w14:paraId="4A1BE773" w14:textId="77777777" w:rsidR="008A1111" w:rsidRDefault="008A1111" w:rsidP="008A1111">
      <w:pPr>
        <w:pStyle w:val="Otsikko2"/>
        <w:rPr>
          <w:lang w:eastAsia="fi-FI"/>
        </w:rPr>
      </w:pPr>
      <w:bookmarkStart w:id="65" w:name="_Toc496544124"/>
      <w:r>
        <w:rPr>
          <w:lang w:eastAsia="fi-FI"/>
        </w:rPr>
        <w:t>Laboratoriotutkimuksen tekotapa</w:t>
      </w:r>
      <w:bookmarkEnd w:id="65"/>
    </w:p>
    <w:p w14:paraId="4A1BE774" w14:textId="77777777" w:rsidR="008A1111" w:rsidRDefault="00FB3EE9" w:rsidP="00A45052">
      <w:pPr>
        <w:autoSpaceDE w:val="0"/>
        <w:autoSpaceDN w:val="0"/>
        <w:adjustRightInd w:val="0"/>
        <w:rPr>
          <w:lang w:eastAsia="fi-FI"/>
        </w:rPr>
      </w:pPr>
      <w:r w:rsidRPr="00FB3EE9">
        <w:rPr>
          <w:b/>
          <w:lang w:eastAsia="fi-FI"/>
        </w:rPr>
        <w:t>Laboratoriotutkimuksen tekotapa</w:t>
      </w:r>
      <w:r>
        <w:rPr>
          <w:lang w:eastAsia="fi-FI"/>
        </w:rPr>
        <w:t xml:space="preserve"> annetaan omassa aliobservation:ssa, code:n kenttäkoodiston koodi</w:t>
      </w:r>
      <w:r w:rsidR="0019592D">
        <w:rPr>
          <w:lang w:eastAsia="fi-FI"/>
        </w:rPr>
        <w:t>arvo 26 ja value:ssa THL-Mittau</w:t>
      </w:r>
      <w:r>
        <w:rPr>
          <w:lang w:eastAsia="fi-FI"/>
        </w:rPr>
        <w:t>k</w:t>
      </w:r>
      <w:r w:rsidR="0019592D">
        <w:rPr>
          <w:lang w:eastAsia="fi-FI"/>
        </w:rPr>
        <w:t>s</w:t>
      </w:r>
      <w:r>
        <w:rPr>
          <w:lang w:eastAsia="fi-FI"/>
        </w:rPr>
        <w:t>en tekotapa luokituksen mukainen arvo.</w:t>
      </w:r>
    </w:p>
    <w:p w14:paraId="4A1BE775" w14:textId="77777777" w:rsidR="00FB3EE9" w:rsidRDefault="00FB3EE9" w:rsidP="00A45052">
      <w:pPr>
        <w:autoSpaceDE w:val="0"/>
        <w:autoSpaceDN w:val="0"/>
        <w:adjustRightInd w:val="0"/>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7D" w14:textId="77777777" w:rsidTr="006D073F">
        <w:tc>
          <w:tcPr>
            <w:tcW w:w="9629" w:type="dxa"/>
            <w:shd w:val="clear" w:color="auto" w:fill="auto"/>
          </w:tcPr>
          <w:p w14:paraId="4A1BE776"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bookmarkStart w:id="66" w:name="_Toc403553472"/>
            <w:bookmarkStart w:id="67" w:name="_Toc410205480"/>
            <w:bookmarkStart w:id="68" w:name="_Toc410812140"/>
            <w:bookmarkStart w:id="69" w:name="_Toc413939570"/>
            <w:bookmarkStart w:id="70" w:name="_Toc403553474"/>
            <w:bookmarkStart w:id="71" w:name="_Toc410205482"/>
            <w:bookmarkStart w:id="72" w:name="_Toc410812142"/>
            <w:bookmarkStart w:id="73" w:name="_Toc413939572"/>
            <w:bookmarkStart w:id="74" w:name="_Toc403553476"/>
            <w:bookmarkStart w:id="75" w:name="_Toc410205484"/>
            <w:bookmarkStart w:id="76" w:name="_Toc410812144"/>
            <w:bookmarkStart w:id="77" w:name="_Toc413939574"/>
            <w:bookmarkStart w:id="78" w:name="_Toc403553484"/>
            <w:bookmarkStart w:id="79" w:name="_Toc410205492"/>
            <w:bookmarkStart w:id="80" w:name="_Toc410812152"/>
            <w:bookmarkStart w:id="81" w:name="_Toc413939582"/>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8A1111">
              <w:rPr>
                <w:rFonts w:ascii="Courier New" w:hAnsi="Courier New" w:cs="Courier New"/>
                <w:color w:val="0000FF"/>
                <w:sz w:val="18"/>
                <w:lang w:val="en-US" w:eastAsia="fi-FI"/>
              </w:rPr>
              <w:t>&lt;!--</w:t>
            </w:r>
            <w:r w:rsidRPr="008A1111">
              <w:rPr>
                <w:rFonts w:ascii="Courier New" w:hAnsi="Courier New" w:cs="Courier New"/>
                <w:color w:val="474747"/>
                <w:sz w:val="18"/>
                <w:lang w:val="en-US" w:eastAsia="fi-FI"/>
              </w:rPr>
              <w:t xml:space="preserve"> 7 Laboratioriotutkimuksen tekotapa</w:t>
            </w:r>
            <w:r w:rsidRPr="008A1111">
              <w:rPr>
                <w:rFonts w:ascii="Courier New" w:hAnsi="Courier New" w:cs="Courier New"/>
                <w:color w:val="0000FF"/>
                <w:sz w:val="18"/>
                <w:lang w:val="en-US" w:eastAsia="fi-FI"/>
              </w:rPr>
              <w:t>--&gt;</w:t>
            </w:r>
          </w:p>
          <w:p w14:paraId="4A1BE777"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14:paraId="4A1BE778"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79"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26</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Laboratoriotutkimuksen tekotapa</w:t>
            </w:r>
            <w:r w:rsidRPr="008A1111">
              <w:rPr>
                <w:rFonts w:ascii="Courier New" w:hAnsi="Courier New" w:cs="Courier New"/>
                <w:color w:val="0000FF"/>
                <w:sz w:val="18"/>
                <w:lang w:val="en-US" w:eastAsia="fi-FI"/>
              </w:rPr>
              <w:t>"/&gt;</w:t>
            </w:r>
          </w:p>
          <w:p w14:paraId="4A1BE77A" w14:textId="56E5CB37" w:rsidR="00A45052" w:rsidRPr="00405DDF" w:rsidRDefault="00A45052" w:rsidP="008A1111">
            <w:pPr>
              <w:autoSpaceDE w:val="0"/>
              <w:autoSpaceDN w:val="0"/>
              <w:adjustRightInd w:val="0"/>
              <w:ind w:left="1440" w:hanging="1440"/>
              <w:rPr>
                <w:rFonts w:ascii="Courier New" w:hAnsi="Courier New" w:cs="Courier New"/>
                <w:color w:val="0000FF"/>
                <w:sz w:val="18"/>
                <w:lang w:eastAsia="fi-FI"/>
              </w:rPr>
            </w:pPr>
            <w:r w:rsidRPr="00401D27">
              <w:rPr>
                <w:rFonts w:ascii="Courier New" w:hAnsi="Courier New" w:cs="Courier New"/>
                <w:color w:val="000000"/>
                <w:sz w:val="18"/>
                <w:lang w:val="en-US"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value</w:t>
            </w:r>
            <w:r w:rsidRPr="00405DDF">
              <w:rPr>
                <w:rFonts w:ascii="Courier New" w:hAnsi="Courier New" w:cs="Courier New"/>
                <w:i/>
                <w:iCs/>
                <w:color w:val="008080"/>
                <w:sz w:val="18"/>
                <w:lang w:eastAsia="fi-FI"/>
              </w:rPr>
              <w:t xml:space="preserve"> </w:t>
            </w:r>
            <w:proofErr w:type="gramStart"/>
            <w:r w:rsidRPr="00405DDF">
              <w:rPr>
                <w:rFonts w:ascii="Courier New" w:hAnsi="Courier New" w:cs="Courier New"/>
                <w:color w:val="FF0000"/>
                <w:sz w:val="18"/>
                <w:lang w:eastAsia="fi-FI"/>
              </w:rPr>
              <w:t>xsi:type</w:t>
            </w:r>
            <w:proofErr w:type="gramEnd"/>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CV</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1</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codeSystem</w:t>
            </w:r>
            <w:r w:rsidRPr="00405DDF">
              <w:rPr>
                <w:rFonts w:ascii="Courier New" w:hAnsi="Courier New" w:cs="Courier New"/>
                <w:color w:val="0000FF"/>
                <w:sz w:val="18"/>
                <w:lang w:eastAsia="fi-FI"/>
              </w:rPr>
              <w:t>="</w:t>
            </w:r>
            <w:r w:rsidR="0016153E" w:rsidRPr="00405DDF">
              <w:t xml:space="preserve"> </w:t>
            </w:r>
            <w:r w:rsidR="0016153E" w:rsidRPr="00405DDF">
              <w:rPr>
                <w:rFonts w:ascii="Courier New" w:hAnsi="Courier New" w:cs="Courier New"/>
                <w:color w:val="000000"/>
                <w:sz w:val="18"/>
                <w:lang w:eastAsia="fi-FI"/>
              </w:rPr>
              <w:t>1.2.246.537.6.607.2014</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codeSystemName</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000000"/>
                <w:sz w:val="18"/>
                <w:lang w:eastAsia="fi-FI"/>
              </w:rPr>
              <w:t xml:space="preserve">THL - Mittauksen </w:t>
            </w:r>
            <w:r w:rsidR="00FB6CD5" w:rsidRPr="00405DDF">
              <w:rPr>
                <w:rFonts w:ascii="Courier New" w:hAnsi="Courier New" w:cs="Courier New"/>
                <w:color w:val="000000"/>
                <w:sz w:val="18"/>
                <w:lang w:eastAsia="fi-FI"/>
              </w:rPr>
              <w:t xml:space="preserve">tai tutkimuksen </w:t>
            </w:r>
            <w:r w:rsidRPr="00405DDF">
              <w:rPr>
                <w:rFonts w:ascii="Courier New" w:hAnsi="Courier New" w:cs="Courier New"/>
                <w:color w:val="000000"/>
                <w:sz w:val="18"/>
                <w:lang w:eastAsia="fi-FI"/>
              </w:rPr>
              <w:t>tekotapa</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displayName</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Laboratorio</w:t>
            </w:r>
            <w:r w:rsidRPr="00405DDF">
              <w:rPr>
                <w:rFonts w:ascii="Courier New" w:hAnsi="Courier New" w:cs="Courier New"/>
                <w:color w:val="0000FF"/>
                <w:sz w:val="18"/>
                <w:lang w:eastAsia="fi-FI"/>
              </w:rPr>
              <w:t>"/&gt;</w:t>
            </w:r>
          </w:p>
          <w:p w14:paraId="4A1BE77B"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7C"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7E" w14:textId="77777777" w:rsidR="00A45052" w:rsidRDefault="00A45052" w:rsidP="00A45052">
      <w:pPr>
        <w:rPr>
          <w:lang w:eastAsia="fi-FI"/>
        </w:rPr>
      </w:pPr>
    </w:p>
    <w:p w14:paraId="4A1BE77F" w14:textId="77777777" w:rsidR="008A1111" w:rsidRPr="00FD1B52" w:rsidRDefault="008A1111" w:rsidP="008A1111">
      <w:pPr>
        <w:pStyle w:val="Otsikko2"/>
        <w:rPr>
          <w:lang w:eastAsia="fi-FI"/>
        </w:rPr>
      </w:pPr>
      <w:bookmarkStart w:id="82" w:name="_Toc496544125"/>
      <w:r>
        <w:rPr>
          <w:lang w:eastAsia="fi-FI"/>
        </w:rPr>
        <w:t>Laboratoriotuloksen valmistumisaika</w:t>
      </w:r>
      <w:bookmarkEnd w:id="82"/>
    </w:p>
    <w:p w14:paraId="4A1BE780" w14:textId="77777777" w:rsidR="00A45052" w:rsidRDefault="0019592D" w:rsidP="0019592D">
      <w:pPr>
        <w:autoSpaceDE w:val="0"/>
        <w:autoSpaceDN w:val="0"/>
        <w:adjustRightInd w:val="0"/>
        <w:rPr>
          <w:lang w:eastAsia="fi-FI"/>
        </w:rPr>
      </w:pPr>
      <w:r w:rsidRPr="00FB3EE9">
        <w:rPr>
          <w:b/>
          <w:lang w:eastAsia="fi-FI"/>
        </w:rPr>
        <w:t>Laboratoriot</w:t>
      </w:r>
      <w:r>
        <w:rPr>
          <w:b/>
          <w:lang w:eastAsia="fi-FI"/>
        </w:rPr>
        <w:t>uloksen</w:t>
      </w:r>
      <w:r w:rsidRPr="00FB3EE9">
        <w:rPr>
          <w:b/>
          <w:lang w:eastAsia="fi-FI"/>
        </w:rPr>
        <w:t xml:space="preserve"> </w:t>
      </w:r>
      <w:r>
        <w:rPr>
          <w:b/>
          <w:lang w:eastAsia="fi-FI"/>
        </w:rPr>
        <w:t>valmistumisaika</w:t>
      </w:r>
      <w:r>
        <w:rPr>
          <w:lang w:eastAsia="fi-FI"/>
        </w:rPr>
        <w:t xml:space="preserve"> annetaan omassa aliobservation:ssa, code:n kenttäkoodiston koodiarvo </w:t>
      </w:r>
      <w:r w:rsidR="00341E51">
        <w:rPr>
          <w:lang w:eastAsia="fi-FI"/>
        </w:rPr>
        <w:t>13</w:t>
      </w:r>
      <w:r>
        <w:rPr>
          <w:lang w:eastAsia="fi-FI"/>
        </w:rPr>
        <w:t xml:space="preserve"> ja value:ssa TS tietotyypillä päiväys ja kellonaika.</w:t>
      </w:r>
    </w:p>
    <w:p w14:paraId="4A1BE781"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89" w14:textId="77777777" w:rsidTr="006D073F">
        <w:tc>
          <w:tcPr>
            <w:tcW w:w="9629" w:type="dxa"/>
            <w:shd w:val="clear" w:color="auto" w:fill="auto"/>
          </w:tcPr>
          <w:p w14:paraId="4A1BE782" w14:textId="77777777" w:rsidR="00A45052" w:rsidRPr="008A1111" w:rsidRDefault="00A45052" w:rsidP="00A45052">
            <w:pPr>
              <w:autoSpaceDE w:val="0"/>
              <w:autoSpaceDN w:val="0"/>
              <w:adjustRightInd w:val="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11 Laboratoriotuloksen valmistumisaika </w:t>
            </w:r>
            <w:r w:rsidRPr="008A1111">
              <w:rPr>
                <w:rFonts w:ascii="Courier New" w:hAnsi="Courier New" w:cs="Courier New"/>
                <w:color w:val="0000FF"/>
                <w:sz w:val="18"/>
                <w:lang w:eastAsia="fi-FI"/>
              </w:rPr>
              <w:t>--&gt;</w:t>
            </w:r>
          </w:p>
          <w:p w14:paraId="4A1BE783" w14:textId="77777777" w:rsidR="00A45052" w:rsidRPr="00684A6F"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entryRelationship</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typeCode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COMP</w:t>
            </w:r>
            <w:r w:rsidRPr="00684A6F">
              <w:rPr>
                <w:rFonts w:ascii="Courier New" w:hAnsi="Courier New" w:cs="Courier New"/>
                <w:color w:val="0000FF"/>
                <w:sz w:val="18"/>
                <w:lang w:eastAsia="fi-FI"/>
              </w:rPr>
              <w:t>"&gt;</w:t>
            </w:r>
          </w:p>
          <w:p w14:paraId="4A1BE784"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85" w14:textId="77777777" w:rsidR="00A45052" w:rsidRPr="00405DDF" w:rsidRDefault="00A45052"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code</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w:t>
            </w:r>
            <w:r w:rsidRPr="00405DDF">
              <w:rPr>
                <w:rFonts w:ascii="Courier New" w:hAnsi="Courier New" w:cs="Courier New"/>
                <w:color w:val="0000FF"/>
                <w:sz w:val="18"/>
                <w:lang w:eastAsia="fi-FI"/>
              </w:rPr>
              <w:t>="</w:t>
            </w:r>
            <w:r w:rsidR="00341E51" w:rsidRPr="00405DDF">
              <w:rPr>
                <w:rFonts w:ascii="Courier New" w:hAnsi="Courier New" w:cs="Courier New"/>
                <w:color w:val="000000"/>
                <w:sz w:val="18"/>
                <w:lang w:eastAsia="fi-FI"/>
              </w:rPr>
              <w:t>13</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codeSystem</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1.2.246.537.6.12.2002.103</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displayName</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Laboratoriotuloksen valmistumisaika</w:t>
            </w:r>
            <w:r w:rsidRPr="00405DDF">
              <w:rPr>
                <w:rFonts w:ascii="Courier New" w:hAnsi="Courier New" w:cs="Courier New"/>
                <w:color w:val="0000FF"/>
                <w:sz w:val="18"/>
                <w:lang w:eastAsia="fi-FI"/>
              </w:rPr>
              <w:t>"/&gt;</w:t>
            </w:r>
          </w:p>
          <w:p w14:paraId="4A1BE786" w14:textId="7A69D506"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40CE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TS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00F94730">
              <w:rPr>
                <w:rFonts w:ascii="Courier New" w:hAnsi="Courier New" w:cs="Courier New"/>
                <w:color w:val="000000"/>
                <w:sz w:val="18"/>
                <w:lang w:val="en-US" w:eastAsia="fi-FI"/>
              </w:rPr>
              <w:t>201601</w:t>
            </w:r>
            <w:r w:rsidRPr="008A1111">
              <w:rPr>
                <w:rFonts w:ascii="Courier New" w:hAnsi="Courier New" w:cs="Courier New"/>
                <w:color w:val="000000"/>
                <w:sz w:val="18"/>
                <w:lang w:val="en-US" w:eastAsia="fi-FI"/>
              </w:rPr>
              <w:t>23122510</w:t>
            </w:r>
            <w:r w:rsidRPr="008A1111">
              <w:rPr>
                <w:rFonts w:ascii="Courier New" w:hAnsi="Courier New" w:cs="Courier New"/>
                <w:color w:val="0000FF"/>
                <w:sz w:val="18"/>
                <w:lang w:val="en-US" w:eastAsia="fi-FI"/>
              </w:rPr>
              <w:t>"/&gt;</w:t>
            </w:r>
          </w:p>
          <w:p w14:paraId="4A1BE787"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88"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8A" w14:textId="77777777" w:rsidR="00A45052" w:rsidRDefault="00A45052" w:rsidP="00A45052">
      <w:pPr>
        <w:rPr>
          <w:lang w:eastAsia="fi-FI"/>
        </w:rPr>
      </w:pPr>
    </w:p>
    <w:p w14:paraId="4A1BE78B" w14:textId="77777777" w:rsidR="008A1111" w:rsidRPr="00FD1B52" w:rsidRDefault="008A1111" w:rsidP="008A1111">
      <w:pPr>
        <w:pStyle w:val="Otsikko2"/>
        <w:rPr>
          <w:lang w:eastAsia="fi-FI"/>
        </w:rPr>
      </w:pPr>
      <w:bookmarkStart w:id="83" w:name="_Toc496544126"/>
      <w:r>
        <w:rPr>
          <w:lang w:eastAsia="fi-FI"/>
        </w:rPr>
        <w:t>Laboratoriotutkimuksen lisätieto</w:t>
      </w:r>
      <w:bookmarkEnd w:id="83"/>
    </w:p>
    <w:p w14:paraId="4A1BE78C" w14:textId="77777777" w:rsidR="0019592D" w:rsidRDefault="0019592D" w:rsidP="0019592D">
      <w:pPr>
        <w:autoSpaceDE w:val="0"/>
        <w:autoSpaceDN w:val="0"/>
        <w:adjustRightInd w:val="0"/>
        <w:rPr>
          <w:lang w:eastAsia="fi-FI"/>
        </w:rPr>
      </w:pPr>
      <w:r w:rsidRPr="00FB3EE9">
        <w:rPr>
          <w:b/>
          <w:lang w:eastAsia="fi-FI"/>
        </w:rPr>
        <w:t xml:space="preserve">Laboratoriotutkimuksen </w:t>
      </w:r>
      <w:r>
        <w:rPr>
          <w:b/>
          <w:lang w:eastAsia="fi-FI"/>
        </w:rPr>
        <w:t>lisätieto</w:t>
      </w:r>
      <w:r>
        <w:rPr>
          <w:lang w:eastAsia="fi-FI"/>
        </w:rPr>
        <w:t xml:space="preserve"> annetaan omassa aliobservation:ssa, code:n kenttäkoodiston koodiarvo 24 ja value:ssa ST-tietotyypillä lisätietotekstit.</w:t>
      </w:r>
    </w:p>
    <w:p w14:paraId="4A1BE78D"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98" w14:textId="77777777" w:rsidTr="006D073F">
        <w:tc>
          <w:tcPr>
            <w:tcW w:w="9629" w:type="dxa"/>
            <w:shd w:val="clear" w:color="auto" w:fill="auto"/>
          </w:tcPr>
          <w:p w14:paraId="4A1BE78E"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FF"/>
                <w:sz w:val="18"/>
                <w:lang w:val="en-US" w:eastAsia="fi-FI"/>
              </w:rPr>
              <w:t>&lt;!--</w:t>
            </w:r>
            <w:r w:rsidRPr="008A1111">
              <w:rPr>
                <w:rFonts w:ascii="Courier New" w:hAnsi="Courier New" w:cs="Courier New"/>
                <w:color w:val="474747"/>
                <w:sz w:val="18"/>
                <w:lang w:val="en-US" w:eastAsia="fi-FI"/>
              </w:rPr>
              <w:t xml:space="preserve"> 23 Laboratoriotutkimuksen lisätieto</w:t>
            </w:r>
            <w:r w:rsidRPr="008A1111">
              <w:rPr>
                <w:rFonts w:ascii="Courier New" w:hAnsi="Courier New" w:cs="Courier New"/>
                <w:color w:val="0000FF"/>
                <w:sz w:val="18"/>
                <w:lang w:val="en-US" w:eastAsia="fi-FI"/>
              </w:rPr>
              <w:t>--&gt;</w:t>
            </w:r>
          </w:p>
          <w:p w14:paraId="4A1BE78F"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14:paraId="4A1BE790"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91"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24</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Laboratoriotutkimuksen lisätieto</w:t>
            </w:r>
            <w:r w:rsidRPr="008A1111">
              <w:rPr>
                <w:rFonts w:ascii="Courier New" w:hAnsi="Courier New" w:cs="Courier New"/>
                <w:color w:val="0000FF"/>
                <w:sz w:val="18"/>
                <w:lang w:val="en-US" w:eastAsia="fi-FI"/>
              </w:rPr>
              <w:t>"/&gt;</w:t>
            </w:r>
          </w:p>
          <w:p w14:paraId="4A1BE792"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14:paraId="4A1BE793" w14:textId="71F4B77D"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A1111">
              <w:rPr>
                <w:rFonts w:ascii="Courier New" w:hAnsi="Courier New" w:cs="Courier New"/>
                <w:color w:val="000000"/>
                <w:sz w:val="18"/>
                <w:lang w:val="en-US" w:eastAsia="fi-FI"/>
              </w:rPr>
              <w:t>.24.1.5</w:t>
            </w:r>
            <w:r w:rsidRPr="008A1111">
              <w:rPr>
                <w:rFonts w:ascii="Courier New" w:hAnsi="Courier New" w:cs="Courier New"/>
                <w:color w:val="0000FF"/>
                <w:sz w:val="18"/>
                <w:lang w:val="en-US" w:eastAsia="fi-FI"/>
              </w:rPr>
              <w:t>"/&gt;</w:t>
            </w:r>
          </w:p>
          <w:p w14:paraId="4A1BE794"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14:paraId="4A1BE795" w14:textId="77777777" w:rsidR="00A45052" w:rsidRPr="00405DDF"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value</w:t>
            </w:r>
            <w:r w:rsidRPr="00405DDF">
              <w:rPr>
                <w:rFonts w:ascii="Courier New" w:hAnsi="Courier New" w:cs="Courier New"/>
                <w:i/>
                <w:iCs/>
                <w:color w:val="008080"/>
                <w:sz w:val="18"/>
                <w:lang w:eastAsia="fi-FI"/>
              </w:rPr>
              <w:t xml:space="preserve"> </w:t>
            </w:r>
            <w:proofErr w:type="gramStart"/>
            <w:r w:rsidRPr="00405DDF">
              <w:rPr>
                <w:rFonts w:ascii="Courier New" w:hAnsi="Courier New" w:cs="Courier New"/>
                <w:color w:val="FF0000"/>
                <w:sz w:val="18"/>
                <w:lang w:eastAsia="fi-FI"/>
              </w:rPr>
              <w:t>xsi:type</w:t>
            </w:r>
            <w:proofErr w:type="gramEnd"/>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ST</w:t>
            </w:r>
            <w:r w:rsidRPr="00405DDF">
              <w:rPr>
                <w:rFonts w:ascii="Courier New" w:hAnsi="Courier New" w:cs="Courier New"/>
                <w:color w:val="0000FF"/>
                <w:sz w:val="18"/>
                <w:lang w:eastAsia="fi-FI"/>
              </w:rPr>
              <w:t>"&gt;</w:t>
            </w:r>
            <w:r w:rsidRPr="00405DDF">
              <w:rPr>
                <w:rFonts w:ascii="Courier New" w:hAnsi="Courier New" w:cs="Courier New"/>
                <w:color w:val="000000"/>
                <w:sz w:val="18"/>
                <w:lang w:eastAsia="fi-FI"/>
              </w:rPr>
              <w:t>Näytteen ottotapa: verinäyte</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value</w:t>
            </w:r>
            <w:r w:rsidRPr="00405DDF">
              <w:rPr>
                <w:rFonts w:ascii="Courier New" w:hAnsi="Courier New" w:cs="Courier New"/>
                <w:color w:val="0000FF"/>
                <w:sz w:val="18"/>
                <w:lang w:eastAsia="fi-FI"/>
              </w:rPr>
              <w:t>&gt;</w:t>
            </w:r>
          </w:p>
          <w:p w14:paraId="4A1BE796"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97" w14:textId="77777777" w:rsidR="00A45052" w:rsidRPr="008A1111" w:rsidRDefault="00A45052" w:rsidP="0019592D">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99" w14:textId="77777777" w:rsidR="00A45052" w:rsidRDefault="00A45052" w:rsidP="00A45052">
      <w:pPr>
        <w:rPr>
          <w:lang w:eastAsia="fi-FI"/>
        </w:rPr>
      </w:pPr>
    </w:p>
    <w:p w14:paraId="4A1BE79A" w14:textId="77777777" w:rsidR="008A1111" w:rsidRDefault="008A1111" w:rsidP="008A1111">
      <w:pPr>
        <w:pStyle w:val="Otsikko2"/>
        <w:rPr>
          <w:lang w:eastAsia="fi-FI"/>
        </w:rPr>
      </w:pPr>
      <w:bookmarkStart w:id="84" w:name="_Toc496544127"/>
      <w:r>
        <w:rPr>
          <w:lang w:eastAsia="fi-FI"/>
        </w:rPr>
        <w:t>Viiteväli tai normaaliarvo tekstinä</w:t>
      </w:r>
      <w:bookmarkEnd w:id="84"/>
    </w:p>
    <w:p w14:paraId="4A1BE79B" w14:textId="77777777" w:rsidR="0019592D" w:rsidRDefault="0019592D" w:rsidP="0019592D">
      <w:pPr>
        <w:autoSpaceDE w:val="0"/>
        <w:autoSpaceDN w:val="0"/>
        <w:adjustRightInd w:val="0"/>
        <w:rPr>
          <w:lang w:eastAsia="fi-FI"/>
        </w:rPr>
      </w:pPr>
      <w:r>
        <w:rPr>
          <w:b/>
          <w:lang w:eastAsia="fi-FI"/>
        </w:rPr>
        <w:t>Viiteväli tai normaaliarvo tekstinä</w:t>
      </w:r>
      <w:r>
        <w:rPr>
          <w:lang w:eastAsia="fi-FI"/>
        </w:rPr>
        <w:t xml:space="preserve"> annetaan omassa aliobservation:ssa, code:n kenttäkoodiston koodiarvo 27 ja value:ssa ST-tietotyypillä teksti.</w:t>
      </w:r>
    </w:p>
    <w:p w14:paraId="4A1BE79C"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A4" w14:textId="77777777" w:rsidTr="006D073F">
        <w:tc>
          <w:tcPr>
            <w:tcW w:w="9629" w:type="dxa"/>
            <w:shd w:val="clear" w:color="auto" w:fill="auto"/>
          </w:tcPr>
          <w:p w14:paraId="4A1BE79D" w14:textId="77777777" w:rsidR="00A45052" w:rsidRPr="008A1111" w:rsidRDefault="00A45052" w:rsidP="00A45052">
            <w:pPr>
              <w:autoSpaceDE w:val="0"/>
              <w:autoSpaceDN w:val="0"/>
              <w:adjustRightInd w:val="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16 Viiteväli tai normaaliarvo tekstinä</w:t>
            </w:r>
          </w:p>
          <w:p w14:paraId="4A1BE79E" w14:textId="77777777" w:rsidR="00A45052" w:rsidRPr="00684A6F"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entryRelationship</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typeCode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COMP</w:t>
            </w:r>
            <w:r w:rsidRPr="00684A6F">
              <w:rPr>
                <w:rFonts w:ascii="Courier New" w:hAnsi="Courier New" w:cs="Courier New"/>
                <w:color w:val="0000FF"/>
                <w:sz w:val="18"/>
                <w:lang w:eastAsia="fi-FI"/>
              </w:rPr>
              <w:t>"&gt;</w:t>
            </w:r>
          </w:p>
          <w:p w14:paraId="4A1BE79F"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A0"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code</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code</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27</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codeSystem</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1.2.246.537.6.12.2002.103</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displayName</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Viiteväli tai normaaliarvo tekstinä</w:t>
            </w:r>
            <w:r w:rsidRPr="008A1111">
              <w:rPr>
                <w:rFonts w:ascii="Courier New" w:hAnsi="Courier New" w:cs="Courier New"/>
                <w:color w:val="0000FF"/>
                <w:sz w:val="18"/>
                <w:lang w:eastAsia="fi-FI"/>
              </w:rPr>
              <w:t>"/&gt;</w:t>
            </w:r>
          </w:p>
          <w:p w14:paraId="4A1BE7A1" w14:textId="77777777" w:rsidR="00A45052" w:rsidRPr="00405DDF" w:rsidRDefault="00A45052" w:rsidP="00A45052">
            <w:pPr>
              <w:autoSpaceDE w:val="0"/>
              <w:autoSpaceDN w:val="0"/>
              <w:adjustRightInd w:val="0"/>
              <w:rPr>
                <w:rFonts w:ascii="Courier New" w:hAnsi="Courier New" w:cs="Courier New"/>
                <w:color w:val="0000FF"/>
                <w:sz w:val="18"/>
                <w:lang w:eastAsia="fi-FI"/>
              </w:rPr>
            </w:pPr>
            <w:r w:rsidRPr="00E551B3">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value</w:t>
            </w:r>
            <w:r w:rsidRPr="00405DDF">
              <w:rPr>
                <w:rFonts w:ascii="Courier New" w:hAnsi="Courier New" w:cs="Courier New"/>
                <w:i/>
                <w:iCs/>
                <w:color w:val="008080"/>
                <w:sz w:val="18"/>
                <w:lang w:eastAsia="fi-FI"/>
              </w:rPr>
              <w:t xml:space="preserve"> </w:t>
            </w:r>
            <w:proofErr w:type="gramStart"/>
            <w:r w:rsidRPr="00405DDF">
              <w:rPr>
                <w:rFonts w:ascii="Courier New" w:hAnsi="Courier New" w:cs="Courier New"/>
                <w:color w:val="FF0000"/>
                <w:sz w:val="18"/>
                <w:lang w:eastAsia="fi-FI"/>
              </w:rPr>
              <w:t>xsi:type</w:t>
            </w:r>
            <w:proofErr w:type="gramEnd"/>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ST</w:t>
            </w:r>
            <w:r w:rsidRPr="00405DDF">
              <w:rPr>
                <w:rFonts w:ascii="Courier New" w:hAnsi="Courier New" w:cs="Courier New"/>
                <w:color w:val="0000FF"/>
                <w:sz w:val="18"/>
                <w:lang w:eastAsia="fi-FI"/>
              </w:rPr>
              <w:t>"&gt;</w:t>
            </w:r>
            <w:r w:rsidRPr="00405DDF">
              <w:rPr>
                <w:rFonts w:ascii="Courier New" w:hAnsi="Courier New" w:cs="Courier New"/>
                <w:color w:val="000000"/>
                <w:sz w:val="18"/>
                <w:lang w:eastAsia="fi-FI"/>
              </w:rPr>
              <w:t xml:space="preserve">Normaalisti näin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value</w:t>
            </w:r>
            <w:r w:rsidRPr="00405DDF">
              <w:rPr>
                <w:rFonts w:ascii="Courier New" w:hAnsi="Courier New" w:cs="Courier New"/>
                <w:color w:val="0000FF"/>
                <w:sz w:val="18"/>
                <w:lang w:eastAsia="fi-FI"/>
              </w:rPr>
              <w:t>&gt;</w:t>
            </w:r>
          </w:p>
          <w:p w14:paraId="4A1BE7A2"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A3"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A5" w14:textId="77777777" w:rsidR="00A45052" w:rsidRDefault="00A45052" w:rsidP="00A45052">
      <w:pPr>
        <w:rPr>
          <w:lang w:eastAsia="fi-FI"/>
        </w:rPr>
      </w:pPr>
    </w:p>
    <w:p w14:paraId="4A1BE7A6" w14:textId="77777777" w:rsidR="008A1111" w:rsidRDefault="008A1111" w:rsidP="008A1111">
      <w:pPr>
        <w:pStyle w:val="Otsikko2"/>
        <w:rPr>
          <w:lang w:eastAsia="fi-FI"/>
        </w:rPr>
      </w:pPr>
      <w:bookmarkStart w:id="85" w:name="_Toc496544128"/>
      <w:r>
        <w:rPr>
          <w:lang w:eastAsia="fi-FI"/>
        </w:rPr>
        <w:lastRenderedPageBreak/>
        <w:t xml:space="preserve">Viittaus ulkoiseen asiakirjaan, </w:t>
      </w:r>
      <w:r w:rsidR="0019592D">
        <w:rPr>
          <w:lang w:eastAsia="fi-FI"/>
        </w:rPr>
        <w:t>jossa</w:t>
      </w:r>
      <w:r>
        <w:rPr>
          <w:lang w:eastAsia="fi-FI"/>
        </w:rPr>
        <w:t xml:space="preserve"> pyynnön tiedot ovat</w:t>
      </w:r>
      <w:bookmarkEnd w:id="85"/>
    </w:p>
    <w:p w14:paraId="4A1BE7A7" w14:textId="06D42883" w:rsidR="008A1111" w:rsidRPr="0019592D" w:rsidRDefault="0019592D" w:rsidP="00A45052">
      <w:pPr>
        <w:rPr>
          <w:lang w:eastAsia="fi-FI"/>
        </w:rPr>
      </w:pPr>
      <w:r>
        <w:rPr>
          <w:lang w:eastAsia="fi-FI"/>
        </w:rPr>
        <w:t xml:space="preserve">Tekninen viittaus ulkoiseen asiakirjaan, jossa pyynnön tiedot ovat, tehdään </w:t>
      </w:r>
      <w:proofErr w:type="gramStart"/>
      <w:r>
        <w:rPr>
          <w:lang w:eastAsia="fi-FI"/>
        </w:rPr>
        <w:t>reference.externalDocument</w:t>
      </w:r>
      <w:proofErr w:type="gramEnd"/>
      <w:r>
        <w:rPr>
          <w:lang w:eastAsia="fi-FI"/>
        </w:rPr>
        <w:t xml:space="preserve">-rakenteella. Viittauksen templateId on </w:t>
      </w:r>
      <w:r w:rsidRPr="0019592D">
        <w:rPr>
          <w:lang w:eastAsia="fi-FI"/>
        </w:rPr>
        <w:t>1.2.246.537.6.12.999.2003.20.1</w:t>
      </w:r>
      <w:r>
        <w:rPr>
          <w:lang w:eastAsia="fi-FI"/>
        </w:rPr>
        <w:t>. Viittaus kohdistetaan asiakirjan setId ja sen version kertovaan id tietoon. Kyseisen asiakirjan sisällä ko</w:t>
      </w:r>
      <w:r w:rsidR="00091612">
        <w:rPr>
          <w:lang w:eastAsia="fi-FI"/>
        </w:rPr>
        <w:t>.</w:t>
      </w:r>
      <w:r>
        <w:rPr>
          <w:lang w:eastAsia="fi-FI"/>
        </w:rPr>
        <w:t xml:space="preserve"> pyyntö löytyy edellä annetun laboratoriotutkimuspyynnön tunniste tiedon perusteella, mikäli asiakirjalla on potilaalle useampia pyyntömerkintöjä.</w:t>
      </w:r>
      <w:r w:rsidR="00085919">
        <w:rPr>
          <w:lang w:eastAsia="fi-FI"/>
        </w:rPr>
        <w:t xml:space="preserve"> Referencen typeCode-attribuuttiin annetaan arvo SUBJ.</w:t>
      </w:r>
    </w:p>
    <w:p w14:paraId="4A1BE7A8"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B2" w14:textId="77777777" w:rsidTr="006D073F">
        <w:tc>
          <w:tcPr>
            <w:tcW w:w="9629" w:type="dxa"/>
            <w:shd w:val="clear" w:color="auto" w:fill="auto"/>
          </w:tcPr>
          <w:p w14:paraId="4A1BE7A9" w14:textId="77777777"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viittaus ulkoiseen asiakirjaan, </w:t>
            </w:r>
            <w:r w:rsidR="0019592D">
              <w:rPr>
                <w:rFonts w:ascii="Courier New" w:hAnsi="Courier New" w:cs="Courier New"/>
                <w:color w:val="474747"/>
                <w:sz w:val="18"/>
                <w:lang w:eastAsia="fi-FI"/>
              </w:rPr>
              <w:t>jossa</w:t>
            </w:r>
            <w:r w:rsidRPr="008A1111">
              <w:rPr>
                <w:rFonts w:ascii="Courier New" w:hAnsi="Courier New" w:cs="Courier New"/>
                <w:color w:val="474747"/>
                <w:sz w:val="18"/>
                <w:lang w:eastAsia="fi-FI"/>
              </w:rPr>
              <w:t xml:space="preserve"> pyynnön tiedot o</w:t>
            </w:r>
            <w:r w:rsidR="0019592D">
              <w:rPr>
                <w:rFonts w:ascii="Courier New" w:hAnsi="Courier New" w:cs="Courier New"/>
                <w:color w:val="474747"/>
                <w:sz w:val="18"/>
                <w:lang w:eastAsia="fi-FI"/>
              </w:rPr>
              <w:t>vat</w:t>
            </w:r>
            <w:r w:rsidRPr="008A1111">
              <w:rPr>
                <w:rFonts w:ascii="Courier New" w:hAnsi="Courier New" w:cs="Courier New"/>
                <w:color w:val="474747"/>
                <w:sz w:val="18"/>
                <w:lang w:eastAsia="fi-FI"/>
              </w:rPr>
              <w:t xml:space="preserve"> (samalla asiakirjalla olevaan tutkimuspyyntömerkinnän tiedot löytyvät 21 tiedon perusteella) </w:t>
            </w:r>
            <w:r w:rsidRPr="008A1111">
              <w:rPr>
                <w:rFonts w:ascii="Courier New" w:hAnsi="Courier New" w:cs="Courier New"/>
                <w:color w:val="0000FF"/>
                <w:sz w:val="18"/>
                <w:lang w:eastAsia="fi-FI"/>
              </w:rPr>
              <w:t>--&gt;</w:t>
            </w:r>
          </w:p>
          <w:p w14:paraId="4A1BE7AA" w14:textId="7A214D22"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00085919">
              <w:rPr>
                <w:rFonts w:ascii="Courier New" w:hAnsi="Courier New" w:cs="Courier New"/>
                <w:color w:val="000000"/>
                <w:sz w:val="18"/>
                <w:lang w:val="en-US" w:eastAsia="fi-FI"/>
              </w:rPr>
              <w:t>SUBJ</w:t>
            </w:r>
            <w:r w:rsidRPr="008A1111">
              <w:rPr>
                <w:rFonts w:ascii="Courier New" w:hAnsi="Courier New" w:cs="Courier New"/>
                <w:color w:val="0000FF"/>
                <w:sz w:val="18"/>
                <w:lang w:val="en-US" w:eastAsia="fi-FI"/>
              </w:rPr>
              <w:t>"&gt;</w:t>
            </w:r>
          </w:p>
          <w:p w14:paraId="4A1BE7AB"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AC"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templateId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14:paraId="4A1BE7AD"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asiakirjan id tähän </w:t>
            </w:r>
            <w:r w:rsidRPr="008A1111">
              <w:rPr>
                <w:rFonts w:ascii="Courier New" w:hAnsi="Courier New" w:cs="Courier New"/>
                <w:color w:val="0000FF"/>
                <w:sz w:val="18"/>
                <w:lang w:eastAsia="fi-FI"/>
              </w:rPr>
              <w:t>--&gt;</w:t>
            </w:r>
          </w:p>
          <w:p w14:paraId="4A1BE7AE" w14:textId="42C00A03" w:rsidR="008A1111" w:rsidRPr="00684A6F"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id</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root</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1.2.246.10.34567890.11.</w:t>
            </w:r>
            <w:r w:rsidR="00131497" w:rsidRPr="00684A6F">
              <w:rPr>
                <w:rFonts w:ascii="Courier New" w:hAnsi="Courier New" w:cs="Courier New"/>
                <w:color w:val="000000"/>
                <w:sz w:val="18"/>
                <w:lang w:eastAsia="fi-FI"/>
              </w:rPr>
              <w:t>201</w:t>
            </w:r>
            <w:r w:rsidR="00131497">
              <w:rPr>
                <w:rFonts w:ascii="Courier New" w:hAnsi="Courier New" w:cs="Courier New"/>
                <w:color w:val="000000"/>
                <w:sz w:val="18"/>
                <w:lang w:eastAsia="fi-FI"/>
              </w:rPr>
              <w:t>6</w:t>
            </w:r>
            <w:r w:rsidRPr="00684A6F">
              <w:rPr>
                <w:rFonts w:ascii="Courier New" w:hAnsi="Courier New" w:cs="Courier New"/>
                <w:color w:val="000000"/>
                <w:sz w:val="18"/>
                <w:lang w:eastAsia="fi-FI"/>
              </w:rPr>
              <w:t>.55</w:t>
            </w:r>
            <w:r w:rsidRPr="00684A6F">
              <w:rPr>
                <w:rFonts w:ascii="Courier New" w:hAnsi="Courier New" w:cs="Courier New"/>
                <w:color w:val="0000FF"/>
                <w:sz w:val="18"/>
                <w:lang w:eastAsia="fi-FI"/>
              </w:rPr>
              <w:t>"/&gt;</w:t>
            </w:r>
          </w:p>
          <w:p w14:paraId="4A1BE7AF" w14:textId="17700CAE"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setId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1.2.246.10.34567890.11.</w:t>
            </w:r>
            <w:r w:rsidR="00131497" w:rsidRPr="008A1111">
              <w:rPr>
                <w:rFonts w:ascii="Courier New" w:hAnsi="Courier New" w:cs="Courier New"/>
                <w:color w:val="000000"/>
                <w:sz w:val="18"/>
                <w:lang w:val="en-US" w:eastAsia="fi-FI"/>
              </w:rPr>
              <w:t>201</w:t>
            </w:r>
            <w:r w:rsidR="00131497">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.55</w:t>
            </w:r>
            <w:r w:rsidRPr="008A1111">
              <w:rPr>
                <w:rFonts w:ascii="Courier New" w:hAnsi="Courier New" w:cs="Courier New"/>
                <w:color w:val="0000FF"/>
                <w:sz w:val="18"/>
                <w:lang w:val="en-US" w:eastAsia="fi-FI"/>
              </w:rPr>
              <w:t>"/&gt;</w:t>
            </w:r>
          </w:p>
          <w:p w14:paraId="4A1BE7B0"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B1" w14:textId="77777777" w:rsidR="00A45052" w:rsidRPr="008A1111" w:rsidRDefault="008A1111"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14:paraId="4A1BE7B3" w14:textId="77777777" w:rsidR="00A45052" w:rsidRPr="00FD1B52" w:rsidRDefault="00A45052" w:rsidP="00A45052">
      <w:pPr>
        <w:rPr>
          <w:lang w:eastAsia="fi-FI"/>
        </w:rPr>
      </w:pPr>
    </w:p>
    <w:p w14:paraId="4A1BE7B4" w14:textId="77777777" w:rsidR="00A45052" w:rsidRDefault="008A1111" w:rsidP="008A1111">
      <w:pPr>
        <w:pStyle w:val="Otsikko2"/>
        <w:rPr>
          <w:lang w:eastAsia="fi-FI"/>
        </w:rPr>
      </w:pPr>
      <w:bookmarkStart w:id="86" w:name="_Toc496544129"/>
      <w:r>
        <w:rPr>
          <w:lang w:eastAsia="fi-FI"/>
        </w:rPr>
        <w:t>Erillisen lausunnon tunniste</w:t>
      </w:r>
      <w:bookmarkEnd w:id="86"/>
    </w:p>
    <w:p w14:paraId="4A1BE7B5" w14:textId="0AE7A17F" w:rsidR="008A1111" w:rsidRDefault="0019592D" w:rsidP="00A45052">
      <w:pPr>
        <w:rPr>
          <w:lang w:eastAsia="fi-FI"/>
        </w:rPr>
      </w:pPr>
      <w:r w:rsidRPr="001D176F">
        <w:rPr>
          <w:b/>
          <w:lang w:eastAsia="fi-FI"/>
        </w:rPr>
        <w:t>Erillisen lausunnon tunniste</w:t>
      </w:r>
      <w:r>
        <w:rPr>
          <w:lang w:eastAsia="fi-FI"/>
        </w:rPr>
        <w:t xml:space="preserve"> annetaan </w:t>
      </w:r>
      <w:proofErr w:type="gramStart"/>
      <w:r>
        <w:rPr>
          <w:lang w:eastAsia="fi-FI"/>
        </w:rPr>
        <w:t>reference.externalDocument</w:t>
      </w:r>
      <w:proofErr w:type="gramEnd"/>
      <w:r>
        <w:rPr>
          <w:lang w:eastAsia="fi-FI"/>
        </w:rPr>
        <w:t>- rakenteella</w:t>
      </w:r>
      <w:r w:rsidR="00D060C6">
        <w:rPr>
          <w:lang w:eastAsia="fi-FI"/>
        </w:rPr>
        <w:t xml:space="preserve"> silloin, kun se on merkinnän tekohetkellä tiedossa</w:t>
      </w:r>
      <w:r>
        <w:rPr>
          <w:lang w:eastAsia="fi-FI"/>
        </w:rPr>
        <w:t xml:space="preserve">. </w:t>
      </w:r>
      <w:r w:rsidR="001D176F">
        <w:rPr>
          <w:lang w:eastAsia="fi-FI"/>
        </w:rPr>
        <w:t xml:space="preserve">Viittaus kohdistetaan sen dokumentin setId ja id tietoihin, missä kyseinen lausunto on. </w:t>
      </w:r>
      <w:r w:rsidR="002014D2">
        <w:rPr>
          <w:lang w:eastAsia="fi-FI"/>
        </w:rPr>
        <w:t>Referencen typeCode-attribuuttiin annetaan arvo SPRT.</w:t>
      </w:r>
    </w:p>
    <w:p w14:paraId="4A1BE7B6"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E47433" w14:paraId="4A1BE7BF" w14:textId="77777777" w:rsidTr="006D073F">
        <w:tc>
          <w:tcPr>
            <w:tcW w:w="9629" w:type="dxa"/>
            <w:shd w:val="clear" w:color="auto" w:fill="auto"/>
          </w:tcPr>
          <w:p w14:paraId="4A1BE7B7" w14:textId="23C4E062"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17 Erillisen lausunnon tunniste -viittaus ulkoiseen dokumenttiin </w:t>
            </w:r>
            <w:r w:rsidRPr="008A1111">
              <w:rPr>
                <w:rFonts w:ascii="Courier New" w:hAnsi="Courier New" w:cs="Courier New"/>
                <w:color w:val="0000FF"/>
                <w:sz w:val="18"/>
                <w:lang w:eastAsia="fi-FI"/>
              </w:rPr>
              <w:t>--&gt;</w:t>
            </w:r>
          </w:p>
          <w:p w14:paraId="4A1BE7B8"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SPRT</w:t>
            </w:r>
            <w:r w:rsidRPr="008A1111">
              <w:rPr>
                <w:rFonts w:ascii="Courier New" w:hAnsi="Courier New" w:cs="Courier New"/>
                <w:color w:val="0000FF"/>
                <w:sz w:val="18"/>
                <w:lang w:val="en-US" w:eastAsia="fi-FI"/>
              </w:rPr>
              <w:t>"&gt;</w:t>
            </w:r>
          </w:p>
          <w:p w14:paraId="4A1BE7B9"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BA"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templateId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14:paraId="4A1BE7BB" w14:textId="09B99C71"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1.2.246.537.10.15675350.11.201</w:t>
            </w:r>
            <w:r w:rsidR="00732514">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.100234</w:t>
            </w:r>
            <w:r w:rsidRPr="008A1111">
              <w:rPr>
                <w:rFonts w:ascii="Courier New" w:hAnsi="Courier New" w:cs="Courier New"/>
                <w:color w:val="0000FF"/>
                <w:sz w:val="18"/>
                <w:lang w:val="en-US" w:eastAsia="fi-FI"/>
              </w:rPr>
              <w:t>"/&gt;</w:t>
            </w:r>
          </w:p>
          <w:p w14:paraId="4A1BE7BC" w14:textId="2FB621EE"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setId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w:t>
            </w:r>
            <w:r w:rsidR="00732514" w:rsidRPr="008A1111">
              <w:rPr>
                <w:rFonts w:ascii="Courier New" w:hAnsi="Courier New" w:cs="Courier New"/>
                <w:color w:val="000000"/>
                <w:sz w:val="18"/>
                <w:lang w:val="en-US" w:eastAsia="fi-FI"/>
              </w:rPr>
              <w:t>201</w:t>
            </w:r>
            <w:r w:rsidR="00732514">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.100234</w:t>
            </w:r>
            <w:r w:rsidRPr="008A1111">
              <w:rPr>
                <w:rFonts w:ascii="Courier New" w:hAnsi="Courier New" w:cs="Courier New"/>
                <w:color w:val="0000FF"/>
                <w:sz w:val="18"/>
                <w:lang w:val="en-US" w:eastAsia="fi-FI"/>
              </w:rPr>
              <w:t>"/&gt;</w:t>
            </w:r>
          </w:p>
          <w:p w14:paraId="4A1BE7BD"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BE" w14:textId="77777777" w:rsidR="00A45052" w:rsidRPr="00405DDF" w:rsidRDefault="008A1111" w:rsidP="001D176F">
            <w:pPr>
              <w:autoSpaceDE w:val="0"/>
              <w:autoSpaceDN w:val="0"/>
              <w:adjustRightInd w:val="0"/>
              <w:rPr>
                <w:rFonts w:ascii="Courier New" w:hAnsi="Courier New" w:cs="Courier New"/>
                <w:color w:val="0000FF"/>
                <w:sz w:val="18"/>
                <w:szCs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14:paraId="4A1BE7C0" w14:textId="77777777" w:rsidR="00A45052" w:rsidRPr="00405DDF" w:rsidRDefault="00A45052" w:rsidP="00A45052">
      <w:pPr>
        <w:rPr>
          <w:lang w:val="en-US" w:eastAsia="fi-FI"/>
        </w:rPr>
      </w:pPr>
    </w:p>
    <w:p w14:paraId="4A1BE7C1" w14:textId="77777777" w:rsidR="00A45052" w:rsidRDefault="008A1111" w:rsidP="008A1111">
      <w:pPr>
        <w:pStyle w:val="Otsikko2"/>
        <w:rPr>
          <w:lang w:eastAsia="fi-FI"/>
        </w:rPr>
      </w:pPr>
      <w:bookmarkStart w:id="87" w:name="_Toc496544130"/>
      <w:r>
        <w:rPr>
          <w:lang w:eastAsia="fi-FI"/>
        </w:rPr>
        <w:t>Viiteväli tai normaaliarvo</w:t>
      </w:r>
      <w:bookmarkEnd w:id="87"/>
    </w:p>
    <w:p w14:paraId="4A1BE7C2" w14:textId="37D4E972" w:rsidR="001D176F" w:rsidRPr="00513BC2" w:rsidRDefault="001D176F" w:rsidP="001D176F">
      <w:r>
        <w:rPr>
          <w:lang w:eastAsia="fi-FI"/>
        </w:rPr>
        <w:t>T</w:t>
      </w:r>
      <w:r w:rsidRPr="001D176F">
        <w:rPr>
          <w:lang w:eastAsia="fi-FI"/>
        </w:rPr>
        <w:t xml:space="preserve">utkimuksen tehneessä laboratoriossa tutkimushetkellä voimassa ollut laboratoriotutkimustuloksen </w:t>
      </w:r>
      <w:r w:rsidRPr="001D176F">
        <w:rPr>
          <w:b/>
          <w:lang w:eastAsia="fi-FI"/>
        </w:rPr>
        <w:t>viiteväli tai normaaliarvo</w:t>
      </w:r>
      <w:r>
        <w:rPr>
          <w:b/>
          <w:lang w:eastAsia="fi-FI"/>
        </w:rPr>
        <w:t xml:space="preserve"> </w:t>
      </w:r>
      <w:r w:rsidRPr="001D176F">
        <w:rPr>
          <w:lang w:eastAsia="fi-FI"/>
        </w:rPr>
        <w:t>annetaan</w:t>
      </w:r>
      <w:r>
        <w:rPr>
          <w:lang w:eastAsia="fi-FI"/>
        </w:rPr>
        <w:t xml:space="preserve"> refenceRange- rakenteella. Viiteväli </w:t>
      </w:r>
      <w:r w:rsidRPr="00513BC2">
        <w:t xml:space="preserve">ilmoitetaan actillä observationRange (moodCode=”EVN.CRT”). </w:t>
      </w:r>
      <w:r w:rsidRPr="00995C29">
        <w:t>Viitearvo-</w:t>
      </w:r>
      <w:proofErr w:type="gramStart"/>
      <w:r w:rsidRPr="00995C29">
        <w:t>act:iin</w:t>
      </w:r>
      <w:proofErr w:type="gramEnd"/>
      <w:r w:rsidRPr="00995C29">
        <w:t xml:space="preserve"> viitataan act relationship:illä referenceRange, typeCode="REFV". </w:t>
      </w:r>
      <w:r w:rsidRPr="00513BC2">
        <w:t xml:space="preserve">Code-elementissä toistetaan tutkimustunnus, jonka viitearvo on kyseessä. Viitearvon ilmoittamiseksi käytetään value-elementtiä ja tietyyppiä IVL_PQ, jonka avulla voidaan ilmoittaa ala- ja ylärajat (attribuutti value) ja yksikkö (attribuutti unit). </w:t>
      </w:r>
      <w:r w:rsidR="004C2CEE">
        <w:t xml:space="preserve">Mikäli normaaliarvo on yksi ainoa arvo ilman väliä, käytetään myös tässä IVL_PQ tietotyyppiä ja annetaan ko. arvo sekä ala- ja ylärajan value-attribuuteissa. </w:t>
      </w:r>
      <w:r w:rsidR="00875222">
        <w:t>Tekstimuotoisen viitevälin tai normaaliarvon ilmaisemiseen käytetään luvussa 4.11 kuvattua rakennetta</w:t>
      </w:r>
      <w:r w:rsidR="005C40E6">
        <w:t>, ko rakenne on lähtökohtaisesti vaihtoehtoinen rakenne, jota käytetään</w:t>
      </w:r>
      <w:r w:rsidR="002F77A2">
        <w:t>,</w:t>
      </w:r>
      <w:r w:rsidR="005C40E6">
        <w:t xml:space="preserve"> mikäli rakenteista viitearvotietoa ei ole saatavilla.</w:t>
      </w:r>
      <w:r w:rsidR="00D616D4">
        <w:t xml:space="preserve"> </w:t>
      </w:r>
      <w:r w:rsidR="002F28B3">
        <w:t>Viiteväli tai normaaliarvo – rakenne ei ole tietosisältömäärittelyn mukaan toistuva.</w:t>
      </w:r>
    </w:p>
    <w:p w14:paraId="4A1BE7C3" w14:textId="77777777" w:rsidR="001D176F" w:rsidRPr="00FD1B52" w:rsidRDefault="001D176F"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D2" w14:textId="77777777" w:rsidTr="006D073F">
        <w:tc>
          <w:tcPr>
            <w:tcW w:w="9629" w:type="dxa"/>
            <w:shd w:val="clear" w:color="auto" w:fill="auto"/>
          </w:tcPr>
          <w:p w14:paraId="4A1BE7C4" w14:textId="77777777" w:rsidR="008A1111" w:rsidRPr="00995C29"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14 Viiteväli tai normaaliarvo </w:t>
            </w:r>
            <w:r w:rsidRPr="00995C29">
              <w:rPr>
                <w:rFonts w:ascii="Courier New" w:hAnsi="Courier New" w:cs="Courier New"/>
                <w:color w:val="0000FF"/>
                <w:sz w:val="18"/>
                <w:lang w:val="en-US" w:eastAsia="fi-FI"/>
              </w:rPr>
              <w:t>--&gt;</w:t>
            </w:r>
          </w:p>
          <w:p w14:paraId="4A1BE7C5" w14:textId="77777777" w:rsidR="008A1111" w:rsidRPr="00995C29"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referenceRange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typeCode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REFV</w:t>
            </w:r>
            <w:r w:rsidRPr="00995C29">
              <w:rPr>
                <w:rFonts w:ascii="Courier New" w:hAnsi="Courier New" w:cs="Courier New"/>
                <w:color w:val="0000FF"/>
                <w:sz w:val="18"/>
                <w:lang w:val="en-US" w:eastAsia="fi-FI"/>
              </w:rPr>
              <w:t>"&gt;</w:t>
            </w:r>
          </w:p>
          <w:p w14:paraId="4A1BE7C6"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observationRange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mood</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EVN.CRT</w:t>
            </w:r>
            <w:r w:rsidRPr="008A1111">
              <w:rPr>
                <w:rFonts w:ascii="Courier New" w:hAnsi="Courier New" w:cs="Courier New"/>
                <w:color w:val="0000FF"/>
                <w:sz w:val="18"/>
                <w:lang w:val="en-US" w:eastAsia="fi-FI"/>
              </w:rPr>
              <w:t>"&gt;</w:t>
            </w:r>
          </w:p>
          <w:p w14:paraId="4A1BE7C7" w14:textId="77777777" w:rsidR="008A1111" w:rsidRPr="008A1111"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koodi (Kuntaliiton tutkimusnimikkeistö ja selväkielinen nimi Tutkimuksen displayname attribuutissa </w:t>
            </w:r>
            <w:r w:rsidRPr="008A1111">
              <w:rPr>
                <w:rFonts w:ascii="Courier New" w:hAnsi="Courier New" w:cs="Courier New"/>
                <w:color w:val="0000FF"/>
                <w:sz w:val="18"/>
                <w:lang w:eastAsia="fi-FI"/>
              </w:rPr>
              <w:t>--&gt;</w:t>
            </w:r>
          </w:p>
          <w:p w14:paraId="4A1BE7C8" w14:textId="491E4E80" w:rsidR="008A1111" w:rsidRPr="00091612"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091612">
              <w:rPr>
                <w:rFonts w:ascii="Courier New" w:hAnsi="Courier New" w:cs="Courier New"/>
                <w:color w:val="0000FF"/>
                <w:sz w:val="18"/>
                <w:lang w:eastAsia="fi-FI"/>
              </w:rPr>
              <w:t>&lt;</w:t>
            </w:r>
            <w:r w:rsidRPr="00091612">
              <w:rPr>
                <w:rFonts w:ascii="Courier New" w:hAnsi="Courier New" w:cs="Courier New"/>
                <w:color w:val="800000"/>
                <w:sz w:val="18"/>
                <w:lang w:eastAsia="fi-FI"/>
              </w:rPr>
              <w:t>code</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1128</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1.2.246.537.6.3.2006</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codeSystemName</w:t>
            </w:r>
            <w:r w:rsidRPr="00091612">
              <w:rPr>
                <w:rFonts w:ascii="Courier New" w:hAnsi="Courier New" w:cs="Courier New"/>
                <w:color w:val="0000FF"/>
                <w:sz w:val="18"/>
                <w:lang w:eastAsia="fi-FI"/>
              </w:rPr>
              <w:t>="</w:t>
            </w:r>
            <w:r w:rsidR="00091612" w:rsidRPr="00091612">
              <w:rPr>
                <w:rFonts w:ascii="Courier New" w:hAnsi="Courier New" w:cs="Courier New"/>
                <w:color w:val="000000"/>
                <w:sz w:val="18"/>
                <w:lang w:eastAsia="fi-FI"/>
              </w:rPr>
              <w:t>Kuntaliitto - Laboratoriotutkimusnimikkeistö</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displayName</w:t>
            </w:r>
            <w:r w:rsidRPr="00091612">
              <w:rPr>
                <w:rFonts w:ascii="Courier New" w:hAnsi="Courier New" w:cs="Courier New"/>
                <w:color w:val="0000FF"/>
                <w:sz w:val="18"/>
                <w:lang w:eastAsia="fi-FI"/>
              </w:rPr>
              <w:t>="</w:t>
            </w:r>
            <w:r w:rsidR="0045175B" w:rsidRPr="0045175B">
              <w:rPr>
                <w:rFonts w:ascii="Courier New" w:hAnsi="Courier New" w:cs="Courier New"/>
                <w:color w:val="000000"/>
                <w:sz w:val="18"/>
                <w:lang w:eastAsia="fi-FI"/>
              </w:rPr>
              <w:t>P -Aspartaattiaminotransferaasi</w:t>
            </w:r>
            <w:r w:rsidRPr="00091612">
              <w:rPr>
                <w:rFonts w:ascii="Courier New" w:hAnsi="Courier New" w:cs="Courier New"/>
                <w:color w:val="0000FF"/>
                <w:sz w:val="18"/>
                <w:lang w:eastAsia="fi-FI"/>
              </w:rPr>
              <w:t>"/&gt;</w:t>
            </w:r>
          </w:p>
          <w:p w14:paraId="4A1BE7C9"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091612">
              <w:rPr>
                <w:rFonts w:ascii="Courier New" w:hAnsi="Courier New" w:cs="Courier New"/>
                <w:color w:val="000000"/>
                <w:sz w:val="18"/>
                <w:lang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viitearvoryhmä </w:t>
            </w:r>
            <w:r w:rsidRPr="008A1111">
              <w:rPr>
                <w:rFonts w:ascii="Courier New" w:hAnsi="Courier New" w:cs="Courier New"/>
                <w:color w:val="0000FF"/>
                <w:sz w:val="18"/>
                <w:lang w:eastAsia="fi-FI"/>
              </w:rPr>
              <w:t>--&gt;</w:t>
            </w:r>
          </w:p>
          <w:p w14:paraId="4A1BE7CA"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text</w:t>
            </w:r>
            <w:r w:rsidRPr="008A1111">
              <w:rPr>
                <w:rFonts w:ascii="Courier New" w:hAnsi="Courier New" w:cs="Courier New"/>
                <w:color w:val="0000FF"/>
                <w:sz w:val="18"/>
                <w:lang w:eastAsia="fi-FI"/>
              </w:rPr>
              <w:t>&gt;</w:t>
            </w:r>
            <w:r w:rsidRPr="008A1111">
              <w:rPr>
                <w:rFonts w:ascii="Courier New" w:hAnsi="Courier New" w:cs="Courier New"/>
                <w:color w:val="000000"/>
                <w:sz w:val="18"/>
                <w:lang w:eastAsia="fi-FI"/>
              </w:rPr>
              <w:t>miehet</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text</w:t>
            </w:r>
            <w:r w:rsidRPr="008A1111">
              <w:rPr>
                <w:rFonts w:ascii="Courier New" w:hAnsi="Courier New" w:cs="Courier New"/>
                <w:color w:val="0000FF"/>
                <w:sz w:val="18"/>
                <w:lang w:eastAsia="fi-FI"/>
              </w:rPr>
              <w:t>&gt;</w:t>
            </w:r>
          </w:p>
          <w:p w14:paraId="4A1BE7CB"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viitearvo, tietotyyppi yleensä IVL_PQ </w:t>
            </w:r>
            <w:r w:rsidRPr="008A1111">
              <w:rPr>
                <w:rFonts w:ascii="Courier New" w:hAnsi="Courier New" w:cs="Courier New"/>
                <w:color w:val="0000FF"/>
                <w:sz w:val="18"/>
                <w:lang w:eastAsia="fi-FI"/>
              </w:rPr>
              <w:t>--&gt;</w:t>
            </w:r>
          </w:p>
          <w:p w14:paraId="4A1BE7CC"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IVL_PQ</w:t>
            </w:r>
            <w:r w:rsidRPr="008A1111">
              <w:rPr>
                <w:rFonts w:ascii="Courier New" w:hAnsi="Courier New" w:cs="Courier New"/>
                <w:color w:val="0000FF"/>
                <w:sz w:val="18"/>
                <w:lang w:val="en-US" w:eastAsia="fi-FI"/>
              </w:rPr>
              <w:t>"&gt;</w:t>
            </w:r>
          </w:p>
          <w:p w14:paraId="4A1BE7CD" w14:textId="2AB66024"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low</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w:t>
            </w:r>
            <w:r w:rsidR="00F76B40">
              <w:rPr>
                <w:rFonts w:ascii="Courier New" w:hAnsi="Courier New" w:cs="Courier New"/>
                <w:color w:val="000000"/>
                <w:sz w:val="18"/>
                <w:lang w:val="en-US" w:eastAsia="fi-FI"/>
              </w:rPr>
              <w:t>L</w:t>
            </w:r>
            <w:r w:rsidRPr="008A1111">
              <w:rPr>
                <w:rFonts w:ascii="Courier New" w:hAnsi="Courier New" w:cs="Courier New"/>
                <w:color w:val="0000FF"/>
                <w:sz w:val="18"/>
                <w:lang w:val="en-US" w:eastAsia="fi-FI"/>
              </w:rPr>
              <w:t>"/&gt;</w:t>
            </w:r>
          </w:p>
          <w:p w14:paraId="4A1BE7CE" w14:textId="3192FE2D"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high</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45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w:t>
            </w:r>
            <w:r w:rsidR="00F76B40">
              <w:rPr>
                <w:rFonts w:ascii="Courier New" w:hAnsi="Courier New" w:cs="Courier New"/>
                <w:color w:val="000000"/>
                <w:sz w:val="18"/>
                <w:lang w:val="en-US" w:eastAsia="fi-FI"/>
              </w:rPr>
              <w:t>L</w:t>
            </w:r>
            <w:r w:rsidRPr="008A1111">
              <w:rPr>
                <w:rFonts w:ascii="Courier New" w:hAnsi="Courier New" w:cs="Courier New"/>
                <w:color w:val="0000FF"/>
                <w:sz w:val="18"/>
                <w:lang w:val="en-US" w:eastAsia="fi-FI"/>
              </w:rPr>
              <w:t>"/&gt;</w:t>
            </w:r>
          </w:p>
          <w:p w14:paraId="4A1BE7CF"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lastRenderedPageBreak/>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p>
          <w:p w14:paraId="4A1BE7D0"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observationRange</w:t>
            </w:r>
            <w:r w:rsidRPr="008A1111">
              <w:rPr>
                <w:rFonts w:ascii="Courier New" w:hAnsi="Courier New" w:cs="Courier New"/>
                <w:color w:val="0000FF"/>
                <w:sz w:val="18"/>
                <w:lang w:val="en-US" w:eastAsia="fi-FI"/>
              </w:rPr>
              <w:t>&gt;</w:t>
            </w:r>
          </w:p>
          <w:p w14:paraId="4A1BE7D1" w14:textId="77777777" w:rsidR="00A45052" w:rsidRPr="008A1111" w:rsidRDefault="008A1111"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referenceRange</w:t>
            </w:r>
            <w:r w:rsidRPr="008A1111">
              <w:rPr>
                <w:rFonts w:ascii="Courier New" w:hAnsi="Courier New" w:cs="Courier New"/>
                <w:color w:val="0000FF"/>
                <w:sz w:val="18"/>
                <w:lang w:val="en-US" w:eastAsia="fi-FI"/>
              </w:rPr>
              <w:t>&gt;</w:t>
            </w:r>
          </w:p>
        </w:tc>
      </w:tr>
    </w:tbl>
    <w:p w14:paraId="4A1BE7D3" w14:textId="77777777" w:rsidR="00A45052" w:rsidRPr="00FD1B52" w:rsidRDefault="00A45052" w:rsidP="00A45052">
      <w:pPr>
        <w:rPr>
          <w:lang w:eastAsia="fi-FI"/>
        </w:rPr>
      </w:pPr>
    </w:p>
    <w:p w14:paraId="4A1BE7D4" w14:textId="77777777" w:rsidR="001413DF" w:rsidRDefault="00875222" w:rsidP="00875222">
      <w:pPr>
        <w:pStyle w:val="Otsikko2"/>
      </w:pPr>
      <w:bookmarkStart w:id="88" w:name="_Toc496544131"/>
      <w:r>
        <w:t>Vastaus, joka sisältää laboratoriossa tehdyn lausunnon</w:t>
      </w:r>
      <w:bookmarkEnd w:id="88"/>
    </w:p>
    <w:p w14:paraId="4A1BE7D5" w14:textId="77777777" w:rsidR="00875222" w:rsidRDefault="00B80FAA" w:rsidP="00F34AF0">
      <w:r>
        <w:t xml:space="preserve">Rakenne on muuten yhtenevä normaalin laboratoriotutkimusmerkinnän kanssa, seuraavat </w:t>
      </w:r>
      <w:r w:rsidR="00B565C6">
        <w:t>tiedot on lisättynä omassa aliobservation</w:t>
      </w:r>
      <w:r>
        <w:t>:</w:t>
      </w:r>
      <w:r w:rsidR="00B565C6">
        <w:t>ssa (</w:t>
      </w:r>
      <w:proofErr w:type="gramStart"/>
      <w:r w:rsidR="00B565C6">
        <w:t>entry.observation</w:t>
      </w:r>
      <w:proofErr w:type="gramEnd"/>
      <w:r w:rsidR="00B565C6">
        <w:t>.entryRelationship.observation).</w:t>
      </w:r>
    </w:p>
    <w:p w14:paraId="4A1BE7D6" w14:textId="77777777" w:rsidR="00B80FAA" w:rsidRDefault="00B80FAA" w:rsidP="00F34AF0"/>
    <w:p w14:paraId="4A1BE7D7" w14:textId="77777777" w:rsidR="00B565C6" w:rsidRDefault="00B565C6" w:rsidP="00B565C6">
      <w:pPr>
        <w:rPr>
          <w:lang w:eastAsia="fi-FI"/>
        </w:rPr>
      </w:pPr>
      <w:r>
        <w:rPr>
          <w:lang w:eastAsia="fi-FI"/>
        </w:rPr>
        <w:t xml:space="preserve">Varsinainen </w:t>
      </w:r>
      <w:r w:rsidRPr="001E5A15">
        <w:rPr>
          <w:b/>
          <w:lang w:eastAsia="fi-FI"/>
        </w:rPr>
        <w:t>lausunto tekstinä</w:t>
      </w:r>
      <w:r w:rsidRPr="001E5A15">
        <w:rPr>
          <w:lang w:eastAsia="fi-FI"/>
        </w:rPr>
        <w:t xml:space="preserve"> annetaan </w:t>
      </w:r>
      <w:r>
        <w:rPr>
          <w:lang w:eastAsia="fi-FI"/>
        </w:rPr>
        <w:t>observation.value:ssa</w:t>
      </w:r>
      <w:r w:rsidRPr="001E5A15">
        <w:rPr>
          <w:lang w:eastAsia="fi-FI"/>
        </w:rPr>
        <w:t xml:space="preserve">, code:n </w:t>
      </w:r>
      <w:r>
        <w:rPr>
          <w:lang w:eastAsia="fi-FI"/>
        </w:rPr>
        <w:t>kenttä</w:t>
      </w:r>
      <w:r w:rsidRPr="001E5A15">
        <w:rPr>
          <w:lang w:eastAsia="fi-FI"/>
        </w:rPr>
        <w:t>koodiston koodiarvo</w:t>
      </w:r>
      <w:r>
        <w:rPr>
          <w:lang w:eastAsia="fi-FI"/>
        </w:rPr>
        <w:t>n</w:t>
      </w:r>
      <w:r w:rsidRPr="001E5A15">
        <w:rPr>
          <w:lang w:eastAsia="fi-FI"/>
        </w:rPr>
        <w:t xml:space="preserve"> </w:t>
      </w:r>
      <w:r>
        <w:rPr>
          <w:lang w:eastAsia="fi-FI"/>
        </w:rPr>
        <w:t>4</w:t>
      </w:r>
      <w:r w:rsidRPr="001E5A15">
        <w:rPr>
          <w:lang w:eastAsia="fi-FI"/>
        </w:rPr>
        <w:t xml:space="preserve"> ja value:ssa lausuntoteksti ST-tietotyypillä. Sama teksti annetaan myös näyttömuoto-osiossa näyttömuotoiltuna, jonne viitataan </w:t>
      </w:r>
      <w:proofErr w:type="gramStart"/>
      <w:r w:rsidRPr="001E5A15">
        <w:rPr>
          <w:lang w:eastAsia="fi-FI"/>
        </w:rPr>
        <w:t>text.reference</w:t>
      </w:r>
      <w:proofErr w:type="gramEnd"/>
      <w:r w:rsidRPr="001E5A15">
        <w:rPr>
          <w:lang w:eastAsia="fi-FI"/>
        </w:rPr>
        <w:t>- rakenteella.</w:t>
      </w:r>
      <w:r w:rsidR="00426387">
        <w:rPr>
          <w:lang w:eastAsia="fi-FI"/>
        </w:rPr>
        <w:t xml:space="preserve"> Lausunto tekstinä voi olla myös toistuva, kts. mikrobiologia 4.17 luku.</w:t>
      </w:r>
    </w:p>
    <w:p w14:paraId="4A1BE7D8" w14:textId="77777777" w:rsidR="00B565C6" w:rsidRDefault="00B565C6" w:rsidP="00F34AF0"/>
    <w:p w14:paraId="4A1BE7D9" w14:textId="77777777" w:rsidR="00B80FAA" w:rsidRDefault="0010236D" w:rsidP="00F34AF0">
      <w:r w:rsidRPr="0010236D">
        <w:t xml:space="preserve">Mikäli laboratoriovastaus sisältää esimerkiksi laboratoriossa tehdyn lausunnon, lausunnon antajan tiedot annetaan samassa merkinnässä ja entry:ssä kuin laboratoriovastauksen tiedot </w:t>
      </w:r>
      <w:proofErr w:type="gramStart"/>
      <w:r w:rsidRPr="0010236D">
        <w:t>entry.observation</w:t>
      </w:r>
      <w:proofErr w:type="gramEnd"/>
      <w:r w:rsidRPr="0010236D">
        <w:t>.</w:t>
      </w:r>
      <w:r w:rsidR="00B565C6">
        <w:t>eR.observation.</w:t>
      </w:r>
      <w:r w:rsidRPr="0010236D">
        <w:t>author:ssa. Tällöin on merkinnälle annettava ”MER” roolilla merkinnän tehneen ammattilaisen tiedot (kts luku 4.2). Luvussa 5 kuvattu lausuntomerkintä on taas tarkoitettu erillään vastausmerkinnästä annetulle lausunnolle.</w:t>
      </w:r>
    </w:p>
    <w:p w14:paraId="4A1BE7DA" w14:textId="77777777" w:rsidR="0010236D" w:rsidRDefault="0010236D" w:rsidP="00F34AF0"/>
    <w:p w14:paraId="4A1BE7DB" w14:textId="77777777" w:rsidR="00B80FAA" w:rsidRDefault="00B80FAA" w:rsidP="00F34AF0">
      <w:r>
        <w:t>Entry.observation.</w:t>
      </w:r>
      <w:proofErr w:type="gramStart"/>
      <w:r w:rsidR="00B565C6">
        <w:t>eR.observation</w:t>
      </w:r>
      <w:proofErr w:type="gramEnd"/>
      <w:r w:rsidR="00B565C6">
        <w:t>.</w:t>
      </w:r>
      <w:r>
        <w:t xml:space="preserve">author:ssa annetaan </w:t>
      </w:r>
      <w:r w:rsidRPr="001E5A15">
        <w:rPr>
          <w:b/>
        </w:rPr>
        <w:t>lausunnon antaneen ammattilaisen tiedot</w:t>
      </w:r>
      <w:r>
        <w:t>.</w:t>
      </w:r>
      <w:r w:rsidR="001E5A15">
        <w:t xml:space="preserve"> </w:t>
      </w:r>
      <w:r w:rsidR="001E5A15" w:rsidRPr="001E5A15">
        <w:t>FunctionCode:ssa lausunnon antajan roolikoodiksi annetaan yleisrooli SUO (suorittaja) eArkisto - tekninen CDA R2 henkilötarkennin- luokituksesta. Lausuneesta lääkäristä annetaan nimi ja organisaatiotiedot, lisäksi vapaaehtoisena lisätietona tässä rakenteessa hetu – mikäli hetua ei anneta, author.assignedAuthor.id tulee nullFlavor elementin skeemapakollisuuden takia.</w:t>
      </w:r>
    </w:p>
    <w:p w14:paraId="4A1BE7DC" w14:textId="77777777" w:rsidR="00B565C6" w:rsidRDefault="00B565C6" w:rsidP="00B80FAA">
      <w:pPr>
        <w:rPr>
          <w:lang w:eastAsia="fi-FI"/>
        </w:rPr>
      </w:pPr>
    </w:p>
    <w:p w14:paraId="4A1BE7DD" w14:textId="77777777" w:rsidR="0028033B" w:rsidRDefault="0028033B" w:rsidP="0028033B">
      <w:pPr>
        <w:rPr>
          <w:lang w:eastAsia="fi-FI"/>
        </w:rPr>
      </w:pPr>
      <w:r w:rsidRPr="0028033B">
        <w:rPr>
          <w:b/>
          <w:lang w:eastAsia="fi-FI"/>
        </w:rPr>
        <w:t>Lausunnon tila</w:t>
      </w:r>
      <w:r>
        <w:rPr>
          <w:lang w:eastAsia="fi-FI"/>
        </w:rPr>
        <w:t xml:space="preserve"> annetaan omassa aliobservation:ssa, code:n kenttäkoodiston koodiarvo 29 ja value:ssa lausunnon tila THL – Lausunnon tila luokituksella.</w:t>
      </w:r>
    </w:p>
    <w:p w14:paraId="4A1BE7DE" w14:textId="77777777" w:rsidR="0028033B" w:rsidRDefault="0028033B" w:rsidP="0028033B">
      <w:pPr>
        <w:rPr>
          <w:lang w:eastAsia="fi-FI"/>
        </w:rPr>
      </w:pPr>
    </w:p>
    <w:p w14:paraId="4A1BE7DF" w14:textId="77777777" w:rsidR="00B565C6" w:rsidRDefault="00B565C6" w:rsidP="0028033B">
      <w:pPr>
        <w:rPr>
          <w:lang w:eastAsia="fi-FI"/>
        </w:rPr>
      </w:pPr>
      <w:r>
        <w:rPr>
          <w:lang w:eastAsia="fi-FI"/>
        </w:rPr>
        <w:t>Tätä koko rakennetta toistetaan, mikäli vastauksen yhteydessä tulee useampia lausuntoja.</w:t>
      </w:r>
    </w:p>
    <w:p w14:paraId="4A1BE7E0" w14:textId="77777777" w:rsidR="00B565C6" w:rsidRDefault="00B565C6" w:rsidP="0028033B">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8033B" w:rsidRPr="00426387" w14:paraId="4A1BE80B" w14:textId="77777777" w:rsidTr="00D060C6">
        <w:tc>
          <w:tcPr>
            <w:tcW w:w="9629" w:type="dxa"/>
            <w:shd w:val="clear" w:color="auto" w:fill="auto"/>
          </w:tcPr>
          <w:p w14:paraId="4A1BE7E1" w14:textId="77777777" w:rsidR="00426387" w:rsidRPr="00426387" w:rsidRDefault="00426387" w:rsidP="00426387">
            <w:pPr>
              <w:autoSpaceDE w:val="0"/>
              <w:autoSpaceDN w:val="0"/>
              <w:adjustRightInd w:val="0"/>
              <w:rPr>
                <w:rFonts w:ascii="Courier New" w:hAnsi="Courier New" w:cs="Courier New"/>
                <w:color w:val="0000FF"/>
                <w:sz w:val="18"/>
                <w:lang w:eastAsia="fi-FI"/>
              </w:rPr>
            </w:pP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25 Lausunto tekstinä, tutkimukseen liittyy laboratoriossa tehty lausunto</w:t>
            </w:r>
            <w:r w:rsidRPr="00426387">
              <w:rPr>
                <w:rFonts w:ascii="Courier New" w:hAnsi="Courier New" w:cs="Courier New"/>
                <w:color w:val="0000FF"/>
                <w:sz w:val="18"/>
                <w:lang w:eastAsia="fi-FI"/>
              </w:rPr>
              <w:t>--&gt;</w:t>
            </w:r>
          </w:p>
          <w:p w14:paraId="4A1BE7E2"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typeCode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14:paraId="4A1BE7E3"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moodCode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classCode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"&gt;</w:t>
            </w:r>
          </w:p>
          <w:p w14:paraId="4A1BE7E4"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Lausunto tekstinä</w:t>
            </w:r>
            <w:r w:rsidRPr="00426387">
              <w:rPr>
                <w:rFonts w:ascii="Courier New" w:hAnsi="Courier New" w:cs="Courier New"/>
                <w:color w:val="0000FF"/>
                <w:sz w:val="18"/>
                <w:lang w:val="en-US" w:eastAsia="fi-FI"/>
              </w:rPr>
              <w:t>"/&gt;</w:t>
            </w:r>
          </w:p>
          <w:p w14:paraId="4A1BE7E5"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14:paraId="4A1BE7E6" w14:textId="09535C82"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reference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value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426387">
              <w:rPr>
                <w:rFonts w:ascii="Courier New" w:hAnsi="Courier New" w:cs="Courier New"/>
                <w:color w:val="000000"/>
                <w:sz w:val="18"/>
                <w:lang w:val="en-US" w:eastAsia="fi-FI"/>
              </w:rPr>
              <w:t>.25.1.5</w:t>
            </w:r>
            <w:r w:rsidRPr="00426387">
              <w:rPr>
                <w:rFonts w:ascii="Courier New" w:hAnsi="Courier New" w:cs="Courier New"/>
                <w:color w:val="0000FF"/>
                <w:sz w:val="18"/>
                <w:lang w:val="en-US" w:eastAsia="fi-FI"/>
              </w:rPr>
              <w:t>"/&gt;</w:t>
            </w:r>
          </w:p>
          <w:p w14:paraId="4A1BE7E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14:paraId="4A1BE7E8"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lausunto tekstinä on toistuva, toistetaan value:ta </w:t>
            </w:r>
            <w:r w:rsidRPr="00426387">
              <w:rPr>
                <w:rFonts w:ascii="Courier New" w:hAnsi="Courier New" w:cs="Courier New"/>
                <w:color w:val="0000FF"/>
                <w:sz w:val="18"/>
                <w:lang w:eastAsia="fi-FI"/>
              </w:rPr>
              <w:t>--&gt;</w:t>
            </w:r>
          </w:p>
          <w:p w14:paraId="4A1BE7E9"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value</w:t>
            </w:r>
            <w:r w:rsidRPr="00426387">
              <w:rPr>
                <w:rFonts w:ascii="Courier New" w:hAnsi="Courier New" w:cs="Courier New"/>
                <w:i/>
                <w:iCs/>
                <w:color w:val="008080"/>
                <w:sz w:val="18"/>
                <w:lang w:eastAsia="fi-FI"/>
              </w:rPr>
              <w:t xml:space="preserve"> </w:t>
            </w:r>
            <w:proofErr w:type="gramStart"/>
            <w:r w:rsidRPr="00426387">
              <w:rPr>
                <w:rFonts w:ascii="Courier New" w:hAnsi="Courier New" w:cs="Courier New"/>
                <w:color w:val="FF0000"/>
                <w:sz w:val="18"/>
                <w:lang w:eastAsia="fi-FI"/>
              </w:rPr>
              <w:t>xsi:type</w:t>
            </w:r>
            <w:proofErr w:type="gramEnd"/>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ST</w:t>
            </w:r>
            <w:r w:rsidRPr="00426387">
              <w:rPr>
                <w:rFonts w:ascii="Courier New" w:hAnsi="Courier New" w:cs="Courier New"/>
                <w:color w:val="0000FF"/>
                <w:sz w:val="18"/>
                <w:lang w:eastAsia="fi-FI"/>
              </w:rPr>
              <w:t>"&gt;</w:t>
            </w:r>
            <w:r w:rsidRPr="00426387">
              <w:rPr>
                <w:rFonts w:ascii="Courier New" w:hAnsi="Courier New" w:cs="Courier New"/>
                <w:color w:val="000000"/>
                <w:sz w:val="18"/>
                <w:lang w:eastAsia="fi-FI"/>
              </w:rPr>
              <w:t xml:space="preserve">Koko Proteiinielektroforeesi tutkimuksen lausunto. Myös kuvan liittäminen lausunnon yhteyteen on </w:t>
            </w:r>
            <w:proofErr w:type="gramStart"/>
            <w:r w:rsidRPr="00426387">
              <w:rPr>
                <w:rFonts w:ascii="Courier New" w:hAnsi="Courier New" w:cs="Courier New"/>
                <w:color w:val="000000"/>
                <w:sz w:val="18"/>
                <w:lang w:eastAsia="fi-FI"/>
              </w:rPr>
              <w:t>mahdollista.</w:t>
            </w:r>
            <w:r w:rsidRPr="00426387">
              <w:rPr>
                <w:rFonts w:ascii="Courier New" w:hAnsi="Courier New" w:cs="Courier New"/>
                <w:color w:val="0000FF"/>
                <w:sz w:val="18"/>
                <w:lang w:eastAsia="fi-FI"/>
              </w:rPr>
              <w:t>&lt;</w:t>
            </w:r>
            <w:proofErr w:type="gramEnd"/>
            <w:r w:rsidRPr="00426387">
              <w:rPr>
                <w:rFonts w:ascii="Courier New" w:hAnsi="Courier New" w:cs="Courier New"/>
                <w:color w:val="0000FF"/>
                <w:sz w:val="18"/>
                <w:lang w:eastAsia="fi-FI"/>
              </w:rPr>
              <w:t>/</w:t>
            </w:r>
            <w:r w:rsidRPr="00426387">
              <w:rPr>
                <w:rFonts w:ascii="Courier New" w:hAnsi="Courier New" w:cs="Courier New"/>
                <w:color w:val="800000"/>
                <w:sz w:val="18"/>
                <w:lang w:eastAsia="fi-FI"/>
              </w:rPr>
              <w:t>value</w:t>
            </w:r>
            <w:r w:rsidRPr="00426387">
              <w:rPr>
                <w:rFonts w:ascii="Courier New" w:hAnsi="Courier New" w:cs="Courier New"/>
                <w:color w:val="0000FF"/>
                <w:sz w:val="18"/>
                <w:lang w:eastAsia="fi-FI"/>
              </w:rPr>
              <w:t>&gt;</w:t>
            </w:r>
          </w:p>
          <w:p w14:paraId="4A1BE7EA"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Lausunnon antajan tiedot, uusi lisätty entryn sisälle </w:t>
            </w:r>
            <w:r w:rsidRPr="00426387">
              <w:rPr>
                <w:rFonts w:ascii="Courier New" w:hAnsi="Courier New" w:cs="Courier New"/>
                <w:color w:val="0000FF"/>
                <w:sz w:val="18"/>
                <w:lang w:eastAsia="fi-FI"/>
              </w:rPr>
              <w:t>--&gt;</w:t>
            </w:r>
          </w:p>
          <w:p w14:paraId="4A1BE7EB"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author</w:t>
            </w:r>
            <w:r w:rsidRPr="00426387">
              <w:rPr>
                <w:rFonts w:ascii="Courier New" w:hAnsi="Courier New" w:cs="Courier New"/>
                <w:color w:val="0000FF"/>
                <w:sz w:val="18"/>
                <w:lang w:eastAsia="fi-FI"/>
              </w:rPr>
              <w:t>&gt;</w:t>
            </w:r>
          </w:p>
          <w:p w14:paraId="4A1BE7EC"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SUO roolilla lausunnon antajan tiedot</w:t>
            </w:r>
            <w:r w:rsidRPr="00426387">
              <w:rPr>
                <w:rFonts w:ascii="Courier New" w:hAnsi="Courier New" w:cs="Courier New"/>
                <w:color w:val="0000FF"/>
                <w:sz w:val="18"/>
                <w:lang w:eastAsia="fi-FI"/>
              </w:rPr>
              <w:t>--&gt;</w:t>
            </w:r>
          </w:p>
          <w:p w14:paraId="4A1BE7ED" w14:textId="77777777" w:rsidR="00426387" w:rsidRPr="00E551B3"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E551B3">
              <w:rPr>
                <w:rFonts w:ascii="Courier New" w:hAnsi="Courier New" w:cs="Courier New"/>
                <w:color w:val="0000FF"/>
                <w:sz w:val="18"/>
                <w:lang w:eastAsia="fi-FI"/>
              </w:rPr>
              <w:t>&lt;</w:t>
            </w:r>
            <w:r w:rsidRPr="00E551B3">
              <w:rPr>
                <w:rFonts w:ascii="Courier New" w:hAnsi="Courier New" w:cs="Courier New"/>
                <w:color w:val="800000"/>
                <w:sz w:val="18"/>
                <w:lang w:eastAsia="fi-FI"/>
              </w:rPr>
              <w:t>functionCode</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codeSystem</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1.2.246.537.5.40006.2003</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codeSystemName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eArkisto - tekninen CDA R2 henkilötarkennin</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displayName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Suorittaja</w:t>
            </w:r>
            <w:r w:rsidRPr="00E551B3">
              <w:rPr>
                <w:rFonts w:ascii="Courier New" w:hAnsi="Courier New" w:cs="Courier New"/>
                <w:color w:val="0000FF"/>
                <w:sz w:val="18"/>
                <w:lang w:eastAsia="fi-FI"/>
              </w:rPr>
              <w:t>"/&gt;</w:t>
            </w:r>
          </w:p>
          <w:p w14:paraId="4A1BE7EE"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E551B3">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lausuntoaika </w:t>
            </w:r>
            <w:r w:rsidRPr="00426387">
              <w:rPr>
                <w:rFonts w:ascii="Courier New" w:hAnsi="Courier New" w:cs="Courier New"/>
                <w:color w:val="0000FF"/>
                <w:sz w:val="18"/>
                <w:lang w:eastAsia="fi-FI"/>
              </w:rPr>
              <w:t>--&gt;</w:t>
            </w:r>
          </w:p>
          <w:p w14:paraId="4A1BE7EF" w14:textId="6F2DC78E"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time</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value</w:t>
            </w:r>
            <w:r w:rsidRPr="00426387">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426387">
              <w:rPr>
                <w:rFonts w:ascii="Courier New" w:hAnsi="Courier New" w:cs="Courier New"/>
                <w:color w:val="000000"/>
                <w:sz w:val="18"/>
                <w:lang w:eastAsia="fi-FI"/>
              </w:rPr>
              <w:t>24123030</w:t>
            </w:r>
            <w:r w:rsidRPr="00426387">
              <w:rPr>
                <w:rFonts w:ascii="Courier New" w:hAnsi="Courier New" w:cs="Courier New"/>
                <w:color w:val="0000FF"/>
                <w:sz w:val="18"/>
                <w:lang w:eastAsia="fi-FI"/>
              </w:rPr>
              <w:t>"/&gt;</w:t>
            </w:r>
          </w:p>
          <w:p w14:paraId="4A1BE7F0"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assignedAuthor</w:t>
            </w:r>
            <w:r w:rsidRPr="00426387">
              <w:rPr>
                <w:rFonts w:ascii="Courier New" w:hAnsi="Courier New" w:cs="Courier New"/>
                <w:color w:val="0000FF"/>
                <w:sz w:val="18"/>
                <w:lang w:eastAsia="fi-FI"/>
              </w:rPr>
              <w:t>&gt;</w:t>
            </w:r>
          </w:p>
          <w:p w14:paraId="4A1BE7F1"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Ammattihenkilön perustunniste henkilötunnus, vapaaehtoinen tässä rakenteessa voidaan antaa nullFlavor</w:t>
            </w:r>
            <w:r w:rsidRPr="00426387">
              <w:rPr>
                <w:rFonts w:ascii="Courier New" w:hAnsi="Courier New" w:cs="Courier New"/>
                <w:color w:val="0000FF"/>
                <w:sz w:val="18"/>
                <w:lang w:eastAsia="fi-FI"/>
              </w:rPr>
              <w:t>--&gt;</w:t>
            </w:r>
          </w:p>
          <w:p w14:paraId="4A1BE7F2" w14:textId="6E67BA3C"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id</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extension</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123460-</w:t>
            </w:r>
            <w:ins w:id="89" w:author="Pakari Arja" w:date="2018-05-02T10:18:00Z">
              <w:r w:rsidR="00E47433">
                <w:rPr>
                  <w:rFonts w:ascii="Courier New" w:hAnsi="Courier New" w:cs="Courier New"/>
                  <w:color w:val="000000"/>
                  <w:sz w:val="18"/>
                  <w:lang w:eastAsia="fi-FI"/>
                </w:rPr>
                <w:t>9</w:t>
              </w:r>
            </w:ins>
            <w:del w:id="90" w:author="Pakari Arja" w:date="2018-05-02T10:18:00Z">
              <w:r w:rsidRPr="00426387" w:rsidDel="00E47433">
                <w:rPr>
                  <w:rFonts w:ascii="Courier New" w:hAnsi="Courier New" w:cs="Courier New"/>
                  <w:color w:val="000000"/>
                  <w:sz w:val="18"/>
                  <w:lang w:eastAsia="fi-FI"/>
                </w:rPr>
                <w:delText>4</w:delText>
              </w:r>
            </w:del>
            <w:r w:rsidRPr="00426387">
              <w:rPr>
                <w:rFonts w:ascii="Courier New" w:hAnsi="Courier New" w:cs="Courier New"/>
                <w:color w:val="000000"/>
                <w:sz w:val="18"/>
                <w:lang w:eastAsia="fi-FI"/>
              </w:rPr>
              <w:t>567</w:t>
            </w:r>
            <w:r w:rsidRPr="00426387">
              <w:rPr>
                <w:rFonts w:ascii="Courier New" w:hAnsi="Courier New" w:cs="Courier New"/>
                <w:color w:val="0000FF"/>
                <w:sz w:val="18"/>
                <w:lang w:eastAsia="fi-FI"/>
              </w:rPr>
              <w:t>"</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root</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1.2.246.21</w:t>
            </w:r>
            <w:r w:rsidRPr="00426387">
              <w:rPr>
                <w:rFonts w:ascii="Courier New" w:hAnsi="Courier New" w:cs="Courier New"/>
                <w:color w:val="0000FF"/>
                <w:sz w:val="18"/>
                <w:lang w:eastAsia="fi-FI"/>
              </w:rPr>
              <w:t>"/&gt;</w:t>
            </w:r>
          </w:p>
          <w:p w14:paraId="4A1BE7F3"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19 lausunnon antajan nimi </w:t>
            </w:r>
            <w:r w:rsidRPr="00426387">
              <w:rPr>
                <w:rFonts w:ascii="Courier New" w:hAnsi="Courier New" w:cs="Courier New"/>
                <w:color w:val="0000FF"/>
                <w:sz w:val="18"/>
                <w:lang w:eastAsia="fi-FI"/>
              </w:rPr>
              <w:t>--&gt;</w:t>
            </w:r>
          </w:p>
          <w:p w14:paraId="4A1BE7F4"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assignedPerson</w:t>
            </w:r>
            <w:r w:rsidRPr="00426387">
              <w:rPr>
                <w:rFonts w:ascii="Courier New" w:hAnsi="Courier New" w:cs="Courier New"/>
                <w:color w:val="0000FF"/>
                <w:sz w:val="18"/>
                <w:lang w:val="en-US" w:eastAsia="fi-FI"/>
              </w:rPr>
              <w:t>&gt;</w:t>
            </w:r>
          </w:p>
          <w:p w14:paraId="4A1BE7F5"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name</w:t>
            </w:r>
            <w:r w:rsidRPr="00426387">
              <w:rPr>
                <w:rFonts w:ascii="Courier New" w:hAnsi="Courier New" w:cs="Courier New"/>
                <w:color w:val="0000FF"/>
                <w:sz w:val="18"/>
                <w:lang w:val="en-US" w:eastAsia="fi-FI"/>
              </w:rPr>
              <w:t>&gt;</w:t>
            </w:r>
          </w:p>
          <w:p w14:paraId="4A1BE7F6"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Ville</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p>
          <w:p w14:paraId="4A1BE7F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Lahti</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p>
          <w:p w14:paraId="4A1BE7F8"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el.</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p>
          <w:p w14:paraId="4A1BE7F9"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p>
          <w:p w14:paraId="4A1BE7FA"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assignedPerson</w:t>
            </w:r>
            <w:r w:rsidRPr="00426387">
              <w:rPr>
                <w:rFonts w:ascii="Courier New" w:hAnsi="Courier New" w:cs="Courier New"/>
                <w:color w:val="0000FF"/>
                <w:sz w:val="18"/>
                <w:lang w:eastAsia="fi-FI"/>
              </w:rPr>
              <w:t>&gt;</w:t>
            </w:r>
          </w:p>
          <w:p w14:paraId="4A1BE7FB"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lastRenderedPageBreak/>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representedOrganization</w:t>
            </w:r>
            <w:r w:rsidRPr="00426387">
              <w:rPr>
                <w:rFonts w:ascii="Courier New" w:hAnsi="Courier New" w:cs="Courier New"/>
                <w:color w:val="0000FF"/>
                <w:sz w:val="18"/>
                <w:lang w:eastAsia="fi-FI"/>
              </w:rPr>
              <w:t>&gt;</w:t>
            </w:r>
          </w:p>
          <w:p w14:paraId="4A1BE7FC" w14:textId="77777777" w:rsidR="00426387" w:rsidRPr="00426387" w:rsidRDefault="00426387" w:rsidP="00426387">
            <w:pPr>
              <w:autoSpaceDE w:val="0"/>
              <w:autoSpaceDN w:val="0"/>
              <w:adjustRightInd w:val="0"/>
              <w:ind w:left="2160" w:hanging="216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20 Lausunnon antajan organisaatioyksikkö, lausunnon antajan palveluyksikkö SOTE-organisaatiorekisterissä tai Terveydenhuollon itsenäiset ammatinharjoittajat -koodistossa oleva yksilöintitunnus ja sen mukainen nimi </w:t>
            </w:r>
            <w:r w:rsidRPr="00426387">
              <w:rPr>
                <w:rFonts w:ascii="Courier New" w:hAnsi="Courier New" w:cs="Courier New"/>
                <w:color w:val="0000FF"/>
                <w:sz w:val="18"/>
                <w:lang w:eastAsia="fi-FI"/>
              </w:rPr>
              <w:t>--&gt;</w:t>
            </w:r>
          </w:p>
          <w:p w14:paraId="4A1BE7FD"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id</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extension</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108</w:t>
            </w:r>
            <w:r w:rsidRPr="00426387">
              <w:rPr>
                <w:rFonts w:ascii="Courier New" w:hAnsi="Courier New" w:cs="Courier New"/>
                <w:color w:val="0000FF"/>
                <w:sz w:val="18"/>
                <w:lang w:eastAsia="fi-FI"/>
              </w:rPr>
              <w:t>"</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root</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1.2.246.10.1234567.10</w:t>
            </w:r>
            <w:r w:rsidRPr="00426387">
              <w:rPr>
                <w:rFonts w:ascii="Courier New" w:hAnsi="Courier New" w:cs="Courier New"/>
                <w:color w:val="0000FF"/>
                <w:sz w:val="18"/>
                <w:lang w:eastAsia="fi-FI"/>
              </w:rPr>
              <w:t>"/&gt;</w:t>
            </w:r>
          </w:p>
          <w:p w14:paraId="4A1BE7FE"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r w:rsidRPr="00426387">
              <w:rPr>
                <w:rFonts w:ascii="Courier New" w:hAnsi="Courier New" w:cs="Courier New"/>
                <w:color w:val="000000"/>
                <w:sz w:val="18"/>
                <w:lang w:eastAsia="fi-FI"/>
              </w:rPr>
              <w:t>X-X sairaanhoitopiiri Lab</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p>
          <w:p w14:paraId="4A1BE7FF"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representedOrganization</w:t>
            </w:r>
            <w:r w:rsidRPr="00426387">
              <w:rPr>
                <w:rFonts w:ascii="Courier New" w:hAnsi="Courier New" w:cs="Courier New"/>
                <w:color w:val="0000FF"/>
                <w:sz w:val="18"/>
                <w:lang w:val="en-US" w:eastAsia="fi-FI"/>
              </w:rPr>
              <w:t>&gt;</w:t>
            </w:r>
          </w:p>
          <w:p w14:paraId="4A1BE800"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assignedAuthor</w:t>
            </w:r>
            <w:r w:rsidRPr="00426387">
              <w:rPr>
                <w:rFonts w:ascii="Courier New" w:hAnsi="Courier New" w:cs="Courier New"/>
                <w:color w:val="0000FF"/>
                <w:sz w:val="18"/>
                <w:lang w:val="en-US" w:eastAsia="fi-FI"/>
              </w:rPr>
              <w:t>&gt;</w:t>
            </w:r>
          </w:p>
          <w:p w14:paraId="4A1BE801"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author</w:t>
            </w:r>
            <w:r w:rsidRPr="00426387">
              <w:rPr>
                <w:rFonts w:ascii="Courier New" w:hAnsi="Courier New" w:cs="Courier New"/>
                <w:color w:val="0000FF"/>
                <w:sz w:val="18"/>
                <w:lang w:val="en-US" w:eastAsia="fi-FI"/>
              </w:rPr>
              <w:t>&gt;</w:t>
            </w:r>
          </w:p>
          <w:p w14:paraId="4A1BE802"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474747"/>
                <w:sz w:val="18"/>
                <w:lang w:val="en-US" w:eastAsia="fi-FI"/>
              </w:rPr>
              <w:t xml:space="preserve"> 36 Lausunnon tila</w:t>
            </w:r>
            <w:r w:rsidRPr="00426387">
              <w:rPr>
                <w:rFonts w:ascii="Courier New" w:hAnsi="Courier New" w:cs="Courier New"/>
                <w:color w:val="0000FF"/>
                <w:sz w:val="18"/>
                <w:lang w:val="en-US" w:eastAsia="fi-FI"/>
              </w:rPr>
              <w:t>--&gt;</w:t>
            </w:r>
          </w:p>
          <w:p w14:paraId="4A1BE803"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typeCode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14:paraId="4A1BE804"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classCode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moodCode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"&gt;</w:t>
            </w:r>
          </w:p>
          <w:p w14:paraId="4A1BE805"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29</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Lausunnon tila</w:t>
            </w:r>
            <w:r w:rsidRPr="00426387">
              <w:rPr>
                <w:rFonts w:ascii="Courier New" w:hAnsi="Courier New" w:cs="Courier New"/>
                <w:color w:val="0000FF"/>
                <w:sz w:val="18"/>
                <w:lang w:val="en-US" w:eastAsia="fi-FI"/>
              </w:rPr>
              <w:t>"/&gt;</w:t>
            </w:r>
          </w:p>
          <w:p w14:paraId="4A1BE806"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value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xsi:type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CV</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1.2.246.537.6.244.2014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THL - Lausunnon tila</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Lopullinen lausunto</w:t>
            </w:r>
            <w:r w:rsidRPr="00426387">
              <w:rPr>
                <w:rFonts w:ascii="Courier New" w:hAnsi="Courier New" w:cs="Courier New"/>
                <w:color w:val="0000FF"/>
                <w:sz w:val="18"/>
                <w:lang w:val="en-US" w:eastAsia="fi-FI"/>
              </w:rPr>
              <w:t>"/&gt;</w:t>
            </w:r>
          </w:p>
          <w:p w14:paraId="4A1BE80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14:paraId="4A1BE808"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color w:val="0000FF"/>
                <w:sz w:val="18"/>
                <w:lang w:val="en-US" w:eastAsia="fi-FI"/>
              </w:rPr>
              <w:t>&gt;</w:t>
            </w:r>
          </w:p>
          <w:p w14:paraId="4A1BE809"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14:paraId="4A1BE80A" w14:textId="77777777" w:rsidR="0028033B"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color w:val="0000FF"/>
                <w:sz w:val="18"/>
                <w:lang w:val="en-US" w:eastAsia="fi-FI"/>
              </w:rPr>
              <w:t>&gt;</w:t>
            </w:r>
          </w:p>
        </w:tc>
      </w:tr>
    </w:tbl>
    <w:p w14:paraId="4A1BE80C" w14:textId="77777777" w:rsidR="0028033B" w:rsidRPr="00FD1B52" w:rsidRDefault="0028033B" w:rsidP="00B80FAA">
      <w:pPr>
        <w:rPr>
          <w:lang w:eastAsia="fi-FI"/>
        </w:rPr>
      </w:pPr>
    </w:p>
    <w:p w14:paraId="4A1BE80D" w14:textId="77777777" w:rsidR="00B80FAA" w:rsidRDefault="001E5A15" w:rsidP="001E5A15">
      <w:pPr>
        <w:pStyle w:val="Otsikko2"/>
      </w:pPr>
      <w:bookmarkStart w:id="91" w:name="_Toc496544132"/>
      <w:r>
        <w:t>Mikrobiologia</w:t>
      </w:r>
      <w:bookmarkEnd w:id="91"/>
    </w:p>
    <w:p w14:paraId="17B07626" w14:textId="77777777" w:rsidR="003E0281" w:rsidRDefault="003E0281" w:rsidP="00B80FAA"/>
    <w:p w14:paraId="15947CA9" w14:textId="677C3775" w:rsidR="003E0281" w:rsidRDefault="00FB6CD5" w:rsidP="00B80FAA">
      <w:r>
        <w:t xml:space="preserve">Mikrobiologian vastauksen rakenteen yleiskuvaus on esitetty luvussa 4.5. Mikrobiologian vastausrakenne on vaihtoehtoinen tuloksen ilmaisemiselle Tutkimustulos ja yksikkö (13) tiedolla tai Tutkimustulos tekstinä (15) tiedolla tai erillisenä lausuntona. </w:t>
      </w:r>
      <w:r w:rsidR="00A9792F">
        <w:t>Muut mainitut rakenteet jäävät mikrobiologian vastauksissa siis pois.</w:t>
      </w:r>
    </w:p>
    <w:p w14:paraId="5C87F984" w14:textId="77777777" w:rsidR="00A9792F" w:rsidRDefault="00A9792F" w:rsidP="00B80FAA"/>
    <w:p w14:paraId="23688309" w14:textId="06418C7E" w:rsidR="00A9792F" w:rsidRDefault="00A9792F" w:rsidP="00B80FAA">
      <w:r>
        <w:t xml:space="preserve">Mikrobilöydöksen tiedot annetaan </w:t>
      </w:r>
      <w:r w:rsidR="005A427B">
        <w:t>omassa aliobservation:ssa</w:t>
      </w:r>
      <w:r w:rsidR="00085919">
        <w:t>, jota toistetaan per mikrobilöydös</w:t>
      </w:r>
      <w:r w:rsidR="005A427B">
        <w:t xml:space="preserve">. </w:t>
      </w:r>
      <w:r w:rsidR="00091612">
        <w:t xml:space="preserve">Observation.templateId:n annetaan </w:t>
      </w:r>
      <w:r w:rsidR="00091612" w:rsidRPr="00085919">
        <w:rPr>
          <w:b/>
        </w:rPr>
        <w:t>mikrobiologian vastausrakenteen templateId</w:t>
      </w:r>
      <w:r w:rsidR="00091612">
        <w:t xml:space="preserve"> </w:t>
      </w:r>
      <w:r w:rsidR="00085919" w:rsidRPr="00085919">
        <w:t>1.2.246.537.6.12.2002.103.35</w:t>
      </w:r>
      <w:r w:rsidR="00085919">
        <w:t xml:space="preserve"> (kenttäkoodiston arvo 35) root-attribuutissa </w:t>
      </w:r>
      <w:r w:rsidR="005A427B">
        <w:t xml:space="preserve">Observation.code:n annetaan </w:t>
      </w:r>
      <w:r w:rsidR="005A427B" w:rsidRPr="005A427B">
        <w:rPr>
          <w:b/>
        </w:rPr>
        <w:t>Mikrobilöydöksen tunniste ja nimi</w:t>
      </w:r>
      <w:r w:rsidR="005A427B">
        <w:t xml:space="preserve"> THL – Mikrobinimikkeistön mukaisella arvolla ja </w:t>
      </w:r>
      <w:r w:rsidR="005A427B" w:rsidRPr="005A427B">
        <w:rPr>
          <w:b/>
        </w:rPr>
        <w:t>mikrobilöydöksen lisätieto</w:t>
      </w:r>
      <w:r w:rsidR="005A427B">
        <w:t xml:space="preserve"> </w:t>
      </w:r>
      <w:proofErr w:type="gramStart"/>
      <w:r w:rsidR="005A427B">
        <w:t>code.originalText</w:t>
      </w:r>
      <w:proofErr w:type="gramEnd"/>
      <w:r w:rsidR="005A427B">
        <w:t>:ssä vapaamuotoisena tekstinä. Mikäli kyseessä on mikrobilöydös, jolle ei ole vielä soveltuvaa arvoa Mikrobinimikkeistössä, käytetään nimikkeistön yleislöydösten koodeja tai annetaan code NullFlavorilla</w:t>
      </w:r>
      <w:r w:rsidR="00405DDF">
        <w:t xml:space="preserve"> (nullFlavor=”NI”)</w:t>
      </w:r>
      <w:r w:rsidR="005A427B">
        <w:t xml:space="preserve"> ja kuvaileva löydöksen nimi orginalText:ssä.</w:t>
      </w:r>
    </w:p>
    <w:p w14:paraId="1CC97E8E" w14:textId="77777777" w:rsidR="005A427B" w:rsidRDefault="005A427B" w:rsidP="00B80FAA"/>
    <w:p w14:paraId="67B13D95" w14:textId="5BC63891" w:rsidR="003E0281" w:rsidRDefault="005A427B" w:rsidP="00B80FAA">
      <w:r w:rsidRPr="005A427B">
        <w:rPr>
          <w:b/>
        </w:rPr>
        <w:t>Mikrobimäärän arvio</w:t>
      </w:r>
      <w:r>
        <w:t xml:space="preserve"> annetaan observation.value:ssa THL – Mikrobimäärä luokituksella CD-tietotyypillä. Vaihtoehtoisena tälle</w:t>
      </w:r>
      <w:r w:rsidR="00E0280C">
        <w:t xml:space="preserve"> observation.value:ssa tarkkana arvona</w:t>
      </w:r>
      <w:r>
        <w:t xml:space="preserve"> </w:t>
      </w:r>
      <w:r w:rsidRPr="00E0280C">
        <w:rPr>
          <w:b/>
        </w:rPr>
        <w:t>Mikrobimäärä numeerisesti</w:t>
      </w:r>
      <w:r>
        <w:t xml:space="preserve"> </w:t>
      </w:r>
      <w:r w:rsidR="00E0280C">
        <w:t xml:space="preserve">PQ-tietotyypillä. </w:t>
      </w:r>
    </w:p>
    <w:p w14:paraId="0193E3D2" w14:textId="77777777" w:rsidR="00487C4D" w:rsidRDefault="00487C4D" w:rsidP="00B80FAA"/>
    <w:p w14:paraId="2197967B" w14:textId="2AB5127A" w:rsidR="00487C4D" w:rsidRDefault="00487C4D" w:rsidP="00B80FAA">
      <w:r>
        <w:t>Löydöksen rakenteen lisätieto-</w:t>
      </w:r>
      <w:proofErr w:type="gramStart"/>
      <w:r>
        <w:t>observation:issa</w:t>
      </w:r>
      <w:proofErr w:type="gramEnd"/>
      <w:r>
        <w:t xml:space="preserve"> annetaan tutkitun mikrobilääkkeen herkkyystiedot. Observation.code:ssa annetaan </w:t>
      </w:r>
      <w:r w:rsidRPr="00487C4D">
        <w:rPr>
          <w:b/>
        </w:rPr>
        <w:t>Mikrobilääkkeen nimi ja koodi</w:t>
      </w:r>
      <w:r>
        <w:t xml:space="preserve"> THL – Mikrobilääkkeet –luokituksella. </w:t>
      </w:r>
      <w:r w:rsidR="00D0516D" w:rsidRPr="00D0516D">
        <w:rPr>
          <w:b/>
        </w:rPr>
        <w:t>Mikrobin herkkyys numeerisesti</w:t>
      </w:r>
      <w:r w:rsidR="00D0516D">
        <w:t xml:space="preserve"> annetaan observation.value:ssa PQ-tietotyypillä. </w:t>
      </w:r>
      <w:r w:rsidR="00D0516D" w:rsidRPr="00D0516D">
        <w:rPr>
          <w:b/>
        </w:rPr>
        <w:t>Mikrobin herkkyysarvio</w:t>
      </w:r>
      <w:r w:rsidR="00D0516D">
        <w:t xml:space="preserve"> annetaan </w:t>
      </w:r>
      <w:proofErr w:type="gramStart"/>
      <w:r w:rsidR="00D0516D">
        <w:t>observation.interpretationCode</w:t>
      </w:r>
      <w:proofErr w:type="gramEnd"/>
      <w:r w:rsidR="00D0516D">
        <w:t xml:space="preserve">:ssa </w:t>
      </w:r>
      <w:r w:rsidR="00D0516D" w:rsidRPr="00D0516D">
        <w:t xml:space="preserve">THL - </w:t>
      </w:r>
      <w:r w:rsidR="00BE2A55" w:rsidRPr="00D0516D">
        <w:t>Mikrobi</w:t>
      </w:r>
      <w:r w:rsidR="00BE2A55">
        <w:t>n</w:t>
      </w:r>
      <w:r w:rsidR="00BE2A55" w:rsidRPr="00D0516D">
        <w:t xml:space="preserve"> </w:t>
      </w:r>
      <w:r w:rsidR="00D0516D" w:rsidRPr="00D0516D">
        <w:t>herkkyys</w:t>
      </w:r>
      <w:r w:rsidR="00D0516D">
        <w:t xml:space="preserve"> –luokituksella. Mikrobin herkkyyden mittausmenetelmä annetaan </w:t>
      </w:r>
      <w:proofErr w:type="gramStart"/>
      <w:r w:rsidR="00D0516D">
        <w:t>observation.methodCode</w:t>
      </w:r>
      <w:proofErr w:type="gramEnd"/>
      <w:r w:rsidR="00D0516D">
        <w:t xml:space="preserve">:ssa </w:t>
      </w:r>
      <w:r w:rsidR="00D0516D" w:rsidRPr="00D0516D">
        <w:t xml:space="preserve">THL - </w:t>
      </w:r>
      <w:r w:rsidR="00BE2A55" w:rsidRPr="00D0516D">
        <w:t>Mikrobi</w:t>
      </w:r>
      <w:r w:rsidR="00BE2A55">
        <w:t>lääkeherkkyyden</w:t>
      </w:r>
      <w:r w:rsidR="00BE2A55" w:rsidRPr="00D0516D">
        <w:t xml:space="preserve"> </w:t>
      </w:r>
      <w:r w:rsidR="00D0516D" w:rsidRPr="00D0516D">
        <w:t>mittausmenetelmä</w:t>
      </w:r>
      <w:r w:rsidR="00D0516D">
        <w:t xml:space="preserve"> –luokituksella. </w:t>
      </w:r>
      <w:r w:rsidR="00D0516D" w:rsidRPr="00D0516D">
        <w:rPr>
          <w:b/>
        </w:rPr>
        <w:t>Sairaalahygieenisesti merkittävä löydös</w:t>
      </w:r>
      <w:r w:rsidR="00D0516D">
        <w:t xml:space="preserve"> –tieto annetaan mikrobilääkkeen rakenteen lisätieto-</w:t>
      </w:r>
      <w:proofErr w:type="gramStart"/>
      <w:r w:rsidR="00D0516D">
        <w:t>observation:issa</w:t>
      </w:r>
      <w:proofErr w:type="gramEnd"/>
      <w:r w:rsidR="00D0516D">
        <w:t xml:space="preserve">, observation.value:ssa BL-tietotyypillä jaobservation.code:n annetaan kenttäkoodin arvo 33 . </w:t>
      </w:r>
      <w:r w:rsidR="00D0516D">
        <w:rPr>
          <w:b/>
        </w:rPr>
        <w:t>Herkkyystutkimuksen lisätieto</w:t>
      </w:r>
      <w:r w:rsidR="00D0516D">
        <w:t xml:space="preserve"> annetaan mikrobilääkkeen rakenteen lisätieto-</w:t>
      </w:r>
      <w:proofErr w:type="gramStart"/>
      <w:r w:rsidR="00D0516D">
        <w:t>observation:issa</w:t>
      </w:r>
      <w:proofErr w:type="gramEnd"/>
      <w:r w:rsidR="00D0516D">
        <w:t>, observation.value:ssa ST-tietotyypillä lisätiedot vapaamuotoisena tekstinä ja observation.code:n annetaan kenttäkoodin arvo 34.</w:t>
      </w:r>
    </w:p>
    <w:p w14:paraId="1851D432" w14:textId="77777777" w:rsidR="002E2F30" w:rsidRPr="00FD1B52" w:rsidRDefault="002E2F30" w:rsidP="002E2F3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E2F30" w:rsidRPr="00A9792F" w14:paraId="4E170302" w14:textId="77777777" w:rsidTr="00421739">
        <w:tc>
          <w:tcPr>
            <w:tcW w:w="9629" w:type="dxa"/>
            <w:shd w:val="clear" w:color="auto" w:fill="auto"/>
          </w:tcPr>
          <w:p w14:paraId="53114ABC" w14:textId="0CA2E373" w:rsidR="00A9792F" w:rsidRPr="00085919" w:rsidRDefault="00A9792F" w:rsidP="00A9792F">
            <w:pPr>
              <w:autoSpaceDE w:val="0"/>
              <w:autoSpaceDN w:val="0"/>
              <w:adjustRightInd w:val="0"/>
              <w:rPr>
                <w:rFonts w:ascii="Courier New" w:hAnsi="Courier New" w:cs="Courier New"/>
                <w:color w:val="0000FF"/>
                <w:sz w:val="18"/>
                <w:szCs w:val="18"/>
                <w:lang w:eastAsia="fi-FI"/>
              </w:rPr>
            </w:pPr>
            <w:proofErr w:type="gramStart"/>
            <w:r w:rsidRPr="00085919">
              <w:rPr>
                <w:rFonts w:ascii="Courier New" w:hAnsi="Courier New" w:cs="Courier New"/>
                <w:color w:val="0000FF"/>
                <w:sz w:val="18"/>
                <w:szCs w:val="18"/>
                <w:lang w:eastAsia="fi-FI"/>
              </w:rPr>
              <w:t>&lt;!--</w:t>
            </w:r>
            <w:proofErr w:type="gramEnd"/>
            <w:r w:rsidR="00085919">
              <w:rPr>
                <w:rFonts w:ascii="Courier New" w:hAnsi="Courier New" w:cs="Courier New"/>
                <w:color w:val="0000FF"/>
                <w:sz w:val="18"/>
                <w:szCs w:val="18"/>
                <w:lang w:eastAsia="fi-FI"/>
              </w:rPr>
              <w:t xml:space="preserve"> </w:t>
            </w:r>
            <w:r w:rsidRPr="00085919">
              <w:rPr>
                <w:rFonts w:ascii="Courier New" w:hAnsi="Courier New" w:cs="Courier New"/>
                <w:color w:val="474747"/>
                <w:sz w:val="18"/>
                <w:szCs w:val="18"/>
                <w:lang w:eastAsia="fi-FI"/>
              </w:rPr>
              <w:t>Mikrobilöydös 1</w:t>
            </w:r>
            <w:r w:rsidR="00085919" w:rsidRPr="00085919">
              <w:rPr>
                <w:rFonts w:ascii="Courier New" w:hAnsi="Courier New" w:cs="Courier New"/>
                <w:color w:val="474747"/>
                <w:sz w:val="18"/>
                <w:szCs w:val="18"/>
                <w:lang w:eastAsia="fi-FI"/>
              </w:rPr>
              <w:t>, rakennetta toistetaan per löydös</w:t>
            </w:r>
            <w:r w:rsidRPr="00085919">
              <w:rPr>
                <w:rFonts w:ascii="Courier New" w:hAnsi="Courier New" w:cs="Courier New"/>
                <w:color w:val="0000FF"/>
                <w:sz w:val="18"/>
                <w:szCs w:val="18"/>
                <w:lang w:eastAsia="fi-FI"/>
              </w:rPr>
              <w:t>--&gt;</w:t>
            </w:r>
          </w:p>
          <w:p w14:paraId="596CF971" w14:textId="77777777" w:rsidR="00A9792F" w:rsidRPr="00401D27" w:rsidRDefault="00A9792F" w:rsidP="00A9792F">
            <w:pPr>
              <w:autoSpaceDE w:val="0"/>
              <w:autoSpaceDN w:val="0"/>
              <w:adjustRightInd w:val="0"/>
              <w:rPr>
                <w:rFonts w:ascii="Courier New" w:hAnsi="Courier New" w:cs="Courier New"/>
                <w:color w:val="0000FF"/>
                <w:sz w:val="18"/>
                <w:szCs w:val="18"/>
                <w:lang w:val="en-US" w:eastAsia="fi-FI"/>
              </w:rPr>
            </w:pPr>
            <w:r w:rsidRPr="00085919">
              <w:rPr>
                <w:rFonts w:ascii="Courier New" w:hAnsi="Courier New" w:cs="Courier New"/>
                <w:color w:val="000000"/>
                <w:sz w:val="18"/>
                <w:szCs w:val="18"/>
                <w:lang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800000"/>
                <w:sz w:val="18"/>
                <w:szCs w:val="18"/>
                <w:lang w:val="en-US" w:eastAsia="fi-FI"/>
              </w:rPr>
              <w:t>entryRelationship</w:t>
            </w:r>
            <w:r w:rsidRPr="00401D27">
              <w:rPr>
                <w:rFonts w:ascii="Courier New" w:hAnsi="Courier New" w:cs="Courier New"/>
                <w:i/>
                <w:iCs/>
                <w:color w:val="008080"/>
                <w:sz w:val="18"/>
                <w:szCs w:val="18"/>
                <w:lang w:val="en-US" w:eastAsia="fi-FI"/>
              </w:rPr>
              <w:t xml:space="preserve"> </w:t>
            </w:r>
            <w:r w:rsidRPr="00401D27">
              <w:rPr>
                <w:rFonts w:ascii="Courier New" w:hAnsi="Courier New" w:cs="Courier New"/>
                <w:color w:val="FF0000"/>
                <w:sz w:val="18"/>
                <w:szCs w:val="18"/>
                <w:lang w:val="en-US" w:eastAsia="fi-FI"/>
              </w:rPr>
              <w:t>typeCode</w:t>
            </w:r>
            <w:r w:rsidRPr="00401D27">
              <w:rPr>
                <w:rFonts w:ascii="Courier New" w:hAnsi="Courier New" w:cs="Courier New"/>
                <w:color w:val="0000FF"/>
                <w:sz w:val="18"/>
                <w:szCs w:val="18"/>
                <w:lang w:val="en-US" w:eastAsia="fi-FI"/>
              </w:rPr>
              <w:t>="</w:t>
            </w:r>
            <w:r w:rsidRPr="00401D27">
              <w:rPr>
                <w:rFonts w:ascii="Courier New" w:hAnsi="Courier New" w:cs="Courier New"/>
                <w:color w:val="000000"/>
                <w:sz w:val="18"/>
                <w:szCs w:val="18"/>
                <w:lang w:val="en-US" w:eastAsia="fi-FI"/>
              </w:rPr>
              <w:t>COMP</w:t>
            </w:r>
            <w:r w:rsidRPr="00401D27">
              <w:rPr>
                <w:rFonts w:ascii="Courier New" w:hAnsi="Courier New" w:cs="Courier New"/>
                <w:color w:val="0000FF"/>
                <w:sz w:val="18"/>
                <w:szCs w:val="18"/>
                <w:lang w:val="en-US" w:eastAsia="fi-FI"/>
              </w:rPr>
              <w:t>"&gt;</w:t>
            </w:r>
          </w:p>
          <w:p w14:paraId="44AA5A8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401D27">
              <w:rPr>
                <w:rFonts w:ascii="Courier New" w:hAnsi="Courier New" w:cs="Courier New"/>
                <w:color w:val="000000"/>
                <w:sz w:val="18"/>
                <w:szCs w:val="18"/>
                <w:lang w:val="en-US"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800000"/>
                <w:sz w:val="18"/>
                <w:szCs w:val="18"/>
                <w:lang w:val="en-US" w:eastAsia="fi-FI"/>
              </w:rPr>
              <w:t>observation</w:t>
            </w:r>
            <w:r w:rsidRPr="00401D27">
              <w:rPr>
                <w:rFonts w:ascii="Courier New" w:hAnsi="Courier New" w:cs="Courier New"/>
                <w:i/>
                <w:iCs/>
                <w:color w:val="008080"/>
                <w:sz w:val="18"/>
                <w:szCs w:val="18"/>
                <w:lang w:val="en-US" w:eastAsia="fi-FI"/>
              </w:rPr>
              <w:t xml:space="preserve"> </w:t>
            </w:r>
            <w:r w:rsidRPr="00401D27">
              <w:rPr>
                <w:rFonts w:ascii="Courier New" w:hAnsi="Courier New" w:cs="Courier New"/>
                <w:color w:val="FF0000"/>
                <w:sz w:val="18"/>
                <w:szCs w:val="18"/>
                <w:lang w:val="en-US" w:eastAsia="fi-FI"/>
              </w:rPr>
              <w:t>cl</w:t>
            </w:r>
            <w:r w:rsidRPr="00A9792F">
              <w:rPr>
                <w:rFonts w:ascii="Courier New" w:hAnsi="Courier New" w:cs="Courier New"/>
                <w:color w:val="FF0000"/>
                <w:sz w:val="18"/>
                <w:szCs w:val="18"/>
                <w:lang w:val="en-US" w:eastAsia="fi-FI"/>
              </w:rPr>
              <w:t>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2DC11EED" w14:textId="7D8B25EB" w:rsidR="00085919" w:rsidRPr="00085919" w:rsidRDefault="00085919" w:rsidP="00A9792F">
            <w:pPr>
              <w:autoSpaceDE w:val="0"/>
              <w:autoSpaceDN w:val="0"/>
              <w:adjustRightInd w:val="0"/>
              <w:rPr>
                <w:rFonts w:ascii="Courier New" w:hAnsi="Courier New" w:cs="Courier New"/>
                <w:color w:val="000000"/>
                <w:sz w:val="18"/>
                <w:szCs w:val="18"/>
                <w:lang w:eastAsia="fi-FI"/>
              </w:rPr>
            </w:pPr>
            <w:r w:rsidRPr="003C3698">
              <w:rPr>
                <w:rFonts w:ascii="Courier New" w:hAnsi="Courier New" w:cs="Courier New"/>
                <w:color w:val="000000"/>
                <w:sz w:val="18"/>
                <w:szCs w:val="18"/>
                <w:lang w:val="en-US" w:eastAsia="fi-FI"/>
              </w:rPr>
              <w:t xml:space="preserve">     </w:t>
            </w:r>
            <w:proofErr w:type="gramStart"/>
            <w:r w:rsidRPr="00085919">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proofErr w:type="gramEnd"/>
            <w:r w:rsidRPr="00085919">
              <w:rPr>
                <w:rFonts w:ascii="Courier New" w:hAnsi="Courier New" w:cs="Courier New"/>
                <w:color w:val="474747"/>
                <w:sz w:val="18"/>
                <w:szCs w:val="18"/>
                <w:lang w:eastAsia="fi-FI"/>
              </w:rPr>
              <w:t>Mikrobi</w:t>
            </w:r>
            <w:r>
              <w:rPr>
                <w:rFonts w:ascii="Courier New" w:hAnsi="Courier New" w:cs="Courier New"/>
                <w:color w:val="474747"/>
                <w:sz w:val="18"/>
                <w:szCs w:val="18"/>
                <w:lang w:eastAsia="fi-FI"/>
              </w:rPr>
              <w:t>ologian vastausrakenteen templateId</w:t>
            </w:r>
            <w:r w:rsidRPr="00085919">
              <w:rPr>
                <w:rFonts w:ascii="Courier New" w:hAnsi="Courier New" w:cs="Courier New"/>
                <w:color w:val="474747"/>
                <w:sz w:val="18"/>
                <w:szCs w:val="18"/>
                <w:lang w:eastAsia="fi-FI"/>
              </w:rPr>
              <w:t xml:space="preserve"> </w:t>
            </w:r>
            <w:r w:rsidRPr="00085919">
              <w:rPr>
                <w:rFonts w:ascii="Courier New" w:hAnsi="Courier New" w:cs="Courier New"/>
                <w:color w:val="0000FF"/>
                <w:sz w:val="18"/>
                <w:szCs w:val="18"/>
                <w:lang w:eastAsia="fi-FI"/>
              </w:rPr>
              <w:t>--&gt;</w:t>
            </w:r>
          </w:p>
          <w:p w14:paraId="49ACFE41" w14:textId="77777777" w:rsidR="00085919" w:rsidRPr="00085919" w:rsidRDefault="00085919" w:rsidP="00085919">
            <w:pPr>
              <w:autoSpaceDE w:val="0"/>
              <w:autoSpaceDN w:val="0"/>
              <w:adjustRightInd w:val="0"/>
              <w:rPr>
                <w:rFonts w:ascii="Courier New" w:hAnsi="Courier New" w:cs="Courier New"/>
                <w:color w:val="0000FF"/>
                <w:sz w:val="18"/>
                <w:lang w:eastAsia="fi-FI"/>
              </w:rPr>
            </w:pPr>
            <w:r w:rsidRPr="00085919">
              <w:rPr>
                <w:rFonts w:ascii="Courier New" w:hAnsi="Courier New" w:cs="Courier New"/>
                <w:color w:val="000000"/>
                <w:sz w:val="16"/>
                <w:szCs w:val="18"/>
                <w:lang w:eastAsia="fi-FI"/>
              </w:rPr>
              <w:t xml:space="preserve">     </w:t>
            </w:r>
            <w:r w:rsidRPr="00085919">
              <w:rPr>
                <w:rFonts w:ascii="Courier New" w:hAnsi="Courier New" w:cs="Courier New"/>
                <w:color w:val="0000FF"/>
                <w:sz w:val="18"/>
                <w:lang w:eastAsia="fi-FI"/>
              </w:rPr>
              <w:t>&lt;</w:t>
            </w:r>
            <w:r w:rsidRPr="00085919">
              <w:rPr>
                <w:rFonts w:ascii="Courier New" w:hAnsi="Courier New" w:cs="Courier New"/>
                <w:color w:val="800000"/>
                <w:sz w:val="18"/>
                <w:lang w:eastAsia="fi-FI"/>
              </w:rPr>
              <w:t>templateId</w:t>
            </w:r>
            <w:r w:rsidRPr="00085919">
              <w:rPr>
                <w:rFonts w:ascii="Courier New" w:hAnsi="Courier New" w:cs="Courier New"/>
                <w:i/>
                <w:iCs/>
                <w:color w:val="008080"/>
                <w:sz w:val="18"/>
                <w:lang w:eastAsia="fi-FI"/>
              </w:rPr>
              <w:t xml:space="preserve"> </w:t>
            </w:r>
            <w:r w:rsidRPr="00085919">
              <w:rPr>
                <w:rFonts w:ascii="Courier New" w:hAnsi="Courier New" w:cs="Courier New"/>
                <w:color w:val="FF0000"/>
                <w:sz w:val="18"/>
                <w:lang w:eastAsia="fi-FI"/>
              </w:rPr>
              <w:t>root</w:t>
            </w:r>
            <w:r w:rsidRPr="00085919">
              <w:rPr>
                <w:rFonts w:ascii="Courier New" w:hAnsi="Courier New" w:cs="Courier New"/>
                <w:color w:val="0000FF"/>
                <w:sz w:val="18"/>
                <w:lang w:eastAsia="fi-FI"/>
              </w:rPr>
              <w:t>="</w:t>
            </w:r>
            <w:r w:rsidRPr="00085919">
              <w:rPr>
                <w:rFonts w:ascii="Courier New" w:hAnsi="Courier New" w:cs="Courier New"/>
                <w:color w:val="000000"/>
                <w:sz w:val="18"/>
                <w:lang w:eastAsia="fi-FI"/>
              </w:rPr>
              <w:t>1.2.246.537.6.12.2002.103.35</w:t>
            </w:r>
            <w:r w:rsidRPr="00085919">
              <w:rPr>
                <w:rFonts w:ascii="Courier New" w:hAnsi="Courier New" w:cs="Courier New"/>
                <w:color w:val="0000FF"/>
                <w:sz w:val="18"/>
                <w:lang w:eastAsia="fi-FI"/>
              </w:rPr>
              <w:t>"/&gt;</w:t>
            </w:r>
          </w:p>
          <w:p w14:paraId="565F3419" w14:textId="53C0FD45" w:rsidR="00A9792F" w:rsidRPr="00085919" w:rsidRDefault="00A9792F" w:rsidP="00A9792F">
            <w:pPr>
              <w:autoSpaceDE w:val="0"/>
              <w:autoSpaceDN w:val="0"/>
              <w:adjustRightInd w:val="0"/>
              <w:rPr>
                <w:rFonts w:ascii="Courier New" w:hAnsi="Courier New" w:cs="Courier New"/>
                <w:color w:val="0000FF"/>
                <w:sz w:val="18"/>
                <w:szCs w:val="18"/>
                <w:lang w:eastAsia="fi-FI"/>
              </w:rPr>
            </w:pPr>
            <w:r w:rsidRPr="00085919">
              <w:rPr>
                <w:rFonts w:ascii="Courier New" w:hAnsi="Courier New" w:cs="Courier New"/>
                <w:color w:val="000000"/>
                <w:sz w:val="18"/>
                <w:szCs w:val="18"/>
                <w:lang w:eastAsia="fi-FI"/>
              </w:rPr>
              <w:t xml:space="preserve">     </w:t>
            </w:r>
            <w:proofErr w:type="gramStart"/>
            <w:r w:rsidRPr="00085919">
              <w:rPr>
                <w:rFonts w:ascii="Courier New" w:hAnsi="Courier New" w:cs="Courier New"/>
                <w:color w:val="0000FF"/>
                <w:sz w:val="18"/>
                <w:szCs w:val="18"/>
                <w:lang w:eastAsia="fi-FI"/>
              </w:rPr>
              <w:t>&lt;!--</w:t>
            </w:r>
            <w:proofErr w:type="gramEnd"/>
            <w:r w:rsidRPr="00085919">
              <w:rPr>
                <w:rFonts w:ascii="Courier New" w:hAnsi="Courier New" w:cs="Courier New"/>
                <w:color w:val="474747"/>
                <w:sz w:val="18"/>
                <w:szCs w:val="18"/>
                <w:lang w:eastAsia="fi-FI"/>
              </w:rPr>
              <w:t xml:space="preserve"> 31 Mikrobilöydöksen tunniste ja nimi </w:t>
            </w:r>
            <w:r w:rsidRPr="00085919">
              <w:rPr>
                <w:rFonts w:ascii="Courier New" w:hAnsi="Courier New" w:cs="Courier New"/>
                <w:color w:val="0000FF"/>
                <w:sz w:val="18"/>
                <w:szCs w:val="18"/>
                <w:lang w:eastAsia="fi-FI"/>
              </w:rPr>
              <w:t>--&gt;</w:t>
            </w:r>
          </w:p>
          <w:p w14:paraId="1D5E7B20" w14:textId="77777777" w:rsidR="00A9792F" w:rsidRPr="006D1E03" w:rsidRDefault="00A9792F" w:rsidP="00A9792F">
            <w:pPr>
              <w:autoSpaceDE w:val="0"/>
              <w:autoSpaceDN w:val="0"/>
              <w:adjustRightInd w:val="0"/>
              <w:ind w:left="720" w:hanging="720"/>
              <w:rPr>
                <w:rFonts w:ascii="Courier New" w:hAnsi="Courier New" w:cs="Courier New"/>
                <w:color w:val="0000FF"/>
                <w:sz w:val="18"/>
                <w:szCs w:val="18"/>
                <w:lang w:eastAsia="fi-FI"/>
              </w:rPr>
            </w:pPr>
            <w:r w:rsidRPr="00085919">
              <w:rPr>
                <w:rFonts w:ascii="Courier New" w:hAnsi="Courier New" w:cs="Courier New"/>
                <w:color w:val="000000"/>
                <w:sz w:val="18"/>
                <w:szCs w:val="18"/>
                <w:lang w:eastAsia="fi-FI"/>
              </w:rPr>
              <w:t xml:space="preserve">     </w:t>
            </w:r>
            <w:r w:rsidRPr="006D1E03">
              <w:rPr>
                <w:rFonts w:ascii="Courier New" w:hAnsi="Courier New" w:cs="Courier New"/>
                <w:color w:val="0000FF"/>
                <w:sz w:val="18"/>
                <w:szCs w:val="18"/>
                <w:lang w:eastAsia="fi-FI"/>
              </w:rPr>
              <w:t>&lt;</w:t>
            </w:r>
            <w:r w:rsidRPr="006D1E03">
              <w:rPr>
                <w:rFonts w:ascii="Courier New" w:hAnsi="Courier New" w:cs="Courier New"/>
                <w:color w:val="800000"/>
                <w:sz w:val="18"/>
                <w:szCs w:val="18"/>
                <w:lang w:eastAsia="fi-FI"/>
              </w:rPr>
              <w:t>code</w:t>
            </w:r>
            <w:r w:rsidRPr="006D1E03">
              <w:rPr>
                <w:rFonts w:ascii="Courier New" w:hAnsi="Courier New" w:cs="Courier New"/>
                <w:i/>
                <w:iCs/>
                <w:color w:val="008080"/>
                <w:sz w:val="18"/>
                <w:szCs w:val="18"/>
                <w:lang w:eastAsia="fi-FI"/>
              </w:rPr>
              <w:t xml:space="preserve"> </w:t>
            </w:r>
            <w:r w:rsidRPr="006D1E03">
              <w:rPr>
                <w:rFonts w:ascii="Courier New" w:hAnsi="Courier New" w:cs="Courier New"/>
                <w:color w:val="FF0000"/>
                <w:sz w:val="18"/>
                <w:szCs w:val="18"/>
                <w:lang w:eastAsia="fi-FI"/>
              </w:rPr>
              <w:t>code</w:t>
            </w:r>
            <w:r w:rsidRPr="006D1E03">
              <w:rPr>
                <w:rFonts w:ascii="Courier New" w:hAnsi="Courier New" w:cs="Courier New"/>
                <w:color w:val="0000FF"/>
                <w:sz w:val="18"/>
                <w:szCs w:val="18"/>
                <w:lang w:eastAsia="fi-FI"/>
              </w:rPr>
              <w:t>="</w:t>
            </w:r>
            <w:r w:rsidRPr="006D1E03">
              <w:rPr>
                <w:rFonts w:ascii="Courier New" w:hAnsi="Courier New" w:cs="Courier New"/>
                <w:color w:val="000000"/>
                <w:sz w:val="18"/>
                <w:szCs w:val="18"/>
                <w:lang w:eastAsia="fi-FI"/>
              </w:rPr>
              <w:t>3034-29</w:t>
            </w:r>
            <w:r w:rsidRPr="006D1E03">
              <w:rPr>
                <w:rFonts w:ascii="Courier New" w:hAnsi="Courier New" w:cs="Courier New"/>
                <w:color w:val="0000FF"/>
                <w:sz w:val="18"/>
                <w:szCs w:val="18"/>
                <w:lang w:eastAsia="fi-FI"/>
              </w:rPr>
              <w:t>"</w:t>
            </w:r>
            <w:r w:rsidRPr="006D1E03">
              <w:rPr>
                <w:rFonts w:ascii="Courier New" w:hAnsi="Courier New" w:cs="Courier New"/>
                <w:i/>
                <w:iCs/>
                <w:color w:val="008080"/>
                <w:sz w:val="18"/>
                <w:szCs w:val="18"/>
                <w:lang w:eastAsia="fi-FI"/>
              </w:rPr>
              <w:t xml:space="preserve"> </w:t>
            </w:r>
            <w:r w:rsidRPr="006D1E03">
              <w:rPr>
                <w:rFonts w:ascii="Courier New" w:hAnsi="Courier New" w:cs="Courier New"/>
                <w:color w:val="FF0000"/>
                <w:sz w:val="18"/>
                <w:szCs w:val="18"/>
                <w:lang w:eastAsia="fi-FI"/>
              </w:rPr>
              <w:t>codeSystem</w:t>
            </w:r>
            <w:r w:rsidRPr="006D1E03">
              <w:rPr>
                <w:rFonts w:ascii="Courier New" w:hAnsi="Courier New" w:cs="Courier New"/>
                <w:color w:val="0000FF"/>
                <w:sz w:val="18"/>
                <w:szCs w:val="18"/>
                <w:lang w:eastAsia="fi-FI"/>
              </w:rPr>
              <w:t>="</w:t>
            </w:r>
            <w:r w:rsidRPr="006D1E03">
              <w:rPr>
                <w:rFonts w:ascii="Courier New" w:hAnsi="Courier New" w:cs="Courier New"/>
                <w:color w:val="000000"/>
                <w:sz w:val="18"/>
                <w:szCs w:val="18"/>
                <w:lang w:eastAsia="fi-FI"/>
              </w:rPr>
              <w:t>1.2.246.537.6.241.2013</w:t>
            </w:r>
            <w:r w:rsidRPr="006D1E03">
              <w:rPr>
                <w:rFonts w:ascii="Courier New" w:hAnsi="Courier New" w:cs="Courier New"/>
                <w:color w:val="0000FF"/>
                <w:sz w:val="18"/>
                <w:szCs w:val="18"/>
                <w:lang w:eastAsia="fi-FI"/>
              </w:rPr>
              <w:t>"</w:t>
            </w:r>
            <w:r w:rsidRPr="006D1E03">
              <w:rPr>
                <w:rFonts w:ascii="Courier New" w:hAnsi="Courier New" w:cs="Courier New"/>
                <w:i/>
                <w:iCs/>
                <w:color w:val="008080"/>
                <w:sz w:val="18"/>
                <w:szCs w:val="18"/>
                <w:lang w:eastAsia="fi-FI"/>
              </w:rPr>
              <w:t xml:space="preserve"> </w:t>
            </w:r>
            <w:r w:rsidRPr="006D1E03">
              <w:rPr>
                <w:rFonts w:ascii="Courier New" w:hAnsi="Courier New" w:cs="Courier New"/>
                <w:color w:val="FF0000"/>
                <w:sz w:val="18"/>
                <w:szCs w:val="18"/>
                <w:lang w:eastAsia="fi-FI"/>
              </w:rPr>
              <w:t>codeSystemName</w:t>
            </w:r>
            <w:r w:rsidRPr="006D1E03">
              <w:rPr>
                <w:rFonts w:ascii="Courier New" w:hAnsi="Courier New" w:cs="Courier New"/>
                <w:color w:val="0000FF"/>
                <w:sz w:val="18"/>
                <w:szCs w:val="18"/>
                <w:lang w:eastAsia="fi-FI"/>
              </w:rPr>
              <w:t>="</w:t>
            </w:r>
            <w:r w:rsidRPr="006D1E03">
              <w:rPr>
                <w:rFonts w:ascii="Courier New" w:hAnsi="Courier New" w:cs="Courier New"/>
                <w:color w:val="000000"/>
                <w:sz w:val="18"/>
                <w:szCs w:val="18"/>
                <w:lang w:eastAsia="fi-FI"/>
              </w:rPr>
              <w:t>THL - Mikrobinimikkeistö</w:t>
            </w:r>
            <w:r w:rsidRPr="006D1E03">
              <w:rPr>
                <w:rFonts w:ascii="Courier New" w:hAnsi="Courier New" w:cs="Courier New"/>
                <w:color w:val="0000FF"/>
                <w:sz w:val="18"/>
                <w:szCs w:val="18"/>
                <w:lang w:eastAsia="fi-FI"/>
              </w:rPr>
              <w:t>"</w:t>
            </w:r>
            <w:r w:rsidRPr="006D1E03">
              <w:rPr>
                <w:rFonts w:ascii="Courier New" w:hAnsi="Courier New" w:cs="Courier New"/>
                <w:i/>
                <w:iCs/>
                <w:color w:val="008080"/>
                <w:sz w:val="18"/>
                <w:szCs w:val="18"/>
                <w:lang w:eastAsia="fi-FI"/>
              </w:rPr>
              <w:t xml:space="preserve"> </w:t>
            </w:r>
            <w:r w:rsidRPr="006D1E03">
              <w:rPr>
                <w:rFonts w:ascii="Courier New" w:hAnsi="Courier New" w:cs="Courier New"/>
                <w:color w:val="FF0000"/>
                <w:sz w:val="18"/>
                <w:szCs w:val="18"/>
                <w:lang w:eastAsia="fi-FI"/>
              </w:rPr>
              <w:t>displayName</w:t>
            </w:r>
            <w:r w:rsidRPr="006D1E03">
              <w:rPr>
                <w:rFonts w:ascii="Courier New" w:hAnsi="Courier New" w:cs="Courier New"/>
                <w:color w:val="0000FF"/>
                <w:sz w:val="18"/>
                <w:szCs w:val="18"/>
                <w:lang w:eastAsia="fi-FI"/>
              </w:rPr>
              <w:t>="</w:t>
            </w:r>
            <w:r w:rsidRPr="006D1E03">
              <w:rPr>
                <w:rFonts w:ascii="Courier New" w:hAnsi="Courier New" w:cs="Courier New"/>
                <w:color w:val="000000"/>
                <w:sz w:val="18"/>
                <w:szCs w:val="18"/>
                <w:lang w:eastAsia="fi-FI"/>
              </w:rPr>
              <w:t>Candida glabrata</w:t>
            </w:r>
            <w:r w:rsidRPr="006D1E03">
              <w:rPr>
                <w:rFonts w:ascii="Courier New" w:hAnsi="Courier New" w:cs="Courier New"/>
                <w:color w:val="0000FF"/>
                <w:sz w:val="18"/>
                <w:szCs w:val="18"/>
                <w:lang w:eastAsia="fi-FI"/>
              </w:rPr>
              <w:t>"&gt;</w:t>
            </w:r>
          </w:p>
          <w:p w14:paraId="4CA63E82"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6D1E03">
              <w:rPr>
                <w:rFonts w:ascii="Courier New" w:hAnsi="Courier New" w:cs="Courier New"/>
                <w:color w:val="000000"/>
                <w:sz w:val="18"/>
                <w:szCs w:val="18"/>
                <w:lang w:eastAsia="fi-FI"/>
              </w:rPr>
              <w:t xml:space="preserve">       </w:t>
            </w:r>
            <w:proofErr w:type="gramStart"/>
            <w:r w:rsidRPr="00A9792F">
              <w:rPr>
                <w:rFonts w:ascii="Courier New" w:hAnsi="Courier New" w:cs="Courier New"/>
                <w:color w:val="0000FF"/>
                <w:sz w:val="18"/>
                <w:szCs w:val="18"/>
                <w:lang w:eastAsia="fi-FI"/>
              </w:rPr>
              <w:t>&lt;!--</w:t>
            </w:r>
            <w:proofErr w:type="gramEnd"/>
            <w:r w:rsidRPr="00A9792F">
              <w:rPr>
                <w:rFonts w:ascii="Courier New" w:hAnsi="Courier New" w:cs="Courier New"/>
                <w:color w:val="474747"/>
                <w:sz w:val="18"/>
                <w:szCs w:val="18"/>
                <w:lang w:eastAsia="fi-FI"/>
              </w:rPr>
              <w:t xml:space="preserve"> 32 Mikrobilöydöksen lisätieto </w:t>
            </w:r>
            <w:r w:rsidRPr="00A9792F">
              <w:rPr>
                <w:rFonts w:ascii="Courier New" w:hAnsi="Courier New" w:cs="Courier New"/>
                <w:color w:val="0000FF"/>
                <w:sz w:val="18"/>
                <w:szCs w:val="18"/>
                <w:lang w:eastAsia="fi-FI"/>
              </w:rPr>
              <w:t>--&gt;</w:t>
            </w:r>
          </w:p>
          <w:p w14:paraId="20B8F0CC"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originalText</w:t>
            </w:r>
            <w:r w:rsidRPr="00A9792F">
              <w:rPr>
                <w:rFonts w:ascii="Courier New" w:hAnsi="Courier New" w:cs="Courier New"/>
                <w:color w:val="0000FF"/>
                <w:sz w:val="18"/>
                <w:szCs w:val="18"/>
                <w:lang w:eastAsia="fi-FI"/>
              </w:rPr>
              <w:t>&gt;</w:t>
            </w:r>
            <w:r w:rsidRPr="00A9792F">
              <w:rPr>
                <w:rFonts w:ascii="Courier New" w:hAnsi="Courier New" w:cs="Courier New"/>
                <w:color w:val="000000"/>
                <w:sz w:val="18"/>
                <w:szCs w:val="18"/>
                <w:lang w:eastAsia="fi-FI"/>
              </w:rPr>
              <w:t>lisätietoa...</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originalText</w:t>
            </w:r>
            <w:r w:rsidRPr="00A9792F">
              <w:rPr>
                <w:rFonts w:ascii="Courier New" w:hAnsi="Courier New" w:cs="Courier New"/>
                <w:color w:val="0000FF"/>
                <w:sz w:val="18"/>
                <w:szCs w:val="18"/>
                <w:lang w:eastAsia="fi-FI"/>
              </w:rPr>
              <w:t>&gt;</w:t>
            </w:r>
          </w:p>
          <w:p w14:paraId="71FA875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lastRenderedPageBreak/>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code</w:t>
            </w:r>
            <w:r w:rsidRPr="00A9792F">
              <w:rPr>
                <w:rFonts w:ascii="Courier New" w:hAnsi="Courier New" w:cs="Courier New"/>
                <w:color w:val="0000FF"/>
                <w:sz w:val="18"/>
                <w:szCs w:val="18"/>
                <w:lang w:val="en-US" w:eastAsia="fi-FI"/>
              </w:rPr>
              <w:t>&gt;</w:t>
            </w:r>
          </w:p>
          <w:p w14:paraId="33270E8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7C64A5CE"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#OID1.2.246.10.1234567.14.2016.123.11.2</w:t>
            </w:r>
            <w:r w:rsidRPr="00A9792F">
              <w:rPr>
                <w:rFonts w:ascii="Courier New" w:hAnsi="Courier New" w:cs="Courier New"/>
                <w:color w:val="0000FF"/>
                <w:sz w:val="18"/>
                <w:szCs w:val="18"/>
                <w:lang w:val="en-US" w:eastAsia="fi-FI"/>
              </w:rPr>
              <w:t>"/&gt;</w:t>
            </w:r>
          </w:p>
          <w:p w14:paraId="3C39D775"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120B74A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33 Mikrobimäärän arvio </w:t>
            </w:r>
            <w:r w:rsidRPr="00A9792F">
              <w:rPr>
                <w:rFonts w:ascii="Courier New" w:hAnsi="Courier New" w:cs="Courier New"/>
                <w:color w:val="0000FF"/>
                <w:sz w:val="18"/>
                <w:szCs w:val="18"/>
                <w:lang w:val="en-US" w:eastAsia="fi-FI"/>
              </w:rPr>
              <w:t>--&gt;</w:t>
            </w:r>
          </w:p>
          <w:p w14:paraId="5C86F9A4" w14:textId="3F59F422" w:rsidR="00A9792F" w:rsidRPr="00A9792F" w:rsidRDefault="00A9792F" w:rsidP="00A9792F">
            <w:pPr>
              <w:autoSpaceDE w:val="0"/>
              <w:autoSpaceDN w:val="0"/>
              <w:adjustRightInd w:val="0"/>
              <w:ind w:left="720" w:hanging="72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value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xsi:type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CD</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4</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r w:rsidR="00BE2A55">
              <w:rPr>
                <w:rFonts w:ascii="Courier New" w:hAnsi="Courier New" w:cs="Courier New"/>
                <w:color w:val="000000"/>
                <w:sz w:val="18"/>
                <w:szCs w:val="18"/>
                <w:lang w:val="en-US" w:eastAsia="fi-FI"/>
              </w:rPr>
              <w:t>1.2.246.537.6.248.201701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Mikrobimäärä</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Merkittävä mikrobimäärä</w:t>
            </w:r>
            <w:r w:rsidRPr="00A9792F">
              <w:rPr>
                <w:rFonts w:ascii="Courier New" w:hAnsi="Courier New" w:cs="Courier New"/>
                <w:color w:val="0000FF"/>
                <w:sz w:val="18"/>
                <w:szCs w:val="18"/>
                <w:lang w:val="en-US" w:eastAsia="fi-FI"/>
              </w:rPr>
              <w:t>"/&gt;</w:t>
            </w:r>
          </w:p>
          <w:p w14:paraId="4123F3A7" w14:textId="77777777" w:rsidR="00A9792F" w:rsidRPr="00401D27"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proofErr w:type="gramStart"/>
            <w:r w:rsidRPr="00401D27">
              <w:rPr>
                <w:rFonts w:ascii="Courier New" w:hAnsi="Courier New" w:cs="Courier New"/>
                <w:color w:val="0000FF"/>
                <w:sz w:val="18"/>
                <w:szCs w:val="18"/>
                <w:lang w:eastAsia="fi-FI"/>
              </w:rPr>
              <w:t>&lt;!--</w:t>
            </w:r>
            <w:proofErr w:type="gramEnd"/>
            <w:r w:rsidRPr="00401D27">
              <w:rPr>
                <w:rFonts w:ascii="Courier New" w:hAnsi="Courier New" w:cs="Courier New"/>
                <w:color w:val="474747"/>
                <w:sz w:val="18"/>
                <w:szCs w:val="18"/>
                <w:lang w:eastAsia="fi-FI"/>
              </w:rPr>
              <w:t xml:space="preserve"> 34 Mikrobimäärä numeerisesti </w:t>
            </w:r>
            <w:r w:rsidRPr="00401D27">
              <w:rPr>
                <w:rFonts w:ascii="Courier New" w:hAnsi="Courier New" w:cs="Courier New"/>
                <w:color w:val="0000FF"/>
                <w:sz w:val="18"/>
                <w:szCs w:val="18"/>
                <w:lang w:eastAsia="fi-FI"/>
              </w:rPr>
              <w:t>--&gt;</w:t>
            </w:r>
          </w:p>
          <w:p w14:paraId="1B4716CD" w14:textId="2CB8E50B" w:rsidR="00A9792F" w:rsidRPr="00E47433" w:rsidRDefault="00A9792F" w:rsidP="00A9792F">
            <w:pPr>
              <w:autoSpaceDE w:val="0"/>
              <w:autoSpaceDN w:val="0"/>
              <w:adjustRightInd w:val="0"/>
              <w:rPr>
                <w:rFonts w:ascii="Courier New" w:hAnsi="Courier New" w:cs="Courier New"/>
                <w:color w:val="0000FF"/>
                <w:sz w:val="18"/>
                <w:szCs w:val="18"/>
                <w:lang w:eastAsia="fi-FI"/>
              </w:rPr>
            </w:pPr>
            <w:r w:rsidRPr="0036478C">
              <w:rPr>
                <w:rFonts w:ascii="Courier New" w:hAnsi="Courier New" w:cs="Courier New"/>
                <w:color w:val="000000"/>
                <w:sz w:val="18"/>
                <w:szCs w:val="18"/>
                <w:lang w:eastAsia="fi-FI"/>
              </w:rPr>
              <w:t xml:space="preserve">     </w:t>
            </w:r>
            <w:r w:rsidRPr="00E47433">
              <w:rPr>
                <w:rFonts w:ascii="Courier New" w:hAnsi="Courier New" w:cs="Courier New"/>
                <w:color w:val="0000FF"/>
                <w:sz w:val="18"/>
                <w:szCs w:val="18"/>
                <w:lang w:eastAsia="fi-FI"/>
              </w:rPr>
              <w:t>&lt;</w:t>
            </w:r>
            <w:r w:rsidRPr="00E47433">
              <w:rPr>
                <w:rFonts w:ascii="Courier New" w:hAnsi="Courier New" w:cs="Courier New"/>
                <w:color w:val="800000"/>
                <w:sz w:val="18"/>
                <w:szCs w:val="18"/>
                <w:lang w:eastAsia="fi-FI"/>
              </w:rPr>
              <w:t>value</w:t>
            </w:r>
            <w:r w:rsidRPr="00E47433">
              <w:rPr>
                <w:rFonts w:ascii="Courier New" w:hAnsi="Courier New" w:cs="Courier New"/>
                <w:i/>
                <w:iCs/>
                <w:color w:val="008080"/>
                <w:sz w:val="18"/>
                <w:szCs w:val="18"/>
                <w:lang w:eastAsia="fi-FI"/>
              </w:rPr>
              <w:t xml:space="preserve"> </w:t>
            </w:r>
            <w:proofErr w:type="gramStart"/>
            <w:r w:rsidRPr="00E47433">
              <w:rPr>
                <w:rFonts w:ascii="Courier New" w:hAnsi="Courier New" w:cs="Courier New"/>
                <w:color w:val="FF0000"/>
                <w:sz w:val="18"/>
                <w:szCs w:val="18"/>
                <w:lang w:eastAsia="fi-FI"/>
              </w:rPr>
              <w:t>xsi:type</w:t>
            </w:r>
            <w:proofErr w:type="gramEnd"/>
            <w:r w:rsidRPr="00E47433">
              <w:rPr>
                <w:rFonts w:ascii="Courier New" w:hAnsi="Courier New" w:cs="Courier New"/>
                <w:color w:val="0000FF"/>
                <w:sz w:val="18"/>
                <w:szCs w:val="18"/>
                <w:lang w:eastAsia="fi-FI"/>
              </w:rPr>
              <w:t>="</w:t>
            </w:r>
            <w:r w:rsidRPr="00E47433">
              <w:rPr>
                <w:rFonts w:ascii="Courier New" w:hAnsi="Courier New" w:cs="Courier New"/>
                <w:color w:val="000000"/>
                <w:sz w:val="18"/>
                <w:szCs w:val="18"/>
                <w:lang w:eastAsia="fi-FI"/>
              </w:rPr>
              <w:t>PQ</w:t>
            </w:r>
            <w:r w:rsidRPr="00E47433">
              <w:rPr>
                <w:rFonts w:ascii="Courier New" w:hAnsi="Courier New" w:cs="Courier New"/>
                <w:color w:val="0000FF"/>
                <w:sz w:val="18"/>
                <w:szCs w:val="18"/>
                <w:lang w:eastAsia="fi-FI"/>
              </w:rPr>
              <w:t>"</w:t>
            </w:r>
            <w:r w:rsidRPr="00E47433">
              <w:rPr>
                <w:rFonts w:ascii="Courier New" w:hAnsi="Courier New" w:cs="Courier New"/>
                <w:i/>
                <w:iCs/>
                <w:color w:val="008080"/>
                <w:sz w:val="18"/>
                <w:szCs w:val="18"/>
                <w:lang w:eastAsia="fi-FI"/>
              </w:rPr>
              <w:t xml:space="preserve"> </w:t>
            </w:r>
            <w:r w:rsidRPr="00E47433">
              <w:rPr>
                <w:rFonts w:ascii="Courier New" w:hAnsi="Courier New" w:cs="Courier New"/>
                <w:color w:val="FF0000"/>
                <w:sz w:val="18"/>
                <w:szCs w:val="18"/>
                <w:lang w:eastAsia="fi-FI"/>
              </w:rPr>
              <w:t>value</w:t>
            </w:r>
            <w:r w:rsidRPr="00E47433">
              <w:rPr>
                <w:rFonts w:ascii="Courier New" w:hAnsi="Courier New" w:cs="Courier New"/>
                <w:color w:val="0000FF"/>
                <w:sz w:val="18"/>
                <w:szCs w:val="18"/>
                <w:lang w:eastAsia="fi-FI"/>
              </w:rPr>
              <w:t>="</w:t>
            </w:r>
            <w:r w:rsidR="00BE2A55" w:rsidRPr="00E47433">
              <w:rPr>
                <w:rFonts w:ascii="Courier New" w:hAnsi="Courier New" w:cs="Courier New"/>
                <w:color w:val="000000"/>
                <w:sz w:val="18"/>
                <w:szCs w:val="18"/>
                <w:lang w:eastAsia="fi-FI"/>
              </w:rPr>
              <w:t>30</w:t>
            </w:r>
            <w:r w:rsidRPr="00E47433">
              <w:rPr>
                <w:rFonts w:ascii="Courier New" w:hAnsi="Courier New" w:cs="Courier New"/>
                <w:color w:val="0000FF"/>
                <w:sz w:val="18"/>
                <w:szCs w:val="18"/>
                <w:lang w:eastAsia="fi-FI"/>
              </w:rPr>
              <w:t>"</w:t>
            </w:r>
            <w:r w:rsidRPr="00E47433">
              <w:rPr>
                <w:rFonts w:ascii="Courier New" w:hAnsi="Courier New" w:cs="Courier New"/>
                <w:i/>
                <w:iCs/>
                <w:color w:val="008080"/>
                <w:sz w:val="18"/>
                <w:szCs w:val="18"/>
                <w:lang w:eastAsia="fi-FI"/>
              </w:rPr>
              <w:t xml:space="preserve"> </w:t>
            </w:r>
            <w:r w:rsidRPr="00E47433">
              <w:rPr>
                <w:rFonts w:ascii="Courier New" w:hAnsi="Courier New" w:cs="Courier New"/>
                <w:color w:val="FF0000"/>
                <w:sz w:val="18"/>
                <w:szCs w:val="18"/>
                <w:lang w:eastAsia="fi-FI"/>
              </w:rPr>
              <w:t>unit</w:t>
            </w:r>
            <w:r w:rsidRPr="00E47433">
              <w:rPr>
                <w:rFonts w:ascii="Courier New" w:hAnsi="Courier New" w:cs="Courier New"/>
                <w:color w:val="0000FF"/>
                <w:sz w:val="18"/>
                <w:szCs w:val="18"/>
                <w:lang w:eastAsia="fi-FI"/>
              </w:rPr>
              <w:t>="</w:t>
            </w:r>
            <w:r w:rsidR="00BE2A55" w:rsidRPr="00E47433">
              <w:rPr>
                <w:rFonts w:ascii="Courier New" w:hAnsi="Courier New" w:cs="Courier New"/>
                <w:color w:val="000000"/>
                <w:sz w:val="18"/>
                <w:szCs w:val="18"/>
                <w:lang w:eastAsia="fi-FI"/>
              </w:rPr>
              <w:t>U/L</w:t>
            </w:r>
            <w:r w:rsidRPr="00E47433">
              <w:rPr>
                <w:rFonts w:ascii="Courier New" w:hAnsi="Courier New" w:cs="Courier New"/>
                <w:color w:val="0000FF"/>
                <w:sz w:val="18"/>
                <w:szCs w:val="18"/>
                <w:lang w:eastAsia="fi-FI"/>
              </w:rPr>
              <w:t>"/&gt;</w:t>
            </w:r>
          </w:p>
          <w:p w14:paraId="3E1AB3E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E47433">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Mikrobilääke 1</w:t>
            </w:r>
            <w:r w:rsidRPr="00A9792F">
              <w:rPr>
                <w:rFonts w:ascii="Courier New" w:hAnsi="Courier New" w:cs="Courier New"/>
                <w:color w:val="0000FF"/>
                <w:sz w:val="18"/>
                <w:szCs w:val="18"/>
                <w:lang w:val="en-US" w:eastAsia="fi-FI"/>
              </w:rPr>
              <w:t>--&gt;</w:t>
            </w:r>
          </w:p>
          <w:p w14:paraId="2175428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typeCode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COMP</w:t>
            </w:r>
            <w:r w:rsidRPr="00A9792F">
              <w:rPr>
                <w:rFonts w:ascii="Courier New" w:hAnsi="Courier New" w:cs="Courier New"/>
                <w:color w:val="0000FF"/>
                <w:sz w:val="18"/>
                <w:szCs w:val="18"/>
                <w:lang w:val="en-US" w:eastAsia="fi-FI"/>
              </w:rPr>
              <w:t>"&gt;</w:t>
            </w:r>
          </w:p>
          <w:p w14:paraId="2A86B839"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classCode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0D562180"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36 Mikrobilääkkeen nimi ja koodi </w:t>
            </w:r>
            <w:r w:rsidRPr="00A9792F">
              <w:rPr>
                <w:rFonts w:ascii="Courier New" w:hAnsi="Courier New" w:cs="Courier New"/>
                <w:color w:val="0000FF"/>
                <w:sz w:val="18"/>
                <w:szCs w:val="18"/>
                <w:lang w:val="en-US" w:eastAsia="fi-FI"/>
              </w:rPr>
              <w:t>--&gt;</w:t>
            </w:r>
          </w:p>
          <w:p w14:paraId="3C4FE738" w14:textId="1748BF13"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00405DDF">
              <w:rPr>
                <w:rFonts w:ascii="Courier New" w:hAnsi="Courier New" w:cs="Courier New"/>
                <w:color w:val="0000FF"/>
                <w:sz w:val="18"/>
                <w:szCs w:val="18"/>
                <w:lang w:val="en-US" w:eastAsia="fi-FI"/>
              </w:rPr>
              <w:t>2</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r w:rsidR="00DF531E">
              <w:rPr>
                <w:rFonts w:ascii="Courier New" w:hAnsi="Courier New" w:cs="Courier New"/>
                <w:color w:val="000000"/>
                <w:sz w:val="18"/>
                <w:szCs w:val="18"/>
                <w:lang w:val="en-US" w:eastAsia="fi-FI"/>
              </w:rPr>
              <w:t>1.2.246.537.6.249.201701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Mikrobilääkkeet</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Ampisilliini</w:t>
            </w:r>
            <w:r w:rsidRPr="00A9792F">
              <w:rPr>
                <w:rFonts w:ascii="Courier New" w:hAnsi="Courier New" w:cs="Courier New"/>
                <w:color w:val="0000FF"/>
                <w:sz w:val="18"/>
                <w:szCs w:val="18"/>
                <w:lang w:val="en-US" w:eastAsia="fi-FI"/>
              </w:rPr>
              <w:t>"/&gt;</w:t>
            </w:r>
          </w:p>
          <w:p w14:paraId="6066204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48F0B12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#OID1.2.246.10.1234567.14.2016.123.11.3</w:t>
            </w:r>
            <w:r w:rsidRPr="00A9792F">
              <w:rPr>
                <w:rFonts w:ascii="Courier New" w:hAnsi="Courier New" w:cs="Courier New"/>
                <w:color w:val="0000FF"/>
                <w:sz w:val="18"/>
                <w:szCs w:val="18"/>
                <w:lang w:val="en-US" w:eastAsia="fi-FI"/>
              </w:rPr>
              <w:t>"/&gt;</w:t>
            </w:r>
          </w:p>
          <w:p w14:paraId="54C85CC9"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259C7964"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eastAsia="fi-FI"/>
              </w:rPr>
              <w:t>&lt;!--</w:t>
            </w:r>
            <w:proofErr w:type="gramEnd"/>
            <w:r w:rsidRPr="00A9792F">
              <w:rPr>
                <w:rFonts w:ascii="Courier New" w:hAnsi="Courier New" w:cs="Courier New"/>
                <w:color w:val="474747"/>
                <w:sz w:val="18"/>
                <w:szCs w:val="18"/>
                <w:lang w:eastAsia="fi-FI"/>
              </w:rPr>
              <w:t xml:space="preserve"> 39 Mikrobin herkkyys numeerisesti</w:t>
            </w:r>
            <w:r w:rsidRPr="00A9792F">
              <w:rPr>
                <w:rFonts w:ascii="Courier New" w:hAnsi="Courier New" w:cs="Courier New"/>
                <w:color w:val="0000FF"/>
                <w:sz w:val="18"/>
                <w:szCs w:val="18"/>
                <w:lang w:eastAsia="fi-FI"/>
              </w:rPr>
              <w:t>--&gt;</w:t>
            </w:r>
          </w:p>
          <w:p w14:paraId="7EE9BA28" w14:textId="39CC9795" w:rsidR="00A9792F" w:rsidRPr="00E47433" w:rsidRDefault="00A9792F" w:rsidP="00A9792F">
            <w:pPr>
              <w:autoSpaceDE w:val="0"/>
              <w:autoSpaceDN w:val="0"/>
              <w:adjustRightInd w:val="0"/>
              <w:rPr>
                <w:rFonts w:ascii="Courier New" w:hAnsi="Courier New" w:cs="Courier New"/>
                <w:color w:val="0000FF"/>
                <w:sz w:val="18"/>
                <w:szCs w:val="18"/>
                <w:lang w:val="en-US" w:eastAsia="fi-FI"/>
              </w:rPr>
            </w:pPr>
            <w:r w:rsidRPr="00840CE1">
              <w:rPr>
                <w:rFonts w:ascii="Courier New" w:hAnsi="Courier New" w:cs="Courier New"/>
                <w:color w:val="000000"/>
                <w:sz w:val="18"/>
                <w:szCs w:val="18"/>
                <w:lang w:eastAsia="fi-FI"/>
              </w:rPr>
              <w:t xml:space="preserve">         </w:t>
            </w:r>
            <w:r w:rsidRPr="00E47433">
              <w:rPr>
                <w:rFonts w:ascii="Courier New" w:hAnsi="Courier New" w:cs="Courier New"/>
                <w:color w:val="0000FF"/>
                <w:sz w:val="18"/>
                <w:szCs w:val="18"/>
                <w:lang w:val="en-US" w:eastAsia="fi-FI"/>
              </w:rPr>
              <w:t>&lt;</w:t>
            </w:r>
            <w:r w:rsidRPr="00E47433">
              <w:rPr>
                <w:rFonts w:ascii="Courier New" w:hAnsi="Courier New" w:cs="Courier New"/>
                <w:color w:val="800000"/>
                <w:sz w:val="18"/>
                <w:szCs w:val="18"/>
                <w:lang w:val="en-US" w:eastAsia="fi-FI"/>
              </w:rPr>
              <w:t>value</w:t>
            </w:r>
            <w:r w:rsidRPr="00E47433">
              <w:rPr>
                <w:rFonts w:ascii="Courier New" w:hAnsi="Courier New" w:cs="Courier New"/>
                <w:i/>
                <w:iCs/>
                <w:color w:val="008080"/>
                <w:sz w:val="18"/>
                <w:szCs w:val="18"/>
                <w:lang w:val="en-US" w:eastAsia="fi-FI"/>
              </w:rPr>
              <w:t xml:space="preserve"> </w:t>
            </w:r>
            <w:r w:rsidRPr="00E47433">
              <w:rPr>
                <w:rFonts w:ascii="Courier New" w:hAnsi="Courier New" w:cs="Courier New"/>
                <w:color w:val="FF0000"/>
                <w:sz w:val="18"/>
                <w:szCs w:val="18"/>
                <w:lang w:val="en-US" w:eastAsia="fi-FI"/>
              </w:rPr>
              <w:t>xsi:type</w:t>
            </w:r>
            <w:r w:rsidRPr="00E47433">
              <w:rPr>
                <w:rFonts w:ascii="Courier New" w:hAnsi="Courier New" w:cs="Courier New"/>
                <w:color w:val="0000FF"/>
                <w:sz w:val="18"/>
                <w:szCs w:val="18"/>
                <w:lang w:val="en-US" w:eastAsia="fi-FI"/>
              </w:rPr>
              <w:t>="</w:t>
            </w:r>
            <w:r w:rsidRPr="00E47433">
              <w:rPr>
                <w:rFonts w:ascii="Courier New" w:hAnsi="Courier New" w:cs="Courier New"/>
                <w:color w:val="000000"/>
                <w:sz w:val="18"/>
                <w:szCs w:val="18"/>
                <w:lang w:val="en-US" w:eastAsia="fi-FI"/>
              </w:rPr>
              <w:t>PQ</w:t>
            </w:r>
            <w:r w:rsidRPr="00E47433">
              <w:rPr>
                <w:rFonts w:ascii="Courier New" w:hAnsi="Courier New" w:cs="Courier New"/>
                <w:color w:val="0000FF"/>
                <w:sz w:val="18"/>
                <w:szCs w:val="18"/>
                <w:lang w:val="en-US" w:eastAsia="fi-FI"/>
              </w:rPr>
              <w:t>"</w:t>
            </w:r>
            <w:r w:rsidRPr="00E47433">
              <w:rPr>
                <w:rFonts w:ascii="Courier New" w:hAnsi="Courier New" w:cs="Courier New"/>
                <w:i/>
                <w:iCs/>
                <w:color w:val="008080"/>
                <w:sz w:val="18"/>
                <w:szCs w:val="18"/>
                <w:lang w:val="en-US" w:eastAsia="fi-FI"/>
              </w:rPr>
              <w:t xml:space="preserve"> </w:t>
            </w:r>
            <w:r w:rsidRPr="00E47433">
              <w:rPr>
                <w:rFonts w:ascii="Courier New" w:hAnsi="Courier New" w:cs="Courier New"/>
                <w:color w:val="FF0000"/>
                <w:sz w:val="18"/>
                <w:szCs w:val="18"/>
                <w:lang w:val="en-US" w:eastAsia="fi-FI"/>
              </w:rPr>
              <w:t>value</w:t>
            </w:r>
            <w:r w:rsidRPr="00E47433">
              <w:rPr>
                <w:rFonts w:ascii="Courier New" w:hAnsi="Courier New" w:cs="Courier New"/>
                <w:color w:val="0000FF"/>
                <w:sz w:val="18"/>
                <w:szCs w:val="18"/>
                <w:lang w:val="en-US" w:eastAsia="fi-FI"/>
              </w:rPr>
              <w:t>="</w:t>
            </w:r>
            <w:r w:rsidRPr="00E47433">
              <w:rPr>
                <w:rFonts w:ascii="Courier New" w:hAnsi="Courier New" w:cs="Courier New"/>
                <w:color w:val="000000"/>
                <w:sz w:val="18"/>
                <w:szCs w:val="18"/>
                <w:lang w:val="en-US" w:eastAsia="fi-FI"/>
              </w:rPr>
              <w:t>0.5</w:t>
            </w:r>
            <w:r w:rsidRPr="00E47433">
              <w:rPr>
                <w:rFonts w:ascii="Courier New" w:hAnsi="Courier New" w:cs="Courier New"/>
                <w:color w:val="0000FF"/>
                <w:sz w:val="18"/>
                <w:szCs w:val="18"/>
                <w:lang w:val="en-US" w:eastAsia="fi-FI"/>
              </w:rPr>
              <w:t>"</w:t>
            </w:r>
            <w:r w:rsidRPr="00E47433">
              <w:rPr>
                <w:rFonts w:ascii="Courier New" w:hAnsi="Courier New" w:cs="Courier New"/>
                <w:i/>
                <w:iCs/>
                <w:color w:val="008080"/>
                <w:sz w:val="18"/>
                <w:szCs w:val="18"/>
                <w:lang w:val="en-US" w:eastAsia="fi-FI"/>
              </w:rPr>
              <w:t xml:space="preserve"> </w:t>
            </w:r>
            <w:r w:rsidRPr="00E47433">
              <w:rPr>
                <w:rFonts w:ascii="Courier New" w:hAnsi="Courier New" w:cs="Courier New"/>
                <w:color w:val="FF0000"/>
                <w:sz w:val="18"/>
                <w:szCs w:val="18"/>
                <w:lang w:val="en-US" w:eastAsia="fi-FI"/>
              </w:rPr>
              <w:t>unit</w:t>
            </w:r>
            <w:r w:rsidRPr="00E47433">
              <w:rPr>
                <w:rFonts w:ascii="Courier New" w:hAnsi="Courier New" w:cs="Courier New"/>
                <w:color w:val="0000FF"/>
                <w:sz w:val="18"/>
                <w:szCs w:val="18"/>
                <w:lang w:val="en-US" w:eastAsia="fi-FI"/>
              </w:rPr>
              <w:t>="</w:t>
            </w:r>
            <w:r w:rsidRPr="00E47433">
              <w:rPr>
                <w:rFonts w:ascii="Courier New" w:hAnsi="Courier New" w:cs="Courier New"/>
                <w:color w:val="000000"/>
                <w:sz w:val="18"/>
                <w:szCs w:val="18"/>
                <w:lang w:val="en-US" w:eastAsia="fi-FI"/>
              </w:rPr>
              <w:t>mg/</w:t>
            </w:r>
            <w:r w:rsidR="00554F36" w:rsidRPr="00E47433">
              <w:rPr>
                <w:rFonts w:ascii="Courier New" w:hAnsi="Courier New" w:cs="Courier New"/>
                <w:color w:val="000000"/>
                <w:sz w:val="18"/>
                <w:szCs w:val="18"/>
                <w:lang w:val="en-US" w:eastAsia="fi-FI"/>
              </w:rPr>
              <w:t>L</w:t>
            </w:r>
            <w:r w:rsidRPr="00E47433">
              <w:rPr>
                <w:rFonts w:ascii="Courier New" w:hAnsi="Courier New" w:cs="Courier New"/>
                <w:color w:val="0000FF"/>
                <w:sz w:val="18"/>
                <w:szCs w:val="18"/>
                <w:lang w:val="en-US" w:eastAsia="fi-FI"/>
              </w:rPr>
              <w:t>"/&gt;</w:t>
            </w:r>
          </w:p>
          <w:p w14:paraId="67977FA6"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E47433">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eastAsia="fi-FI"/>
              </w:rPr>
              <w:t>&lt;!--</w:t>
            </w:r>
            <w:proofErr w:type="gramEnd"/>
            <w:r w:rsidRPr="00A9792F">
              <w:rPr>
                <w:rFonts w:ascii="Courier New" w:hAnsi="Courier New" w:cs="Courier New"/>
                <w:color w:val="474747"/>
                <w:sz w:val="18"/>
                <w:szCs w:val="18"/>
                <w:lang w:eastAsia="fi-FI"/>
              </w:rPr>
              <w:t xml:space="preserve"> 38 Mikrobin herkkyysarvio, vastauksen poikkeavuus S, I tai R </w:t>
            </w:r>
            <w:r w:rsidRPr="00A9792F">
              <w:rPr>
                <w:rFonts w:ascii="Courier New" w:hAnsi="Courier New" w:cs="Courier New"/>
                <w:color w:val="0000FF"/>
                <w:sz w:val="18"/>
                <w:szCs w:val="18"/>
                <w:lang w:eastAsia="fi-FI"/>
              </w:rPr>
              <w:t>--&gt;</w:t>
            </w:r>
          </w:p>
          <w:p w14:paraId="3A08EB88" w14:textId="78DFF08A"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840CE1">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interpretationCode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r w:rsidR="00BE2A55">
              <w:rPr>
                <w:rFonts w:ascii="Courier New" w:hAnsi="Courier New" w:cs="Courier New"/>
                <w:color w:val="000000"/>
                <w:sz w:val="18"/>
                <w:szCs w:val="18"/>
                <w:lang w:val="en-US" w:eastAsia="fi-FI"/>
              </w:rPr>
              <w:t>1.2.246.537.6.253.201701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w:t>
            </w:r>
            <w:r w:rsidR="00EC5C38">
              <w:rPr>
                <w:rFonts w:ascii="Courier New" w:hAnsi="Courier New" w:cs="Courier New"/>
                <w:color w:val="000000"/>
                <w:sz w:val="18"/>
                <w:szCs w:val="18"/>
                <w:lang w:val="en-US" w:eastAsia="fi-FI"/>
              </w:rPr>
              <w:t>n</w:t>
            </w:r>
            <w:r w:rsidRPr="00A9792F">
              <w:rPr>
                <w:rFonts w:ascii="Courier New" w:hAnsi="Courier New" w:cs="Courier New"/>
                <w:color w:val="000000"/>
                <w:sz w:val="18"/>
                <w:szCs w:val="18"/>
                <w:lang w:val="en-US" w:eastAsia="fi-FI"/>
              </w:rPr>
              <w:t xml:space="preserve"> herkkyys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Herkkä</w:t>
            </w:r>
            <w:r w:rsidRPr="00A9792F">
              <w:rPr>
                <w:rFonts w:ascii="Courier New" w:hAnsi="Courier New" w:cs="Courier New"/>
                <w:color w:val="0000FF"/>
                <w:sz w:val="18"/>
                <w:szCs w:val="18"/>
                <w:lang w:val="en-US" w:eastAsia="fi-FI"/>
              </w:rPr>
              <w:t>"/&gt;</w:t>
            </w:r>
          </w:p>
          <w:p w14:paraId="03408D49" w14:textId="2753950C" w:rsidR="00A9792F" w:rsidRPr="00401D27"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474747"/>
                <w:sz w:val="18"/>
                <w:szCs w:val="18"/>
                <w:lang w:val="en-US" w:eastAsia="fi-FI"/>
              </w:rPr>
              <w:t xml:space="preserve"> 37 Mikrobin herkkyyden mittausmenetelmä</w:t>
            </w:r>
          </w:p>
          <w:p w14:paraId="5E78EAEE" w14:textId="421BCDED"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methodCode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00554F36">
              <w:rPr>
                <w:rFonts w:ascii="Courier New" w:hAnsi="Courier New" w:cs="Courier New"/>
                <w:color w:val="000000"/>
                <w:sz w:val="18"/>
                <w:szCs w:val="18"/>
                <w:lang w:val="en-US" w:eastAsia="fi-FI"/>
              </w:rPr>
              <w:t>2</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r w:rsidR="00DF531E">
              <w:rPr>
                <w:rFonts w:ascii="Courier New" w:hAnsi="Courier New" w:cs="Courier New"/>
                <w:color w:val="000000"/>
                <w:sz w:val="18"/>
                <w:szCs w:val="18"/>
                <w:lang w:val="en-US" w:eastAsia="fi-FI"/>
              </w:rPr>
              <w:t>1.2.246.537.6.252.201701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w:t>
            </w:r>
            <w:r w:rsidR="00EC5C38">
              <w:rPr>
                <w:rFonts w:ascii="Courier New" w:hAnsi="Courier New" w:cs="Courier New"/>
                <w:color w:val="000000"/>
                <w:sz w:val="18"/>
                <w:szCs w:val="18"/>
                <w:lang w:val="en-US" w:eastAsia="fi-FI"/>
              </w:rPr>
              <w:t xml:space="preserve">lääkeherkkyyden </w:t>
            </w:r>
            <w:r w:rsidRPr="00A9792F">
              <w:rPr>
                <w:rFonts w:ascii="Courier New" w:hAnsi="Courier New" w:cs="Courier New"/>
                <w:color w:val="000000"/>
                <w:sz w:val="18"/>
                <w:szCs w:val="18"/>
                <w:lang w:val="en-US" w:eastAsia="fi-FI"/>
              </w:rPr>
              <w:t>mittausmenetelmä</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MIC-herkkyys</w:t>
            </w:r>
            <w:r w:rsidRPr="00A9792F">
              <w:rPr>
                <w:rFonts w:ascii="Courier New" w:hAnsi="Courier New" w:cs="Courier New"/>
                <w:color w:val="0000FF"/>
                <w:sz w:val="18"/>
                <w:szCs w:val="18"/>
                <w:lang w:val="en-US" w:eastAsia="fi-FI"/>
              </w:rPr>
              <w:t>"/&gt;</w:t>
            </w:r>
          </w:p>
          <w:p w14:paraId="5FD99C41"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eastAsia="fi-FI"/>
              </w:rPr>
              <w:t>&lt;!--</w:t>
            </w:r>
            <w:proofErr w:type="gramEnd"/>
            <w:r w:rsidRPr="00A9792F">
              <w:rPr>
                <w:rFonts w:ascii="Courier New" w:hAnsi="Courier New" w:cs="Courier New"/>
                <w:color w:val="474747"/>
                <w:sz w:val="18"/>
                <w:szCs w:val="18"/>
                <w:lang w:eastAsia="fi-FI"/>
              </w:rPr>
              <w:t xml:space="preserve"> 40 Sairaalahygieenisesti merkittävä löydös</w:t>
            </w:r>
            <w:r w:rsidRPr="00A9792F">
              <w:rPr>
                <w:rFonts w:ascii="Courier New" w:hAnsi="Courier New" w:cs="Courier New"/>
                <w:color w:val="0000FF"/>
                <w:sz w:val="18"/>
                <w:szCs w:val="18"/>
                <w:lang w:eastAsia="fi-FI"/>
              </w:rPr>
              <w:t>--&gt;</w:t>
            </w:r>
          </w:p>
          <w:p w14:paraId="3A4C5AC1"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entryRelationship</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typeCode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COMP</w:t>
            </w:r>
            <w:r w:rsidRPr="00A9792F">
              <w:rPr>
                <w:rFonts w:ascii="Courier New" w:hAnsi="Courier New" w:cs="Courier New"/>
                <w:color w:val="0000FF"/>
                <w:sz w:val="18"/>
                <w:szCs w:val="18"/>
                <w:lang w:eastAsia="fi-FI"/>
              </w:rPr>
              <w:t>"&gt;</w:t>
            </w:r>
          </w:p>
          <w:p w14:paraId="1E42829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classCode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7898CAF2" w14:textId="77777777" w:rsidR="00A9792F" w:rsidRPr="00A9792F" w:rsidRDefault="00A9792F" w:rsidP="00A9792F">
            <w:pPr>
              <w:autoSpaceDE w:val="0"/>
              <w:autoSpaceDN w:val="0"/>
              <w:adjustRightInd w:val="0"/>
              <w:ind w:left="2160" w:hanging="216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code</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33</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codeSystem</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1.2.246.537.6.12.2002.103</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displayName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Sairaalahygieenisesti merkittävä löydös</w:t>
            </w:r>
            <w:r w:rsidRPr="00A9792F">
              <w:rPr>
                <w:rFonts w:ascii="Courier New" w:hAnsi="Courier New" w:cs="Courier New"/>
                <w:color w:val="0000FF"/>
                <w:sz w:val="18"/>
                <w:szCs w:val="18"/>
                <w:lang w:eastAsia="fi-FI"/>
              </w:rPr>
              <w:t>"/&gt;</w:t>
            </w:r>
          </w:p>
          <w:p w14:paraId="18AE9BEE"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7DA0B03B"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#OID1.2.246.10.1234567.14.2016.123.11.3.1</w:t>
            </w:r>
            <w:r w:rsidRPr="00A9792F">
              <w:rPr>
                <w:rFonts w:ascii="Courier New" w:hAnsi="Courier New" w:cs="Courier New"/>
                <w:color w:val="0000FF"/>
                <w:sz w:val="18"/>
                <w:szCs w:val="18"/>
                <w:lang w:val="en-US" w:eastAsia="fi-FI"/>
              </w:rPr>
              <w:t>"/&gt;</w:t>
            </w:r>
          </w:p>
          <w:p w14:paraId="1895BF2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43D3B8A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value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xsi:type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BL</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true</w:t>
            </w:r>
            <w:r w:rsidRPr="00A9792F">
              <w:rPr>
                <w:rFonts w:ascii="Courier New" w:hAnsi="Courier New" w:cs="Courier New"/>
                <w:color w:val="0000FF"/>
                <w:sz w:val="18"/>
                <w:szCs w:val="18"/>
                <w:lang w:val="en-US" w:eastAsia="fi-FI"/>
              </w:rPr>
              <w:t>"/&gt;</w:t>
            </w:r>
          </w:p>
          <w:p w14:paraId="2C5FA4F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6C47E6A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p>
          <w:p w14:paraId="1D686F7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41 Herkkyystutkimuksen lisätieto</w:t>
            </w:r>
            <w:r w:rsidRPr="00A9792F">
              <w:rPr>
                <w:rFonts w:ascii="Courier New" w:hAnsi="Courier New" w:cs="Courier New"/>
                <w:color w:val="0000FF"/>
                <w:sz w:val="18"/>
                <w:szCs w:val="18"/>
                <w:lang w:val="en-US" w:eastAsia="fi-FI"/>
              </w:rPr>
              <w:t>--&gt;</w:t>
            </w:r>
          </w:p>
          <w:p w14:paraId="4A89A13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typeCode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COMP</w:t>
            </w:r>
            <w:r w:rsidRPr="00A9792F">
              <w:rPr>
                <w:rFonts w:ascii="Courier New" w:hAnsi="Courier New" w:cs="Courier New"/>
                <w:color w:val="0000FF"/>
                <w:sz w:val="18"/>
                <w:szCs w:val="18"/>
                <w:lang w:val="en-US" w:eastAsia="fi-FI"/>
              </w:rPr>
              <w:t>"&gt;</w:t>
            </w:r>
          </w:p>
          <w:p w14:paraId="1CFAAB8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classCode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579306C6" w14:textId="77777777" w:rsidR="00A9792F" w:rsidRPr="00A9792F" w:rsidRDefault="00A9792F" w:rsidP="00A9792F">
            <w:pPr>
              <w:autoSpaceDE w:val="0"/>
              <w:autoSpaceDN w:val="0"/>
              <w:adjustRightInd w:val="0"/>
              <w:ind w:left="2160" w:hanging="216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code</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34</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codeSystem</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1.2.246.537.6.12.2002.103</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displayName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Herkkyystutkimuksen lisätieto</w:t>
            </w:r>
            <w:r w:rsidRPr="00A9792F">
              <w:rPr>
                <w:rFonts w:ascii="Courier New" w:hAnsi="Courier New" w:cs="Courier New"/>
                <w:color w:val="0000FF"/>
                <w:sz w:val="18"/>
                <w:szCs w:val="18"/>
                <w:lang w:eastAsia="fi-FI"/>
              </w:rPr>
              <w:t>"/&gt;</w:t>
            </w:r>
          </w:p>
          <w:p w14:paraId="3E77C4A1"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13BF2125"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#OID1.2.246.10.1234567.14.2016.123.11.3.2</w:t>
            </w:r>
            <w:r w:rsidRPr="00A9792F">
              <w:rPr>
                <w:rFonts w:ascii="Courier New" w:hAnsi="Courier New" w:cs="Courier New"/>
                <w:color w:val="0000FF"/>
                <w:sz w:val="18"/>
                <w:szCs w:val="18"/>
                <w:lang w:val="en-US" w:eastAsia="fi-FI"/>
              </w:rPr>
              <w:t>"/&gt;</w:t>
            </w:r>
          </w:p>
          <w:p w14:paraId="266734F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60672412"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value</w:t>
            </w:r>
            <w:r w:rsidRPr="00A9792F">
              <w:rPr>
                <w:rFonts w:ascii="Courier New" w:hAnsi="Courier New" w:cs="Courier New"/>
                <w:i/>
                <w:iCs/>
                <w:color w:val="008080"/>
                <w:sz w:val="18"/>
                <w:szCs w:val="18"/>
                <w:lang w:eastAsia="fi-FI"/>
              </w:rPr>
              <w:t xml:space="preserve"> </w:t>
            </w:r>
            <w:proofErr w:type="gramStart"/>
            <w:r w:rsidRPr="00A9792F">
              <w:rPr>
                <w:rFonts w:ascii="Courier New" w:hAnsi="Courier New" w:cs="Courier New"/>
                <w:color w:val="FF0000"/>
                <w:sz w:val="18"/>
                <w:szCs w:val="18"/>
                <w:lang w:eastAsia="fi-FI"/>
              </w:rPr>
              <w:t>xsi:type</w:t>
            </w:r>
            <w:proofErr w:type="gramEnd"/>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ST</w:t>
            </w:r>
            <w:r w:rsidRPr="00A9792F">
              <w:rPr>
                <w:rFonts w:ascii="Courier New" w:hAnsi="Courier New" w:cs="Courier New"/>
                <w:color w:val="0000FF"/>
                <w:sz w:val="18"/>
                <w:szCs w:val="18"/>
                <w:lang w:eastAsia="fi-FI"/>
              </w:rPr>
              <w:t>"&gt;</w:t>
            </w:r>
            <w:r w:rsidRPr="00A9792F">
              <w:rPr>
                <w:rFonts w:ascii="Courier New" w:hAnsi="Courier New" w:cs="Courier New"/>
                <w:color w:val="000000"/>
                <w:sz w:val="18"/>
                <w:szCs w:val="18"/>
                <w:lang w:eastAsia="fi-FI"/>
              </w:rPr>
              <w:t>lisätiedot tähän</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value</w:t>
            </w:r>
            <w:r w:rsidRPr="00A9792F">
              <w:rPr>
                <w:rFonts w:ascii="Courier New" w:hAnsi="Courier New" w:cs="Courier New"/>
                <w:color w:val="0000FF"/>
                <w:sz w:val="18"/>
                <w:szCs w:val="18"/>
                <w:lang w:eastAsia="fi-FI"/>
              </w:rPr>
              <w:t>&gt;</w:t>
            </w:r>
          </w:p>
          <w:p w14:paraId="6FDF9F8D"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70F8DC5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p>
          <w:p w14:paraId="16298951"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5285933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p>
          <w:p w14:paraId="696D4D9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Mikrobilääke 2</w:t>
            </w:r>
            <w:r w:rsidRPr="00A9792F">
              <w:rPr>
                <w:rFonts w:ascii="Courier New" w:hAnsi="Courier New" w:cs="Courier New"/>
                <w:color w:val="0000FF"/>
                <w:sz w:val="18"/>
                <w:szCs w:val="18"/>
                <w:lang w:val="en-US" w:eastAsia="fi-FI"/>
              </w:rPr>
              <w:t>--&gt;</w:t>
            </w:r>
          </w:p>
          <w:p w14:paraId="214684EE"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72C02834" w14:textId="77777777" w:rsidR="002E2F30" w:rsidRDefault="00A9792F" w:rsidP="00D0516D">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p>
          <w:p w14:paraId="50D33F16" w14:textId="68892DC4" w:rsidR="00085919" w:rsidRPr="00085919" w:rsidRDefault="00085919" w:rsidP="00085919">
            <w:pPr>
              <w:autoSpaceDE w:val="0"/>
              <w:autoSpaceDN w:val="0"/>
              <w:adjustRightInd w:val="0"/>
              <w:rPr>
                <w:rFonts w:ascii="Courier New" w:hAnsi="Courier New" w:cs="Courier New"/>
                <w:color w:val="0000FF"/>
                <w:sz w:val="18"/>
                <w:szCs w:val="18"/>
                <w:lang w:eastAsia="fi-FI"/>
              </w:rPr>
            </w:pPr>
            <w:proofErr w:type="gramStart"/>
            <w:r w:rsidRPr="00085919">
              <w:rPr>
                <w:rFonts w:ascii="Courier New" w:hAnsi="Courier New" w:cs="Courier New"/>
                <w:color w:val="0000FF"/>
                <w:sz w:val="18"/>
                <w:szCs w:val="18"/>
                <w:lang w:eastAsia="fi-FI"/>
              </w:rPr>
              <w:t>&lt;!--</w:t>
            </w:r>
            <w:proofErr w:type="gramEnd"/>
            <w:r>
              <w:rPr>
                <w:rFonts w:ascii="Courier New" w:hAnsi="Courier New" w:cs="Courier New"/>
                <w:color w:val="0000FF"/>
                <w:sz w:val="18"/>
                <w:szCs w:val="18"/>
                <w:lang w:eastAsia="fi-FI"/>
              </w:rPr>
              <w:t xml:space="preserve"> </w:t>
            </w:r>
            <w:r w:rsidRPr="00085919">
              <w:rPr>
                <w:rFonts w:ascii="Courier New" w:hAnsi="Courier New" w:cs="Courier New"/>
                <w:color w:val="474747"/>
                <w:sz w:val="18"/>
                <w:szCs w:val="18"/>
                <w:lang w:eastAsia="fi-FI"/>
              </w:rPr>
              <w:t xml:space="preserve">Mikrobilöydös </w:t>
            </w:r>
            <w:r>
              <w:rPr>
                <w:rFonts w:ascii="Courier New" w:hAnsi="Courier New" w:cs="Courier New"/>
                <w:color w:val="474747"/>
                <w:sz w:val="18"/>
                <w:szCs w:val="18"/>
                <w:lang w:eastAsia="fi-FI"/>
              </w:rPr>
              <w:t>2</w:t>
            </w:r>
            <w:r w:rsidRPr="00085919">
              <w:rPr>
                <w:rFonts w:ascii="Courier New" w:hAnsi="Courier New" w:cs="Courier New"/>
                <w:color w:val="0000FF"/>
                <w:sz w:val="18"/>
                <w:szCs w:val="18"/>
                <w:lang w:eastAsia="fi-FI"/>
              </w:rPr>
              <w:t xml:space="preserve"> --&gt;</w:t>
            </w:r>
          </w:p>
          <w:p w14:paraId="4236DF08" w14:textId="4C910C0E" w:rsidR="00085919" w:rsidRPr="00A9792F" w:rsidRDefault="00085919" w:rsidP="00D0516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00FF"/>
                <w:sz w:val="18"/>
                <w:szCs w:val="18"/>
                <w:lang w:eastAsia="fi-FI"/>
              </w:rPr>
              <w:t>…</w:t>
            </w:r>
          </w:p>
        </w:tc>
      </w:tr>
    </w:tbl>
    <w:p w14:paraId="6C79D0F2" w14:textId="77777777" w:rsidR="002E2F30" w:rsidRDefault="002E2F30" w:rsidP="00B80FAA"/>
    <w:p w14:paraId="4A1BE826" w14:textId="77777777" w:rsidR="001E5A15" w:rsidRDefault="0054324C" w:rsidP="00B80FAA">
      <w:r>
        <w:br w:type="page"/>
      </w:r>
    </w:p>
    <w:p w14:paraId="4A1BE827" w14:textId="77777777" w:rsidR="00577127" w:rsidRDefault="00577127" w:rsidP="00577127">
      <w:pPr>
        <w:pStyle w:val="Otsikko1"/>
      </w:pPr>
      <w:bookmarkStart w:id="92" w:name="_Toc496544133"/>
      <w:r>
        <w:lastRenderedPageBreak/>
        <w:t>Laboratoriotutkimuslausunnot</w:t>
      </w:r>
      <w:bookmarkEnd w:id="92"/>
    </w:p>
    <w:p w14:paraId="4A1BE828" w14:textId="77777777" w:rsidR="00577127" w:rsidRPr="00577127" w:rsidRDefault="00577127" w:rsidP="00577127">
      <w:pPr>
        <w:pStyle w:val="Otsikko2"/>
      </w:pPr>
      <w:bookmarkStart w:id="93" w:name="_Toc403323893"/>
      <w:bookmarkStart w:id="94" w:name="_Toc496544134"/>
      <w:r w:rsidRPr="00577127">
        <w:t>Näkymätunnus ja merkinnän OID</w:t>
      </w:r>
      <w:bookmarkEnd w:id="93"/>
      <w:bookmarkEnd w:id="94"/>
    </w:p>
    <w:p w14:paraId="4A1BE829" w14:textId="6C99706B" w:rsidR="00577127" w:rsidRDefault="00577127" w:rsidP="00577127">
      <w:pPr>
        <w:rPr>
          <w:lang w:eastAsia="fi-FI"/>
        </w:rPr>
      </w:pPr>
      <w:r>
        <w:rPr>
          <w:lang w:eastAsia="fi-FI"/>
        </w:rPr>
        <w:t>Lausunnon</w:t>
      </w:r>
      <w:r w:rsidRPr="000156B7">
        <w:rPr>
          <w:lang w:eastAsia="fi-FI"/>
        </w:rPr>
        <w:t xml:space="preserve"> tiedot </w:t>
      </w:r>
      <w:r>
        <w:rPr>
          <w:lang w:eastAsia="fi-FI"/>
        </w:rPr>
        <w:t>kirjataan</w:t>
      </w:r>
      <w:r w:rsidRPr="000156B7">
        <w:rPr>
          <w:lang w:eastAsia="fi-FI"/>
        </w:rPr>
        <w:t xml:space="preserve"> </w:t>
      </w:r>
      <w:r w:rsidR="00097A20">
        <w:rPr>
          <w:lang w:eastAsia="fi-FI"/>
        </w:rPr>
        <w:t xml:space="preserve">Laboratorio- näkymälle </w:t>
      </w:r>
      <w:r w:rsidRPr="000156B7">
        <w:rPr>
          <w:lang w:eastAsia="fi-FI"/>
        </w:rPr>
        <w:t>kuten pyynnön ja tehtyjen tutkimusten tiedot.</w:t>
      </w:r>
      <w:r>
        <w:rPr>
          <w:lang w:eastAsia="fi-FI"/>
        </w:rPr>
        <w:t xml:space="preserve"> Yksi lausuntomerkintä kohdistuu aina yhteen tehtyyn tutkimukseen</w:t>
      </w:r>
      <w:r w:rsidR="00426387">
        <w:rPr>
          <w:lang w:eastAsia="fi-FI"/>
        </w:rPr>
        <w:t xml:space="preserve"> -</w:t>
      </w:r>
      <w:r>
        <w:rPr>
          <w:lang w:eastAsia="fi-FI"/>
        </w:rPr>
        <w:t xml:space="preserve"> mikäli samalla lausutaan useampia tutkimuksia</w:t>
      </w:r>
      <w:r w:rsidR="00DF531E">
        <w:rPr>
          <w:lang w:eastAsia="fi-FI"/>
        </w:rPr>
        <w:t>,</w:t>
      </w:r>
      <w:r>
        <w:rPr>
          <w:lang w:eastAsia="fi-FI"/>
        </w:rPr>
        <w:t xml:space="preserve"> lausunto kohdistetaan tuoreimpaan tai lausuntomerkintää toistetaan tutkimuskohtaisesti.</w:t>
      </w:r>
    </w:p>
    <w:p w14:paraId="4A1BE82A" w14:textId="77777777" w:rsidR="00577127" w:rsidRDefault="00577127" w:rsidP="00577127">
      <w:pPr>
        <w:rPr>
          <w:lang w:eastAsia="fi-FI"/>
        </w:rPr>
      </w:pPr>
    </w:p>
    <w:p w14:paraId="4A1BE82B" w14:textId="77777777" w:rsidR="00577127" w:rsidRPr="00577127" w:rsidRDefault="00577127" w:rsidP="00577127">
      <w:pPr>
        <w:pStyle w:val="Otsikko2"/>
      </w:pPr>
      <w:bookmarkStart w:id="95" w:name="_Toc403323894"/>
      <w:bookmarkStart w:id="96" w:name="_Toc496544135"/>
      <w:r w:rsidRPr="00577127">
        <w:t>Potilaan ja merkinnän tekijän tiedot</w:t>
      </w:r>
      <w:bookmarkEnd w:id="95"/>
      <w:bookmarkEnd w:id="96"/>
      <w:r w:rsidRPr="00577127">
        <w:t xml:space="preserve"> </w:t>
      </w:r>
    </w:p>
    <w:p w14:paraId="4A1BE82C" w14:textId="77777777" w:rsidR="00577127" w:rsidRDefault="00577127" w:rsidP="00577127">
      <w:pPr>
        <w:rPr>
          <w:highlight w:val="white"/>
          <w:lang w:eastAsia="fi-FI"/>
        </w:rPr>
      </w:pPr>
      <w:r>
        <w:rPr>
          <w:highlight w:val="white"/>
          <w:lang w:eastAsia="fi-FI"/>
        </w:rPr>
        <w:t>Merkinnän rakenteen mukaisesti näkymän tietojen jälkeen esitetään näyttömuodossa lausuntomerkinnän tehneen ammattilaisen ja organisaation tiedot – huomaa, että tämä voi olla eri henkilö kuin lausunnon antanut lääkäri. Potilaan tiedot annetaan näkymätasolla, mikäli samassa asiakirjassa on useampia merkintöjä potilaalle tämä riittää kertaalleen asiakirjan body:ssa. Näkymätason author:ssa annetaan merkinnän tekijän tiedot rakenteisessa muodossa.</w:t>
      </w:r>
    </w:p>
    <w:p w14:paraId="4A1BE82D" w14:textId="77777777" w:rsidR="00577127" w:rsidRDefault="00577127" w:rsidP="00577127">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577127" w:rsidRPr="00995C29" w14:paraId="4A1BE859" w14:textId="77777777" w:rsidTr="003C345B">
        <w:tc>
          <w:tcPr>
            <w:tcW w:w="9779" w:type="dxa"/>
          </w:tcPr>
          <w:p w14:paraId="4A1BE82E"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text</w:t>
            </w:r>
            <w:r w:rsidRPr="00995C29">
              <w:rPr>
                <w:rFonts w:ascii="Courier New" w:hAnsi="Courier New" w:cs="Courier New"/>
                <w:color w:val="0000FF"/>
                <w:sz w:val="18"/>
                <w:lang w:eastAsia="fi-FI"/>
              </w:rPr>
              <w:t>&gt;</w:t>
            </w:r>
          </w:p>
          <w:p w14:paraId="4A1BE82F"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X-X sairaanhoitopiiri Lab</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p>
          <w:p w14:paraId="4A1BE830" w14:textId="77777777" w:rsidR="00995C29" w:rsidRPr="00405DDF" w:rsidRDefault="00995C29" w:rsidP="00995C29">
            <w:pPr>
              <w:autoSpaceDE w:val="0"/>
              <w:autoSpaceDN w:val="0"/>
              <w:adjustRightInd w:val="0"/>
              <w:rPr>
                <w:rFonts w:ascii="Courier New" w:hAnsi="Courier New" w:cs="Courier New"/>
                <w:color w:val="0000FF"/>
                <w:sz w:val="18"/>
                <w:lang w:val="sv-SE" w:eastAsia="fi-FI"/>
              </w:rPr>
            </w:pPr>
            <w:r w:rsidRPr="00995C29">
              <w:rPr>
                <w:rFonts w:ascii="Courier New" w:hAnsi="Courier New" w:cs="Courier New"/>
                <w:color w:val="000000"/>
                <w:sz w:val="18"/>
                <w:lang w:eastAsia="fi-FI"/>
              </w:rPr>
              <w:t xml:space="preserve">  </w:t>
            </w:r>
            <w:r w:rsidRPr="00405DDF">
              <w:rPr>
                <w:rFonts w:ascii="Courier New" w:hAnsi="Courier New" w:cs="Courier New"/>
                <w:color w:val="0000FF"/>
                <w:sz w:val="18"/>
                <w:lang w:val="sv-SE" w:eastAsia="fi-FI"/>
              </w:rPr>
              <w:t>&lt;</w:t>
            </w:r>
            <w:r w:rsidRPr="00405DDF">
              <w:rPr>
                <w:rFonts w:ascii="Courier New" w:hAnsi="Courier New" w:cs="Courier New"/>
                <w:color w:val="800000"/>
                <w:sz w:val="18"/>
                <w:lang w:val="sv-SE" w:eastAsia="fi-FI"/>
              </w:rPr>
              <w:t>paragraph</w:t>
            </w:r>
            <w:r w:rsidRPr="00405DDF">
              <w:rPr>
                <w:rFonts w:ascii="Courier New" w:hAnsi="Courier New" w:cs="Courier New"/>
                <w:color w:val="0000FF"/>
                <w:sz w:val="18"/>
                <w:lang w:val="sv-SE" w:eastAsia="fi-FI"/>
              </w:rPr>
              <w:t>&gt;</w:t>
            </w:r>
            <w:r w:rsidRPr="00405DDF">
              <w:rPr>
                <w:rFonts w:ascii="Courier New" w:hAnsi="Courier New" w:cs="Courier New"/>
                <w:color w:val="000000"/>
                <w:sz w:val="18"/>
                <w:lang w:val="sv-SE" w:eastAsia="fi-FI"/>
              </w:rPr>
              <w:t>el.  Ville Lahti</w:t>
            </w:r>
            <w:r w:rsidRPr="00405DDF">
              <w:rPr>
                <w:rFonts w:ascii="Courier New" w:hAnsi="Courier New" w:cs="Courier New"/>
                <w:color w:val="0000FF"/>
                <w:sz w:val="18"/>
                <w:lang w:val="sv-SE" w:eastAsia="fi-FI"/>
              </w:rPr>
              <w:t>&lt;/</w:t>
            </w:r>
            <w:r w:rsidRPr="00405DDF">
              <w:rPr>
                <w:rFonts w:ascii="Courier New" w:hAnsi="Courier New" w:cs="Courier New"/>
                <w:color w:val="800000"/>
                <w:sz w:val="18"/>
                <w:lang w:val="sv-SE" w:eastAsia="fi-FI"/>
              </w:rPr>
              <w:t>paragraph</w:t>
            </w:r>
            <w:r w:rsidRPr="00405DDF">
              <w:rPr>
                <w:rFonts w:ascii="Courier New" w:hAnsi="Courier New" w:cs="Courier New"/>
                <w:color w:val="0000FF"/>
                <w:sz w:val="18"/>
                <w:lang w:val="sv-SE" w:eastAsia="fi-FI"/>
              </w:rPr>
              <w:t>&gt;</w:t>
            </w:r>
          </w:p>
          <w:p w14:paraId="4A1BE831" w14:textId="1F4B6622" w:rsidR="00995C29" w:rsidRPr="00995C29" w:rsidRDefault="00995C29" w:rsidP="00995C29">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val="sv-SE"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24.1.201</w:t>
            </w:r>
            <w:r w:rsidR="00D0516D">
              <w:rPr>
                <w:rFonts w:ascii="Courier New" w:hAnsi="Courier New" w:cs="Courier New"/>
                <w:color w:val="000000"/>
                <w:sz w:val="18"/>
                <w:lang w:eastAsia="fi-FI"/>
              </w:rPr>
              <w:t>6</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p>
          <w:p w14:paraId="4A1BE832"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text</w:t>
            </w:r>
            <w:r w:rsidRPr="00995C29">
              <w:rPr>
                <w:rFonts w:ascii="Courier New" w:hAnsi="Courier New" w:cs="Courier New"/>
                <w:color w:val="0000FF"/>
                <w:sz w:val="18"/>
                <w:lang w:eastAsia="fi-FI"/>
              </w:rPr>
              <w:t>&gt;</w:t>
            </w:r>
          </w:p>
          <w:p w14:paraId="4A1BE833" w14:textId="77777777" w:rsidR="00995C29" w:rsidRPr="00995C29" w:rsidRDefault="00995C29" w:rsidP="00995C29">
            <w:pPr>
              <w:autoSpaceDE w:val="0"/>
              <w:autoSpaceDN w:val="0"/>
              <w:adjustRightInd w:val="0"/>
              <w:rPr>
                <w:rFonts w:ascii="Courier New" w:hAnsi="Courier New" w:cs="Courier New"/>
                <w:color w:val="0000FF"/>
                <w:sz w:val="18"/>
                <w:lang w:eastAsia="fi-FI"/>
              </w:rPr>
            </w:pP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Potilaan tiedot Bodyssa näkymätasoalla  </w:t>
            </w:r>
            <w:r w:rsidRPr="00995C29">
              <w:rPr>
                <w:rFonts w:ascii="Courier New" w:hAnsi="Courier New" w:cs="Courier New"/>
                <w:color w:val="0000FF"/>
                <w:sz w:val="18"/>
                <w:lang w:eastAsia="fi-FI"/>
              </w:rPr>
              <w:t>--&gt;</w:t>
            </w:r>
          </w:p>
          <w:p w14:paraId="4A1BE834"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typeCode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SBJ</w:t>
            </w:r>
            <w:r w:rsidRPr="00995C29">
              <w:rPr>
                <w:rFonts w:ascii="Courier New" w:hAnsi="Courier New" w:cs="Courier New"/>
                <w:color w:val="0000FF"/>
                <w:sz w:val="18"/>
                <w:lang w:val="en-US" w:eastAsia="fi-FI"/>
              </w:rPr>
              <w:t>"&gt;</w:t>
            </w:r>
          </w:p>
          <w:p w14:paraId="4A1BE835"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relatedSubject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classCode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PAT</w:t>
            </w:r>
            <w:r w:rsidRPr="00995C29">
              <w:rPr>
                <w:rFonts w:ascii="Courier New" w:hAnsi="Courier New" w:cs="Courier New"/>
                <w:color w:val="0000FF"/>
                <w:sz w:val="18"/>
                <w:lang w:val="en-US" w:eastAsia="fi-FI"/>
              </w:rPr>
              <w:t>"&gt;</w:t>
            </w:r>
          </w:p>
          <w:p w14:paraId="4A1BE836" w14:textId="77777777" w:rsidR="00995C29" w:rsidRPr="00405DDF"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val="en-US" w:eastAsia="fi-FI"/>
              </w:rPr>
              <w:t xml:space="preserve">     </w:t>
            </w:r>
            <w:proofErr w:type="gramStart"/>
            <w:r w:rsidRPr="00405DDF">
              <w:rPr>
                <w:rFonts w:ascii="Courier New" w:hAnsi="Courier New" w:cs="Courier New"/>
                <w:color w:val="0000FF"/>
                <w:sz w:val="18"/>
                <w:lang w:eastAsia="fi-FI"/>
              </w:rPr>
              <w:t>&lt;!--</w:t>
            </w:r>
            <w:proofErr w:type="gramEnd"/>
            <w:r w:rsidRPr="00405DDF">
              <w:rPr>
                <w:rFonts w:ascii="Courier New" w:hAnsi="Courier New" w:cs="Courier New"/>
                <w:color w:val="474747"/>
                <w:sz w:val="18"/>
                <w:lang w:eastAsia="fi-FI"/>
              </w:rPr>
              <w:t xml:space="preserve"> Henkilötunnus </w:t>
            </w:r>
            <w:r w:rsidRPr="00405DDF">
              <w:rPr>
                <w:rFonts w:ascii="Courier New" w:hAnsi="Courier New" w:cs="Courier New"/>
                <w:color w:val="0000FF"/>
                <w:sz w:val="18"/>
                <w:lang w:eastAsia="fi-FI"/>
              </w:rPr>
              <w:t>--&gt;</w:t>
            </w:r>
          </w:p>
          <w:p w14:paraId="4A1BE837" w14:textId="7628770C" w:rsidR="00995C29" w:rsidRPr="00405DDF" w:rsidRDefault="00995C29" w:rsidP="00995C29">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code</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010144-</w:t>
            </w:r>
            <w:ins w:id="97" w:author="Pakari Arja" w:date="2018-05-02T10:18:00Z">
              <w:r w:rsidR="00E47433">
                <w:rPr>
                  <w:rFonts w:ascii="Courier New" w:hAnsi="Courier New" w:cs="Courier New"/>
                  <w:color w:val="000000"/>
                  <w:sz w:val="18"/>
                  <w:lang w:eastAsia="fi-FI"/>
                </w:rPr>
                <w:t>9</w:t>
              </w:r>
            </w:ins>
            <w:del w:id="98" w:author="Pakari Arja" w:date="2018-05-02T10:18:00Z">
              <w:r w:rsidRPr="00405DDF" w:rsidDel="00E47433">
                <w:rPr>
                  <w:rFonts w:ascii="Courier New" w:hAnsi="Courier New" w:cs="Courier New"/>
                  <w:color w:val="000000"/>
                  <w:sz w:val="18"/>
                  <w:lang w:eastAsia="fi-FI"/>
                </w:rPr>
                <w:delText>1</w:delText>
              </w:r>
            </w:del>
            <w:r w:rsidRPr="00405DDF">
              <w:rPr>
                <w:rFonts w:ascii="Courier New" w:hAnsi="Courier New" w:cs="Courier New"/>
                <w:color w:val="000000"/>
                <w:sz w:val="18"/>
                <w:lang w:eastAsia="fi-FI"/>
              </w:rPr>
              <w:t>23X</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codeSystem</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1.2.246.21</w:t>
            </w:r>
            <w:r w:rsidRPr="00405DDF">
              <w:rPr>
                <w:rFonts w:ascii="Courier New" w:hAnsi="Courier New" w:cs="Courier New"/>
                <w:color w:val="0000FF"/>
                <w:sz w:val="18"/>
                <w:lang w:eastAsia="fi-FI"/>
              </w:rPr>
              <w:t>"/&gt;</w:t>
            </w:r>
          </w:p>
          <w:p w14:paraId="4A1BE838"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classCode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PSN</w:t>
            </w:r>
            <w:r w:rsidRPr="00995C29">
              <w:rPr>
                <w:rFonts w:ascii="Courier New" w:hAnsi="Courier New" w:cs="Courier New"/>
                <w:color w:val="0000FF"/>
                <w:sz w:val="18"/>
                <w:lang w:val="en-US" w:eastAsia="fi-FI"/>
              </w:rPr>
              <w:t>"&gt;</w:t>
            </w:r>
          </w:p>
          <w:p w14:paraId="4A1BE839"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A1BE83A"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Erkki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4A1BE83B"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Matti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4A1BE83C"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Meikäläinen</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14:paraId="4A1BE83D"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A1BE83E"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color w:val="0000FF"/>
                <w:sz w:val="18"/>
                <w:lang w:val="en-US" w:eastAsia="fi-FI"/>
              </w:rPr>
              <w:t>&gt;</w:t>
            </w:r>
          </w:p>
          <w:p w14:paraId="4A1BE83F"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relatedSubject</w:t>
            </w:r>
            <w:r w:rsidRPr="00684A6F">
              <w:rPr>
                <w:rFonts w:ascii="Courier New" w:hAnsi="Courier New" w:cs="Courier New"/>
                <w:color w:val="0000FF"/>
                <w:sz w:val="18"/>
                <w:lang w:val="en-US" w:eastAsia="fi-FI"/>
              </w:rPr>
              <w:t>&gt;</w:t>
            </w:r>
          </w:p>
          <w:p w14:paraId="4A1BE840"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subject</w:t>
            </w:r>
            <w:r w:rsidRPr="00684A6F">
              <w:rPr>
                <w:rFonts w:ascii="Courier New" w:hAnsi="Courier New" w:cs="Courier New"/>
                <w:color w:val="0000FF"/>
                <w:sz w:val="18"/>
                <w:lang w:val="en-US" w:eastAsia="fi-FI"/>
              </w:rPr>
              <w:t>&gt;</w:t>
            </w:r>
          </w:p>
          <w:p w14:paraId="4A1BE841"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FF"/>
                <w:sz w:val="18"/>
                <w:lang w:val="en-US" w:eastAsia="fi-FI"/>
              </w:rPr>
              <w:t>&lt;!--</w:t>
            </w:r>
            <w:r w:rsidRPr="00684A6F">
              <w:rPr>
                <w:rFonts w:ascii="Courier New" w:hAnsi="Courier New" w:cs="Courier New"/>
                <w:color w:val="474747"/>
                <w:sz w:val="18"/>
                <w:lang w:val="en-US" w:eastAsia="fi-FI"/>
              </w:rPr>
              <w:t xml:space="preserve"> Merkinnän tekijä  </w:t>
            </w:r>
            <w:r w:rsidRPr="00684A6F">
              <w:rPr>
                <w:rFonts w:ascii="Courier New" w:hAnsi="Courier New" w:cs="Courier New"/>
                <w:color w:val="0000FF"/>
                <w:sz w:val="18"/>
                <w:lang w:val="en-US" w:eastAsia="fi-FI"/>
              </w:rPr>
              <w:t>--&gt;</w:t>
            </w:r>
          </w:p>
          <w:p w14:paraId="4A1BE842" w14:textId="77777777" w:rsidR="00995C29" w:rsidRPr="00405DDF" w:rsidRDefault="00995C29" w:rsidP="00995C29">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author</w:t>
            </w:r>
            <w:r w:rsidRPr="00405DDF">
              <w:rPr>
                <w:rFonts w:ascii="Courier New" w:hAnsi="Courier New" w:cs="Courier New"/>
                <w:color w:val="0000FF"/>
                <w:sz w:val="18"/>
                <w:lang w:eastAsia="fi-FI"/>
              </w:rPr>
              <w:t>&gt;</w:t>
            </w:r>
          </w:p>
          <w:p w14:paraId="4A1BE843"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proofErr w:type="gramStart"/>
            <w:r w:rsidRPr="00523DFF">
              <w:rPr>
                <w:rFonts w:ascii="Courier New" w:hAnsi="Courier New" w:cs="Courier New"/>
                <w:color w:val="0000FF"/>
                <w:sz w:val="18"/>
                <w:lang w:eastAsia="fi-FI"/>
              </w:rPr>
              <w:t>&lt;!--</w:t>
            </w:r>
            <w:proofErr w:type="gramEnd"/>
            <w:r w:rsidRPr="00523DFF">
              <w:rPr>
                <w:rFonts w:ascii="Courier New" w:hAnsi="Courier New" w:cs="Courier New"/>
                <w:color w:val="474747"/>
                <w:sz w:val="18"/>
                <w:lang w:eastAsia="fi-FI"/>
              </w:rPr>
              <w:t xml:space="preserve"> </w:t>
            </w:r>
            <w:r w:rsidRPr="00995C29">
              <w:rPr>
                <w:rFonts w:ascii="Courier New" w:hAnsi="Courier New" w:cs="Courier New"/>
                <w:color w:val="474747"/>
                <w:sz w:val="18"/>
                <w:lang w:eastAsia="fi-FI"/>
              </w:rPr>
              <w:t xml:space="preserve">Mirkinnän tekijän rooli on  MER </w:t>
            </w:r>
            <w:r w:rsidRPr="00995C29">
              <w:rPr>
                <w:rFonts w:ascii="Courier New" w:hAnsi="Courier New" w:cs="Courier New"/>
                <w:color w:val="0000FF"/>
                <w:sz w:val="18"/>
                <w:lang w:eastAsia="fi-FI"/>
              </w:rPr>
              <w:t>--&gt;</w:t>
            </w:r>
          </w:p>
          <w:p w14:paraId="4A1BE844" w14:textId="77777777" w:rsidR="00995C29" w:rsidRPr="00995C29" w:rsidRDefault="00995C29" w:rsidP="00995C29">
            <w:pPr>
              <w:autoSpaceDE w:val="0"/>
              <w:autoSpaceDN w:val="0"/>
              <w:adjustRightInd w:val="0"/>
              <w:ind w:left="720" w:hanging="72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functionCode</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codeSystem</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1.2.246.537.5.40006.2003</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codeSystemName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eArkisto - tekninen CDA R2 henkilötarkennin</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displayName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Merkinnän tekijä</w:t>
            </w:r>
            <w:r w:rsidRPr="00995C29">
              <w:rPr>
                <w:rFonts w:ascii="Courier New" w:hAnsi="Courier New" w:cs="Courier New"/>
                <w:color w:val="0000FF"/>
                <w:sz w:val="18"/>
                <w:lang w:eastAsia="fi-FI"/>
              </w:rPr>
              <w:t>"/&gt;</w:t>
            </w:r>
          </w:p>
          <w:p w14:paraId="4A1BE845"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merkinnän teon aika </w:t>
            </w:r>
            <w:r w:rsidRPr="00995C29">
              <w:rPr>
                <w:rFonts w:ascii="Courier New" w:hAnsi="Courier New" w:cs="Courier New"/>
                <w:color w:val="0000FF"/>
                <w:sz w:val="18"/>
                <w:lang w:eastAsia="fi-FI"/>
              </w:rPr>
              <w:t>--&gt;</w:t>
            </w:r>
          </w:p>
          <w:p w14:paraId="4A1BE846" w14:textId="3FB7D73D"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time</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value</w:t>
            </w:r>
            <w:r w:rsidRPr="00995C29">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995C29">
              <w:rPr>
                <w:rFonts w:ascii="Courier New" w:hAnsi="Courier New" w:cs="Courier New"/>
                <w:color w:val="000000"/>
                <w:sz w:val="18"/>
                <w:lang w:eastAsia="fi-FI"/>
              </w:rPr>
              <w:t>24123030</w:t>
            </w:r>
            <w:r w:rsidRPr="00995C29">
              <w:rPr>
                <w:rFonts w:ascii="Courier New" w:hAnsi="Courier New" w:cs="Courier New"/>
                <w:color w:val="0000FF"/>
                <w:sz w:val="18"/>
                <w:lang w:eastAsia="fi-FI"/>
              </w:rPr>
              <w:t>"/&gt;</w:t>
            </w:r>
          </w:p>
          <w:p w14:paraId="4A1BE847"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assignedAuthor</w:t>
            </w:r>
            <w:r w:rsidRPr="00995C29">
              <w:rPr>
                <w:rFonts w:ascii="Courier New" w:hAnsi="Courier New" w:cs="Courier New"/>
                <w:color w:val="0000FF"/>
                <w:sz w:val="18"/>
                <w:lang w:eastAsia="fi-FI"/>
              </w:rPr>
              <w:t>&gt;</w:t>
            </w:r>
          </w:p>
          <w:p w14:paraId="4A1BE848"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Ammattihenkilön perustunniste henkilötunnus</w:t>
            </w:r>
            <w:r w:rsidRPr="00995C29">
              <w:rPr>
                <w:rFonts w:ascii="Courier New" w:hAnsi="Courier New" w:cs="Courier New"/>
                <w:color w:val="0000FF"/>
                <w:sz w:val="18"/>
                <w:lang w:eastAsia="fi-FI"/>
              </w:rPr>
              <w:t>--&gt;</w:t>
            </w:r>
          </w:p>
          <w:p w14:paraId="4A1BE849" w14:textId="05A32BE9"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id</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extension</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123460-</w:t>
            </w:r>
            <w:ins w:id="99" w:author="Pakari Arja" w:date="2018-05-02T10:19:00Z">
              <w:r w:rsidR="009223B4">
                <w:rPr>
                  <w:rFonts w:ascii="Courier New" w:hAnsi="Courier New" w:cs="Courier New"/>
                  <w:color w:val="000000"/>
                  <w:sz w:val="18"/>
                  <w:lang w:eastAsia="fi-FI"/>
                </w:rPr>
                <w:t>9</w:t>
              </w:r>
            </w:ins>
            <w:del w:id="100" w:author="Pakari Arja" w:date="2018-05-02T10:19:00Z">
              <w:r w:rsidRPr="00995C29" w:rsidDel="009223B4">
                <w:rPr>
                  <w:rFonts w:ascii="Courier New" w:hAnsi="Courier New" w:cs="Courier New"/>
                  <w:color w:val="000000"/>
                  <w:sz w:val="18"/>
                  <w:lang w:eastAsia="fi-FI"/>
                </w:rPr>
                <w:delText>4</w:delText>
              </w:r>
            </w:del>
            <w:r w:rsidRPr="00995C29">
              <w:rPr>
                <w:rFonts w:ascii="Courier New" w:hAnsi="Courier New" w:cs="Courier New"/>
                <w:color w:val="000000"/>
                <w:sz w:val="18"/>
                <w:lang w:eastAsia="fi-FI"/>
              </w:rPr>
              <w:t>567</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root</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1.2.246.21</w:t>
            </w:r>
            <w:r w:rsidRPr="00995C29">
              <w:rPr>
                <w:rFonts w:ascii="Courier New" w:hAnsi="Courier New" w:cs="Courier New"/>
                <w:color w:val="0000FF"/>
                <w:sz w:val="18"/>
                <w:lang w:eastAsia="fi-FI"/>
              </w:rPr>
              <w:t>"/&gt;</w:t>
            </w:r>
          </w:p>
          <w:p w14:paraId="4A1BE84A"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Henkilö </w:t>
            </w:r>
            <w:r w:rsidRPr="00995C29">
              <w:rPr>
                <w:rFonts w:ascii="Courier New" w:hAnsi="Courier New" w:cs="Courier New"/>
                <w:color w:val="0000FF"/>
                <w:sz w:val="18"/>
                <w:lang w:val="en-US" w:eastAsia="fi-FI"/>
              </w:rPr>
              <w:t>--&gt;</w:t>
            </w:r>
          </w:p>
          <w:p w14:paraId="4A1BE84B"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assignedPerson</w:t>
            </w:r>
            <w:r w:rsidRPr="00995C29">
              <w:rPr>
                <w:rFonts w:ascii="Courier New" w:hAnsi="Courier New" w:cs="Courier New"/>
                <w:color w:val="0000FF"/>
                <w:sz w:val="18"/>
                <w:lang w:val="en-US" w:eastAsia="fi-FI"/>
              </w:rPr>
              <w:t>&gt;</w:t>
            </w:r>
          </w:p>
          <w:p w14:paraId="4A1BE84C"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A1BE84D"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Ville</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4A1BE84E"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Lahti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14:paraId="4A1BE84F"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el.</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p>
          <w:p w14:paraId="4A1BE850"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A1BE851"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assignedPerson</w:t>
            </w:r>
            <w:r w:rsidRPr="00995C29">
              <w:rPr>
                <w:rFonts w:ascii="Courier New" w:hAnsi="Courier New" w:cs="Courier New"/>
                <w:color w:val="0000FF"/>
                <w:sz w:val="18"/>
                <w:lang w:val="en-US" w:eastAsia="fi-FI"/>
              </w:rPr>
              <w:t>&gt;</w:t>
            </w:r>
          </w:p>
          <w:p w14:paraId="4A1BE852"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representedOrganization</w:t>
            </w:r>
            <w:r w:rsidRPr="00995C29">
              <w:rPr>
                <w:rFonts w:ascii="Courier New" w:hAnsi="Courier New" w:cs="Courier New"/>
                <w:color w:val="0000FF"/>
                <w:sz w:val="18"/>
                <w:lang w:val="en-US" w:eastAsia="fi-FI"/>
              </w:rPr>
              <w:t>&gt;</w:t>
            </w:r>
          </w:p>
          <w:p w14:paraId="4A1BE853"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Merkinnän palveluyksikkö </w:t>
            </w:r>
            <w:r w:rsidRPr="00995C29">
              <w:rPr>
                <w:rFonts w:ascii="Courier New" w:hAnsi="Courier New" w:cs="Courier New"/>
                <w:color w:val="0000FF"/>
                <w:sz w:val="18"/>
                <w:lang w:val="en-US" w:eastAsia="fi-FI"/>
              </w:rPr>
              <w:t>--&gt;</w:t>
            </w:r>
          </w:p>
          <w:p w14:paraId="4A1BE854"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id</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extension</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108</w:t>
            </w:r>
            <w:r w:rsidRPr="00684A6F">
              <w:rPr>
                <w:rFonts w:ascii="Courier New" w:hAnsi="Courier New" w:cs="Courier New"/>
                <w:color w:val="0000FF"/>
                <w:sz w:val="18"/>
                <w:lang w:val="en-US" w:eastAsia="fi-FI"/>
              </w:rPr>
              <w:t>"</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root</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1.2.246.10.1234567.10</w:t>
            </w:r>
            <w:r w:rsidRPr="00684A6F">
              <w:rPr>
                <w:rFonts w:ascii="Courier New" w:hAnsi="Courier New" w:cs="Courier New"/>
                <w:color w:val="0000FF"/>
                <w:sz w:val="18"/>
                <w:lang w:val="en-US" w:eastAsia="fi-FI"/>
              </w:rPr>
              <w:t>"/&gt;</w:t>
            </w:r>
          </w:p>
          <w:p w14:paraId="4A1BE855" w14:textId="77777777" w:rsidR="00995C29" w:rsidRPr="00405DDF" w:rsidRDefault="00995C29" w:rsidP="00995C29">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val="en-US" w:eastAsia="fi-FI"/>
              </w:rPr>
              <w:t xml:space="preserve">        </w:t>
            </w:r>
            <w:r w:rsidRPr="00405DDF">
              <w:rPr>
                <w:rFonts w:ascii="Courier New" w:hAnsi="Courier New" w:cs="Courier New"/>
                <w:color w:val="0000FF"/>
                <w:sz w:val="18"/>
                <w:lang w:val="en-US" w:eastAsia="fi-FI"/>
              </w:rPr>
              <w:t>&lt;</w:t>
            </w:r>
            <w:r w:rsidRPr="00405DDF">
              <w:rPr>
                <w:rFonts w:ascii="Courier New" w:hAnsi="Courier New" w:cs="Courier New"/>
                <w:color w:val="800000"/>
                <w:sz w:val="18"/>
                <w:lang w:val="en-US" w:eastAsia="fi-FI"/>
              </w:rPr>
              <w:t>name</w:t>
            </w:r>
            <w:r w:rsidRPr="00405DDF">
              <w:rPr>
                <w:rFonts w:ascii="Courier New" w:hAnsi="Courier New" w:cs="Courier New"/>
                <w:color w:val="0000FF"/>
                <w:sz w:val="18"/>
                <w:lang w:val="en-US" w:eastAsia="fi-FI"/>
              </w:rPr>
              <w:t>&gt;</w:t>
            </w:r>
            <w:r w:rsidRPr="00405DDF">
              <w:rPr>
                <w:rFonts w:ascii="Courier New" w:hAnsi="Courier New" w:cs="Courier New"/>
                <w:color w:val="000000"/>
                <w:sz w:val="18"/>
                <w:lang w:val="en-US" w:eastAsia="fi-FI"/>
              </w:rPr>
              <w:t>X-X sairaanhoitopiiri Lab</w:t>
            </w:r>
            <w:r w:rsidRPr="00405DDF">
              <w:rPr>
                <w:rFonts w:ascii="Courier New" w:hAnsi="Courier New" w:cs="Courier New"/>
                <w:color w:val="0000FF"/>
                <w:sz w:val="18"/>
                <w:lang w:val="en-US" w:eastAsia="fi-FI"/>
              </w:rPr>
              <w:t>&lt;/</w:t>
            </w:r>
            <w:r w:rsidRPr="00405DDF">
              <w:rPr>
                <w:rFonts w:ascii="Courier New" w:hAnsi="Courier New" w:cs="Courier New"/>
                <w:color w:val="800000"/>
                <w:sz w:val="18"/>
                <w:lang w:val="en-US" w:eastAsia="fi-FI"/>
              </w:rPr>
              <w:t>name</w:t>
            </w:r>
            <w:r w:rsidRPr="00405DDF">
              <w:rPr>
                <w:rFonts w:ascii="Courier New" w:hAnsi="Courier New" w:cs="Courier New"/>
                <w:color w:val="0000FF"/>
                <w:sz w:val="18"/>
                <w:lang w:val="en-US" w:eastAsia="fi-FI"/>
              </w:rPr>
              <w:t>&gt;</w:t>
            </w:r>
          </w:p>
          <w:p w14:paraId="4A1BE856"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representedOrganization</w:t>
            </w:r>
            <w:r w:rsidRPr="00995C29">
              <w:rPr>
                <w:rFonts w:ascii="Courier New" w:hAnsi="Courier New" w:cs="Courier New"/>
                <w:color w:val="0000FF"/>
                <w:sz w:val="18"/>
                <w:lang w:val="en-US" w:eastAsia="fi-FI"/>
              </w:rPr>
              <w:t>&gt;</w:t>
            </w:r>
          </w:p>
          <w:p w14:paraId="4A1BE857"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assignedAuthor</w:t>
            </w:r>
            <w:r w:rsidRPr="00995C29">
              <w:rPr>
                <w:rFonts w:ascii="Courier New" w:hAnsi="Courier New" w:cs="Courier New"/>
                <w:color w:val="0000FF"/>
                <w:sz w:val="18"/>
                <w:lang w:val="en-US" w:eastAsia="fi-FI"/>
              </w:rPr>
              <w:t>&gt;</w:t>
            </w:r>
          </w:p>
          <w:p w14:paraId="4A1BE858" w14:textId="77777777" w:rsidR="00577127"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author</w:t>
            </w:r>
            <w:r w:rsidRPr="00995C29">
              <w:rPr>
                <w:rFonts w:ascii="Courier New" w:hAnsi="Courier New" w:cs="Courier New"/>
                <w:color w:val="0000FF"/>
                <w:sz w:val="18"/>
                <w:lang w:val="en-US" w:eastAsia="fi-FI"/>
              </w:rPr>
              <w:t>&gt;</w:t>
            </w:r>
          </w:p>
        </w:tc>
      </w:tr>
    </w:tbl>
    <w:p w14:paraId="4A1BE85A" w14:textId="77777777" w:rsidR="00577127" w:rsidRDefault="00577127" w:rsidP="00577127">
      <w:pPr>
        <w:rPr>
          <w:lang w:eastAsia="fi-FI"/>
        </w:rPr>
      </w:pPr>
    </w:p>
    <w:p w14:paraId="4A1BE85B" w14:textId="77777777" w:rsidR="00577127" w:rsidRPr="002F6C36" w:rsidRDefault="00577127" w:rsidP="002F6C36">
      <w:pPr>
        <w:pStyle w:val="Otsikko2"/>
      </w:pPr>
      <w:bookmarkStart w:id="101" w:name="_Toc403323895"/>
      <w:bookmarkStart w:id="102" w:name="_Toc496544136"/>
      <w:r w:rsidRPr="002F6C36">
        <w:t>Hoitoprosessin vaihe ja otsikko</w:t>
      </w:r>
      <w:bookmarkEnd w:id="101"/>
      <w:bookmarkEnd w:id="102"/>
    </w:p>
    <w:p w14:paraId="4A1BE85C" w14:textId="77777777" w:rsidR="00577127" w:rsidRDefault="00577127" w:rsidP="00577127">
      <w:pPr>
        <w:rPr>
          <w:lang w:eastAsia="fi-FI"/>
        </w:rPr>
      </w:pPr>
      <w:r>
        <w:rPr>
          <w:lang w:eastAsia="fi-FI"/>
        </w:rPr>
        <w:t>Lausunnot tiedot laitetaan hoidon toteutus vaiheen alle. Otsikkoon annetaan Lausunnot, koodi 62 otsikkokoodistosta.</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66" w14:textId="77777777" w:rsidTr="008D2F4A">
        <w:tc>
          <w:tcPr>
            <w:tcW w:w="9629" w:type="dxa"/>
            <w:shd w:val="clear" w:color="auto" w:fill="auto"/>
          </w:tcPr>
          <w:p w14:paraId="4A1BE85D" w14:textId="77777777" w:rsidR="00995C29" w:rsidRPr="008D2F4A" w:rsidRDefault="00995C29" w:rsidP="008D2F4A">
            <w:pPr>
              <w:autoSpaceDE w:val="0"/>
              <w:autoSpaceDN w:val="0"/>
              <w:adjustRightInd w:val="0"/>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Hoitoprosessin vaihe "Hoidon toteutus" = Lausunto </w:t>
            </w:r>
            <w:r w:rsidRPr="008D2F4A">
              <w:rPr>
                <w:rFonts w:ascii="Courier New" w:hAnsi="Courier New" w:cs="Courier New"/>
                <w:color w:val="0000FF"/>
                <w:sz w:val="18"/>
                <w:lang w:eastAsia="fi-FI"/>
              </w:rPr>
              <w:t>--&gt;</w:t>
            </w:r>
          </w:p>
          <w:p w14:paraId="4A1BE85E"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14:paraId="4A1BE85F"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14:paraId="4A1BE860" w14:textId="77777777" w:rsidR="00995C29" w:rsidRPr="008D2F4A"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15</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1.2.246.537.6.13.2006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AR/YDIN - Hoitoprosessin vaihe</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Hoidon toteutus</w:t>
            </w:r>
            <w:r w:rsidRPr="008D2F4A">
              <w:rPr>
                <w:rFonts w:ascii="Courier New" w:hAnsi="Courier New" w:cs="Courier New"/>
                <w:color w:val="0000FF"/>
                <w:sz w:val="18"/>
                <w:lang w:val="en-US" w:eastAsia="fi-FI"/>
              </w:rPr>
              <w:t>"/&gt;</w:t>
            </w:r>
          </w:p>
          <w:p w14:paraId="4A1BE861"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Hoidon toteutus</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p w14:paraId="4A1BE862"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14:paraId="4A1BE863"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14:paraId="4A1BE864" w14:textId="77777777" w:rsidR="00995C29" w:rsidRPr="008D2F4A" w:rsidRDefault="00995C29"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62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1.2.246.537.6.14.2006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AR/YDIN - Otsikot</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Lausunnot</w:t>
            </w:r>
            <w:r w:rsidRPr="008D2F4A">
              <w:rPr>
                <w:rFonts w:ascii="Courier New" w:hAnsi="Courier New" w:cs="Courier New"/>
                <w:color w:val="0000FF"/>
                <w:sz w:val="18"/>
                <w:lang w:val="en-US" w:eastAsia="fi-FI"/>
              </w:rPr>
              <w:t>"/&gt;</w:t>
            </w:r>
          </w:p>
          <w:p w14:paraId="4A1BE865" w14:textId="77777777" w:rsidR="00577127" w:rsidRPr="008D2F4A" w:rsidRDefault="00995C29" w:rsidP="00E45ED6">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Lausun</w:t>
            </w:r>
            <w:r w:rsidR="00E45ED6">
              <w:rPr>
                <w:rFonts w:ascii="Courier New" w:hAnsi="Courier New" w:cs="Courier New"/>
                <w:color w:val="000000"/>
                <w:sz w:val="18"/>
                <w:lang w:val="en-US" w:eastAsia="fi-FI"/>
              </w:rPr>
              <w:t>not</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tc>
      </w:tr>
    </w:tbl>
    <w:p w14:paraId="4A1BE867" w14:textId="77777777" w:rsidR="00577127" w:rsidRDefault="00577127" w:rsidP="00577127">
      <w:pPr>
        <w:rPr>
          <w:lang w:eastAsia="fi-FI"/>
        </w:rPr>
      </w:pPr>
    </w:p>
    <w:p w14:paraId="4A1BE868" w14:textId="77777777" w:rsidR="00577127" w:rsidRPr="002F6C36" w:rsidRDefault="00577127" w:rsidP="002F6C36">
      <w:pPr>
        <w:pStyle w:val="Otsikko2"/>
      </w:pPr>
      <w:bookmarkStart w:id="103" w:name="_Toc403323896"/>
      <w:bookmarkStart w:id="104" w:name="_Toc496544137"/>
      <w:r w:rsidRPr="002F6C36">
        <w:t>Lausunnon tiedot näyttömuodossa</w:t>
      </w:r>
      <w:bookmarkEnd w:id="103"/>
      <w:bookmarkEnd w:id="104"/>
    </w:p>
    <w:p w14:paraId="4A1BE869" w14:textId="77777777" w:rsidR="00577127" w:rsidRDefault="00577127" w:rsidP="00577127">
      <w:pPr>
        <w:rPr>
          <w:lang w:eastAsia="fi-FI"/>
        </w:rPr>
      </w:pPr>
      <w:r w:rsidRPr="00BE41C2">
        <w:rPr>
          <w:lang w:eastAsia="fi-FI"/>
        </w:rPr>
        <w:t>Lausunto esitetään tekstimuodossa text-elementissä</w:t>
      </w:r>
      <w:r w:rsidR="00995C29">
        <w:rPr>
          <w:lang w:eastAsia="fi-FI"/>
        </w:rPr>
        <w:t xml:space="preserve">, Kertomus- ja lomakkeet </w:t>
      </w:r>
      <w:r w:rsidR="000A5D9C">
        <w:rPr>
          <w:lang w:eastAsia="fi-FI"/>
        </w:rPr>
        <w:t>määrittelyssä</w:t>
      </w:r>
      <w:r w:rsidR="00995C29">
        <w:rPr>
          <w:lang w:eastAsia="fi-FI"/>
        </w:rPr>
        <w:t xml:space="preserve"> dokumentoidut näyttömuotoilut ovat käytettävissä tässä</w:t>
      </w:r>
      <w:r w:rsidRPr="00BE41C2">
        <w:rPr>
          <w:lang w:eastAsia="fi-FI"/>
        </w:rPr>
        <w:t xml:space="preserve">. </w:t>
      </w:r>
    </w:p>
    <w:p w14:paraId="4A1BE86A" w14:textId="77777777" w:rsidR="000A5D9C" w:rsidRDefault="000A5D9C" w:rsidP="00577127">
      <w:pPr>
        <w:rPr>
          <w:lang w:eastAsia="fi-FI"/>
        </w:rPr>
      </w:pPr>
    </w:p>
    <w:p w14:paraId="4A1BE86B" w14:textId="77777777" w:rsidR="000A5D9C" w:rsidRDefault="000A5D9C" w:rsidP="00577127">
      <w:pPr>
        <w:rPr>
          <w:lang w:eastAsia="fi-FI"/>
        </w:rPr>
      </w:pPr>
      <w:r w:rsidRPr="000A5D9C">
        <w:rPr>
          <w:lang w:eastAsia="fi-FI"/>
        </w:rPr>
        <w:t xml:space="preserve">Geneerinen tekstimuotoinen esitystapa </w:t>
      </w:r>
      <w:r>
        <w:rPr>
          <w:lang w:eastAsia="fi-FI"/>
        </w:rPr>
        <w:t>lausunnolle</w:t>
      </w:r>
      <w:r w:rsidRPr="000A5D9C">
        <w:rPr>
          <w:lang w:eastAsia="fi-FI"/>
        </w:rPr>
        <w:t xml:space="preserve"> (kts. selitys Kertomus- ja lomakkeet määrittelyn [2] luku 2.8.3):</w:t>
      </w:r>
    </w:p>
    <w:p w14:paraId="4A1BE86C" w14:textId="77777777" w:rsidR="000A5D9C" w:rsidRDefault="000A5D9C" w:rsidP="000A5D9C">
      <w:pPr>
        <w:rPr>
          <w:lang w:eastAsia="fi-FI"/>
        </w:rPr>
      </w:pPr>
    </w:p>
    <w:p w14:paraId="4A1BE86D" w14:textId="5748C8FA" w:rsidR="000A5D9C" w:rsidRDefault="00E769E9" w:rsidP="000A5D9C">
      <w:pPr>
        <w:rPr>
          <w:lang w:eastAsia="fi-FI"/>
        </w:rPr>
      </w:pPr>
      <w:r>
        <w:rPr>
          <w:lang w:eastAsia="fi-FI"/>
        </w:rPr>
        <w:t>Lausuttu tutkimus (</w:t>
      </w:r>
      <w:r w:rsidR="000A5D9C">
        <w:rPr>
          <w:lang w:eastAsia="fi-FI"/>
        </w:rPr>
        <w:t>32</w:t>
      </w:r>
      <w:r>
        <w:rPr>
          <w:lang w:eastAsia="fi-FI"/>
        </w:rPr>
        <w:t>)</w:t>
      </w:r>
      <w:r w:rsidR="000A5D9C">
        <w:rPr>
          <w:lang w:eastAsia="fi-FI"/>
        </w:rPr>
        <w:t xml:space="preserve">; </w:t>
      </w:r>
      <w:r>
        <w:rPr>
          <w:lang w:eastAsia="fi-FI"/>
        </w:rPr>
        <w:t>Lausunnon tila (</w:t>
      </w:r>
      <w:r w:rsidR="000A5D9C">
        <w:rPr>
          <w:lang w:eastAsia="fi-FI"/>
        </w:rPr>
        <w:t>36</w:t>
      </w:r>
      <w:r>
        <w:rPr>
          <w:lang w:eastAsia="fi-FI"/>
        </w:rPr>
        <w:t>)</w:t>
      </w:r>
    </w:p>
    <w:p w14:paraId="4A1BE86E" w14:textId="1E530BC5" w:rsidR="00577127" w:rsidRDefault="00E769E9" w:rsidP="000A5D9C">
      <w:pPr>
        <w:rPr>
          <w:lang w:eastAsia="fi-FI"/>
        </w:rPr>
      </w:pPr>
      <w:r>
        <w:rPr>
          <w:lang w:eastAsia="fi-FI"/>
        </w:rPr>
        <w:t>Lausunto tekstinä (</w:t>
      </w:r>
      <w:r w:rsidR="000A5D9C">
        <w:rPr>
          <w:lang w:eastAsia="fi-FI"/>
        </w:rPr>
        <w:t>37</w:t>
      </w:r>
      <w:r>
        <w:rPr>
          <w:lang w:eastAsia="fi-FI"/>
        </w:rPr>
        <w:t>)</w:t>
      </w:r>
    </w:p>
    <w:p w14:paraId="4A1BE86F" w14:textId="77777777" w:rsidR="000A5D9C" w:rsidRDefault="000A5D9C" w:rsidP="000A5D9C">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0A5D9C" w14:paraId="4A1BE877" w14:textId="77777777" w:rsidTr="008D2F4A">
        <w:tc>
          <w:tcPr>
            <w:tcW w:w="9629" w:type="dxa"/>
            <w:shd w:val="clear" w:color="auto" w:fill="auto"/>
          </w:tcPr>
          <w:p w14:paraId="4A1BE870"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p w14:paraId="4A1BE871" w14:textId="72F73C16"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ID</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0A5D9C">
              <w:rPr>
                <w:rFonts w:ascii="Courier New" w:hAnsi="Courier New" w:cs="Courier New"/>
                <w:color w:val="000000"/>
                <w:sz w:val="18"/>
                <w:szCs w:val="18"/>
                <w:lang w:val="en-US" w:eastAsia="fi-FI"/>
              </w:rPr>
              <w:t>.30.1.1</w:t>
            </w:r>
            <w:r w:rsidRPr="000A5D9C">
              <w:rPr>
                <w:rFonts w:ascii="Courier New" w:hAnsi="Courier New" w:cs="Courier New"/>
                <w:color w:val="0000FF"/>
                <w:sz w:val="18"/>
                <w:szCs w:val="18"/>
                <w:lang w:val="en-US" w:eastAsia="fi-FI"/>
              </w:rPr>
              <w:t>"&gt;</w:t>
            </w:r>
          </w:p>
          <w:p w14:paraId="4A1BE872" w14:textId="0AC90658"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r w:rsidR="0045175B" w:rsidRPr="0045175B">
              <w:rPr>
                <w:lang w:val="en-US"/>
              </w:rPr>
              <w:t xml:space="preserve"> </w:t>
            </w:r>
            <w:r w:rsidR="0045175B" w:rsidRPr="0045175B">
              <w:rPr>
                <w:rFonts w:ascii="Courier New" w:hAnsi="Courier New" w:cs="Courier New"/>
                <w:color w:val="000000"/>
                <w:sz w:val="18"/>
                <w:szCs w:val="18"/>
                <w:lang w:val="en-US" w:eastAsia="fi-FI"/>
              </w:rPr>
              <w:t>S -Proteiini, fraktiot</w:t>
            </w: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p>
          <w:p w14:paraId="4A1BE873"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r w:rsidRPr="000A5D9C">
              <w:rPr>
                <w:rFonts w:ascii="Courier New" w:hAnsi="Courier New" w:cs="Courier New"/>
                <w:color w:val="000000"/>
                <w:sz w:val="18"/>
                <w:szCs w:val="18"/>
                <w:lang w:val="en-US" w:eastAsia="fi-FI"/>
              </w:rPr>
              <w:t>Lopullinen lausunto</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&gt;&lt;</w:t>
            </w:r>
            <w:r w:rsidRPr="000A5D9C">
              <w:rPr>
                <w:rFonts w:ascii="Courier New" w:hAnsi="Courier New" w:cs="Courier New"/>
                <w:color w:val="800000"/>
                <w:sz w:val="18"/>
                <w:szCs w:val="18"/>
                <w:lang w:val="en-US" w:eastAsia="fi-FI"/>
              </w:rPr>
              <w:t>br</w:t>
            </w:r>
            <w:r w:rsidRPr="000A5D9C">
              <w:rPr>
                <w:rFonts w:ascii="Courier New" w:hAnsi="Courier New" w:cs="Courier New"/>
                <w:color w:val="0000FF"/>
                <w:sz w:val="18"/>
                <w:szCs w:val="18"/>
                <w:lang w:val="en-US" w:eastAsia="fi-FI"/>
              </w:rPr>
              <w:t>/&gt;</w:t>
            </w:r>
          </w:p>
          <w:p w14:paraId="4A1BE874" w14:textId="714AB729" w:rsidR="000A5D9C" w:rsidRPr="000A5D9C" w:rsidRDefault="000A5D9C" w:rsidP="000A5D9C">
            <w:pPr>
              <w:autoSpaceDE w:val="0"/>
              <w:autoSpaceDN w:val="0"/>
              <w:adjustRightInd w:val="0"/>
              <w:ind w:left="720" w:hanging="72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ID</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0A5D9C">
              <w:rPr>
                <w:rFonts w:ascii="Courier New" w:hAnsi="Courier New" w:cs="Courier New"/>
                <w:color w:val="000000"/>
                <w:sz w:val="18"/>
                <w:szCs w:val="18"/>
                <w:lang w:val="en-US" w:eastAsia="fi-FI"/>
              </w:rPr>
              <w:t>.30.1.3</w:t>
            </w:r>
            <w:r w:rsidRPr="000A5D9C">
              <w:rPr>
                <w:rFonts w:ascii="Courier New" w:hAnsi="Courier New" w:cs="Courier New"/>
                <w:color w:val="0000FF"/>
                <w:sz w:val="18"/>
                <w:szCs w:val="18"/>
                <w:lang w:val="en-US" w:eastAsia="fi-FI"/>
              </w:rPr>
              <w:t>"</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styleCode</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xUnstructured</w:t>
            </w:r>
            <w:r w:rsidRPr="000A5D9C">
              <w:rPr>
                <w:rFonts w:ascii="Courier New" w:hAnsi="Courier New" w:cs="Courier New"/>
                <w:color w:val="0000FF"/>
                <w:sz w:val="18"/>
                <w:szCs w:val="18"/>
                <w:lang w:val="en-US" w:eastAsia="fi-FI"/>
              </w:rPr>
              <w:t>"&gt;</w:t>
            </w:r>
            <w:r w:rsidRPr="000A5D9C">
              <w:rPr>
                <w:rFonts w:ascii="Courier New" w:hAnsi="Courier New" w:cs="Courier New"/>
                <w:color w:val="000000"/>
                <w:sz w:val="18"/>
                <w:szCs w:val="18"/>
                <w:lang w:val="en-US" w:eastAsia="fi-FI"/>
              </w:rPr>
              <w:t>Koko Proteiinielektroforeesi tutkimuksen lausunto tähän.</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p>
          <w:p w14:paraId="4A1BE875"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color w:val="0000FF"/>
                <w:sz w:val="18"/>
                <w:szCs w:val="18"/>
                <w:lang w:val="en-US" w:eastAsia="fi-FI"/>
              </w:rPr>
              <w:t>&gt;</w:t>
            </w:r>
          </w:p>
          <w:p w14:paraId="4A1BE876" w14:textId="77777777" w:rsidR="00577127"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tc>
      </w:tr>
    </w:tbl>
    <w:p w14:paraId="4A1BE878" w14:textId="77777777" w:rsidR="00577127" w:rsidRDefault="00577127" w:rsidP="00577127">
      <w:pPr>
        <w:rPr>
          <w:lang w:eastAsia="fi-FI"/>
        </w:rPr>
      </w:pPr>
    </w:p>
    <w:p w14:paraId="4A1BE879" w14:textId="77777777" w:rsidR="00577127" w:rsidRPr="002F6C36" w:rsidRDefault="00577127" w:rsidP="002F6C36">
      <w:pPr>
        <w:pStyle w:val="Otsikko2"/>
      </w:pPr>
      <w:bookmarkStart w:id="105" w:name="_Toc403323897"/>
      <w:bookmarkStart w:id="106" w:name="_Toc496544138"/>
      <w:r w:rsidRPr="002F6C36">
        <w:t>Lausunnon tiedot rakenteisessa muodossa</w:t>
      </w:r>
      <w:bookmarkEnd w:id="105"/>
      <w:bookmarkEnd w:id="106"/>
    </w:p>
    <w:p w14:paraId="4A1BE87A" w14:textId="77777777" w:rsidR="005877A7" w:rsidRDefault="005877A7" w:rsidP="00781147">
      <w:pPr>
        <w:keepNext/>
        <w:rPr>
          <w:lang w:eastAsia="fi-FI"/>
        </w:rPr>
      </w:pPr>
      <w:r>
        <w:rPr>
          <w:lang w:eastAsia="fi-FI"/>
        </w:rPr>
        <w:t>Yleiskuvaus laboratoriotutkimuslausunnon entrystä:</w:t>
      </w:r>
    </w:p>
    <w:p w14:paraId="4A1BE87B" w14:textId="0A0F0D1A" w:rsidR="005877A7" w:rsidRDefault="005877A7" w:rsidP="005877A7">
      <w:pPr>
        <w:rPr>
          <w:lang w:eastAsia="fi-FI"/>
        </w:rPr>
      </w:pPr>
      <w:r>
        <w:rPr>
          <w:lang w:eastAsia="fi-FI"/>
        </w:rPr>
        <w:t>(eR=entryRelationship, obs=observation)</w:t>
      </w:r>
    </w:p>
    <w:p w14:paraId="7E764C4C" w14:textId="7EF189ED" w:rsidR="00E312E0" w:rsidRDefault="00E312E0" w:rsidP="00E312E0">
      <w:pPr>
        <w:pStyle w:val="NormaaliP"/>
        <w:rPr>
          <w:lang w:eastAsia="fi-FI"/>
        </w:rPr>
      </w:pPr>
      <w:r w:rsidRPr="006D1E03">
        <w:rPr>
          <w:sz w:val="20"/>
        </w:rPr>
        <w:t>* =</w:t>
      </w:r>
      <w:r>
        <w:rPr>
          <w:sz w:val="20"/>
        </w:rPr>
        <w:t xml:space="preserve"> rakenne tai ko. tieto on pakollinen</w:t>
      </w:r>
    </w:p>
    <w:p w14:paraId="4A1BE87C" w14:textId="77777777" w:rsidR="005877A7" w:rsidRDefault="005877A7" w:rsidP="005877A7">
      <w:pPr>
        <w:rPr>
          <w:lang w:eastAsia="fi-FI"/>
        </w:rPr>
      </w:pPr>
    </w:p>
    <w:p w14:paraId="4A1BE87D" w14:textId="38D7F2EB" w:rsidR="005877A7" w:rsidRDefault="00E312E0" w:rsidP="005877A7">
      <w:pPr>
        <w:rPr>
          <w:lang w:eastAsia="fi-FI"/>
        </w:rPr>
      </w:pPr>
      <w:r>
        <w:rPr>
          <w:lang w:eastAsia="fi-FI"/>
        </w:rPr>
        <w:t xml:space="preserve">* </w:t>
      </w:r>
      <w:proofErr w:type="gramStart"/>
      <w:r w:rsidR="005877A7">
        <w:rPr>
          <w:lang w:eastAsia="fi-FI"/>
        </w:rPr>
        <w:t>entry.templateId</w:t>
      </w:r>
      <w:proofErr w:type="gramEnd"/>
      <w:r w:rsidR="005877A7">
        <w:rPr>
          <w:lang w:eastAsia="fi-FI"/>
        </w:rPr>
        <w:tab/>
      </w:r>
      <w:r w:rsidR="005877A7">
        <w:rPr>
          <w:lang w:eastAsia="fi-FI"/>
        </w:rPr>
        <w:tab/>
      </w:r>
      <w:r w:rsidR="005877A7">
        <w:rPr>
          <w:lang w:eastAsia="fi-FI"/>
        </w:rPr>
        <w:tab/>
        <w:t>määrittelyn oid, jonka mukaan entry on toteutettu</w:t>
      </w:r>
    </w:p>
    <w:p w14:paraId="4A1BE87E" w14:textId="2551967B" w:rsidR="005877A7" w:rsidRDefault="00E312E0" w:rsidP="005877A7">
      <w:pPr>
        <w:rPr>
          <w:lang w:eastAsia="fi-FI"/>
        </w:rPr>
      </w:pPr>
      <w:r>
        <w:rPr>
          <w:lang w:eastAsia="fi-FI"/>
        </w:rPr>
        <w:t xml:space="preserve">* </w:t>
      </w:r>
      <w:proofErr w:type="gramStart"/>
      <w:r w:rsidR="005877A7">
        <w:rPr>
          <w:lang w:eastAsia="fi-FI"/>
        </w:rPr>
        <w:t>entry.observation</w:t>
      </w:r>
      <w:proofErr w:type="gramEnd"/>
      <w:r w:rsidR="005877A7">
        <w:rPr>
          <w:lang w:eastAsia="fi-FI"/>
        </w:rPr>
        <w:t>.templateId</w:t>
      </w:r>
      <w:r w:rsidR="005877A7">
        <w:rPr>
          <w:lang w:eastAsia="fi-FI"/>
        </w:rPr>
        <w:tab/>
        <w:t>laboratioriotutkimuslausunnot- tietorakenteen tunniste</w:t>
      </w:r>
    </w:p>
    <w:p w14:paraId="4A1BE87F" w14:textId="4B637C4B" w:rsidR="005877A7" w:rsidRDefault="00E312E0" w:rsidP="005877A7">
      <w:pPr>
        <w:rPr>
          <w:lang w:eastAsia="fi-FI"/>
        </w:rPr>
      </w:pPr>
      <w:r>
        <w:rPr>
          <w:lang w:eastAsia="fi-FI"/>
        </w:rPr>
        <w:t xml:space="preserve">* </w:t>
      </w:r>
      <w:r w:rsidR="005877A7">
        <w:rPr>
          <w:lang w:eastAsia="fi-FI"/>
        </w:rPr>
        <w:t>entry.observation.id</w:t>
      </w:r>
      <w:r w:rsidR="005877A7">
        <w:rPr>
          <w:lang w:eastAsia="fi-FI"/>
        </w:rPr>
        <w:tab/>
      </w:r>
      <w:r w:rsidR="005877A7">
        <w:rPr>
          <w:lang w:eastAsia="fi-FI"/>
        </w:rPr>
        <w:tab/>
        <w:t>entry:n yksikäsitteinen tunnus</w:t>
      </w:r>
    </w:p>
    <w:p w14:paraId="4A1BE880" w14:textId="398B7B27" w:rsidR="005877A7" w:rsidRDefault="00E312E0" w:rsidP="005877A7">
      <w:pPr>
        <w:rPr>
          <w:lang w:eastAsia="fi-FI"/>
        </w:rPr>
      </w:pPr>
      <w:r>
        <w:rPr>
          <w:lang w:eastAsia="fi-FI"/>
        </w:rPr>
        <w:t xml:space="preserve">* </w:t>
      </w:r>
      <w:proofErr w:type="gramStart"/>
      <w:r w:rsidR="005877A7">
        <w:rPr>
          <w:lang w:eastAsia="fi-FI"/>
        </w:rPr>
        <w:t>entry.observation</w:t>
      </w:r>
      <w:proofErr w:type="gramEnd"/>
      <w:r w:rsidR="005877A7">
        <w:rPr>
          <w:lang w:eastAsia="fi-FI"/>
        </w:rPr>
        <w:t>.code</w:t>
      </w:r>
      <w:r w:rsidR="005877A7">
        <w:rPr>
          <w:lang w:eastAsia="fi-FI"/>
        </w:rPr>
        <w:tab/>
      </w:r>
      <w:r w:rsidR="005877A7">
        <w:rPr>
          <w:lang w:eastAsia="fi-FI"/>
        </w:rPr>
        <w:tab/>
        <w:t>lausutun laboratioriotutkimuksen nimi ja koodi</w:t>
      </w:r>
    </w:p>
    <w:p w14:paraId="4A1BE881" w14:textId="0BB3C797" w:rsidR="005877A7" w:rsidRDefault="00E312E0" w:rsidP="005877A7">
      <w:pPr>
        <w:rPr>
          <w:lang w:eastAsia="fi-FI"/>
        </w:rPr>
      </w:pPr>
      <w:r>
        <w:rPr>
          <w:lang w:eastAsia="fi-FI"/>
        </w:rPr>
        <w:t xml:space="preserve">* </w:t>
      </w:r>
      <w:proofErr w:type="gramStart"/>
      <w:r w:rsidR="005877A7">
        <w:rPr>
          <w:lang w:eastAsia="fi-FI"/>
        </w:rPr>
        <w:t>entry.observation</w:t>
      </w:r>
      <w:proofErr w:type="gramEnd"/>
      <w:r w:rsidR="005877A7">
        <w:rPr>
          <w:lang w:eastAsia="fi-FI"/>
        </w:rPr>
        <w:t>.effectiveTime</w:t>
      </w:r>
      <w:r w:rsidR="005877A7">
        <w:rPr>
          <w:lang w:eastAsia="fi-FI"/>
        </w:rPr>
        <w:tab/>
        <w:t>lausuntoajankohta</w:t>
      </w:r>
    </w:p>
    <w:p w14:paraId="1CEA1A7C" w14:textId="77777777" w:rsidR="00B5020F" w:rsidRPr="00B5020F" w:rsidRDefault="00B5020F" w:rsidP="00B5020F">
      <w:pPr>
        <w:rPr>
          <w:lang w:eastAsia="fi-FI"/>
        </w:rPr>
      </w:pPr>
      <w:proofErr w:type="gramStart"/>
      <w:r w:rsidRPr="00B5020F">
        <w:rPr>
          <w:lang w:eastAsia="fi-FI"/>
        </w:rPr>
        <w:t>entry.observation</w:t>
      </w:r>
      <w:proofErr w:type="gramEnd"/>
      <w:r w:rsidRPr="00B5020F">
        <w:rPr>
          <w:lang w:eastAsia="fi-FI"/>
        </w:rPr>
        <w:t>.specimen</w:t>
      </w:r>
      <w:r w:rsidRPr="00B5020F">
        <w:rPr>
          <w:lang w:eastAsia="fi-FI"/>
        </w:rPr>
        <w:tab/>
        <w:t>Laboratoriotutkimuksen näytelaatu</w:t>
      </w:r>
    </w:p>
    <w:p w14:paraId="4A1BE882" w14:textId="7967FAE5" w:rsidR="005877A7" w:rsidRDefault="00E312E0" w:rsidP="005877A7">
      <w:pPr>
        <w:rPr>
          <w:lang w:eastAsia="fi-FI"/>
        </w:rPr>
      </w:pPr>
      <w:r>
        <w:rPr>
          <w:lang w:eastAsia="fi-FI"/>
        </w:rPr>
        <w:t xml:space="preserve">* </w:t>
      </w:r>
      <w:proofErr w:type="gramStart"/>
      <w:r w:rsidR="005877A7">
        <w:rPr>
          <w:lang w:eastAsia="fi-FI"/>
        </w:rPr>
        <w:t>entry.observation</w:t>
      </w:r>
      <w:proofErr w:type="gramEnd"/>
      <w:r w:rsidR="005877A7">
        <w:rPr>
          <w:lang w:eastAsia="fi-FI"/>
        </w:rPr>
        <w:t>.author</w:t>
      </w:r>
      <w:r w:rsidR="005877A7">
        <w:rPr>
          <w:lang w:eastAsia="fi-FI"/>
        </w:rPr>
        <w:tab/>
      </w:r>
      <w:r w:rsidR="005877A7">
        <w:rPr>
          <w:lang w:eastAsia="fi-FI"/>
        </w:rPr>
        <w:tab/>
        <w:t>lausunnon antajan tiedot</w:t>
      </w:r>
    </w:p>
    <w:p w14:paraId="4A1BE883" w14:textId="6D9851A9" w:rsidR="005877A7" w:rsidRDefault="00E312E0" w:rsidP="005877A7">
      <w:pPr>
        <w:rPr>
          <w:lang w:eastAsia="fi-FI"/>
        </w:rPr>
      </w:pPr>
      <w:r>
        <w:rPr>
          <w:lang w:eastAsia="fi-FI"/>
        </w:rPr>
        <w:t xml:space="preserve">* </w:t>
      </w:r>
      <w:proofErr w:type="gramStart"/>
      <w:r w:rsidR="005877A7">
        <w:rPr>
          <w:lang w:eastAsia="fi-FI"/>
        </w:rPr>
        <w:t>entry.observation</w:t>
      </w:r>
      <w:proofErr w:type="gramEnd"/>
      <w:r w:rsidR="005877A7">
        <w:rPr>
          <w:lang w:eastAsia="fi-FI"/>
        </w:rPr>
        <w:t>.eR</w:t>
      </w:r>
      <w:r w:rsidR="00401D27">
        <w:rPr>
          <w:lang w:eastAsia="fi-FI"/>
        </w:rPr>
        <w:t>[1]</w:t>
      </w:r>
      <w:r w:rsidR="005877A7">
        <w:rPr>
          <w:lang w:eastAsia="fi-FI"/>
        </w:rPr>
        <w:t>.obs</w:t>
      </w:r>
      <w:r w:rsidR="005877A7">
        <w:rPr>
          <w:lang w:eastAsia="fi-FI"/>
        </w:rPr>
        <w:tab/>
        <w:t>lausunnon kohteena olevan tehdyn laboratioriotutkimuksen tunniste</w:t>
      </w:r>
    </w:p>
    <w:p w14:paraId="4A1BE884" w14:textId="0EC4EEA1" w:rsidR="005877A7" w:rsidRDefault="00E312E0" w:rsidP="005877A7">
      <w:pPr>
        <w:rPr>
          <w:lang w:eastAsia="fi-FI"/>
        </w:rPr>
      </w:pPr>
      <w:r>
        <w:rPr>
          <w:lang w:eastAsia="fi-FI"/>
        </w:rPr>
        <w:t xml:space="preserve">* </w:t>
      </w:r>
      <w:proofErr w:type="gramStart"/>
      <w:r w:rsidR="005877A7">
        <w:rPr>
          <w:lang w:eastAsia="fi-FI"/>
        </w:rPr>
        <w:t>entry.observation</w:t>
      </w:r>
      <w:proofErr w:type="gramEnd"/>
      <w:r w:rsidR="005877A7">
        <w:rPr>
          <w:lang w:eastAsia="fi-FI"/>
        </w:rPr>
        <w:t>.eR</w:t>
      </w:r>
      <w:r w:rsidR="00401D27">
        <w:rPr>
          <w:lang w:eastAsia="fi-FI"/>
        </w:rPr>
        <w:t>[2]</w:t>
      </w:r>
      <w:r w:rsidR="005877A7">
        <w:rPr>
          <w:lang w:eastAsia="fi-FI"/>
        </w:rPr>
        <w:t>.obs</w:t>
      </w:r>
      <w:r w:rsidR="005877A7">
        <w:rPr>
          <w:lang w:eastAsia="fi-FI"/>
        </w:rPr>
        <w:tab/>
        <w:t>lausunnon tila</w:t>
      </w:r>
    </w:p>
    <w:p w14:paraId="4A1BE885" w14:textId="2A60BD54" w:rsidR="005877A7" w:rsidRDefault="00E312E0" w:rsidP="005877A7">
      <w:pPr>
        <w:rPr>
          <w:lang w:eastAsia="fi-FI"/>
        </w:rPr>
      </w:pPr>
      <w:r>
        <w:rPr>
          <w:lang w:eastAsia="fi-FI"/>
        </w:rPr>
        <w:t xml:space="preserve">* </w:t>
      </w:r>
      <w:proofErr w:type="gramStart"/>
      <w:r w:rsidR="005877A7">
        <w:rPr>
          <w:lang w:eastAsia="fi-FI"/>
        </w:rPr>
        <w:t>entry.observation</w:t>
      </w:r>
      <w:proofErr w:type="gramEnd"/>
      <w:r w:rsidR="005877A7">
        <w:rPr>
          <w:lang w:eastAsia="fi-FI"/>
        </w:rPr>
        <w:t>.eR</w:t>
      </w:r>
      <w:r w:rsidR="00401D27">
        <w:rPr>
          <w:lang w:eastAsia="fi-FI"/>
        </w:rPr>
        <w:t>[3]</w:t>
      </w:r>
      <w:r w:rsidR="005877A7">
        <w:rPr>
          <w:lang w:eastAsia="fi-FI"/>
        </w:rPr>
        <w:t>.obs</w:t>
      </w:r>
      <w:r w:rsidR="005877A7">
        <w:rPr>
          <w:lang w:eastAsia="fi-FI"/>
        </w:rPr>
        <w:tab/>
        <w:t>lausunto tekstimuodossa</w:t>
      </w:r>
    </w:p>
    <w:p w14:paraId="4A1BE886" w14:textId="77777777" w:rsidR="005877A7" w:rsidRDefault="005877A7" w:rsidP="005877A7">
      <w:pPr>
        <w:rPr>
          <w:lang w:eastAsia="fi-FI"/>
        </w:rPr>
      </w:pPr>
      <w:proofErr w:type="gramStart"/>
      <w:r>
        <w:rPr>
          <w:lang w:eastAsia="fi-FI"/>
        </w:rPr>
        <w:t>entry.observation</w:t>
      </w:r>
      <w:proofErr w:type="gramEnd"/>
      <w:r>
        <w:rPr>
          <w:lang w:eastAsia="fi-FI"/>
        </w:rPr>
        <w:t>.reference</w:t>
      </w:r>
      <w:r>
        <w:rPr>
          <w:lang w:eastAsia="fi-FI"/>
        </w:rPr>
        <w:tab/>
      </w:r>
      <w:r w:rsidR="00781147">
        <w:rPr>
          <w:lang w:eastAsia="fi-FI"/>
        </w:rPr>
        <w:t>v</w:t>
      </w:r>
      <w:r w:rsidR="00781147" w:rsidRPr="00781147">
        <w:rPr>
          <w:lang w:eastAsia="fi-FI"/>
        </w:rPr>
        <w:t>iittaus ulkoiseen asiakirjaan, missä lausutun tutkimuksen tiedot ovat</w:t>
      </w:r>
    </w:p>
    <w:p w14:paraId="4A1BE887" w14:textId="77777777" w:rsidR="005877A7" w:rsidRDefault="005877A7" w:rsidP="00577127">
      <w:pPr>
        <w:rPr>
          <w:lang w:eastAsia="fi-FI"/>
        </w:rPr>
      </w:pPr>
    </w:p>
    <w:p w14:paraId="212DB5EC" w14:textId="1DF6E383" w:rsidR="002E2F30" w:rsidRDefault="00577127" w:rsidP="00577127">
      <w:pPr>
        <w:rPr>
          <w:lang w:eastAsia="fi-FI"/>
        </w:rPr>
      </w:pPr>
      <w:r>
        <w:rPr>
          <w:lang w:eastAsia="fi-FI"/>
        </w:rPr>
        <w:t xml:space="preserve">Entry.templateId kohdassa annetaaan CDA-määrittelyn oid, jonka mukaisesti entry on toteutettu. </w:t>
      </w:r>
      <w:r w:rsidR="0011792A">
        <w:rPr>
          <w:lang w:eastAsia="fi-FI"/>
        </w:rPr>
        <w:t>Entry:n tunniste sijoitetaan</w:t>
      </w:r>
      <w:r>
        <w:rPr>
          <w:lang w:eastAsia="fi-FI"/>
        </w:rPr>
        <w:t xml:space="preserve"> observationin id-elementtiin</w:t>
      </w:r>
      <w:r w:rsidR="00B47274">
        <w:rPr>
          <w:lang w:eastAsia="fi-FI"/>
        </w:rPr>
        <w:t>, obervationissa templateI</w:t>
      </w:r>
      <w:r>
        <w:rPr>
          <w:lang w:eastAsia="fi-FI"/>
        </w:rPr>
        <w:t xml:space="preserve">d:nä käytetään </w:t>
      </w:r>
      <w:r w:rsidR="00995C29">
        <w:rPr>
          <w:lang w:eastAsia="fi-FI"/>
        </w:rPr>
        <w:t>laboratoriotutkmuslausunnon</w:t>
      </w:r>
      <w:r>
        <w:rPr>
          <w:lang w:eastAsia="fi-FI"/>
        </w:rPr>
        <w:t xml:space="preserve"> templateid:tä </w:t>
      </w:r>
      <w:proofErr w:type="gramStart"/>
      <w:r w:rsidRPr="0099736C">
        <w:rPr>
          <w:lang w:eastAsia="fi-FI"/>
        </w:rPr>
        <w:lastRenderedPageBreak/>
        <w:t>1.2.246.537.6.12.999.2003.2</w:t>
      </w:r>
      <w:r w:rsidR="00B47274">
        <w:rPr>
          <w:lang w:eastAsia="fi-FI"/>
        </w:rPr>
        <w:t>8</w:t>
      </w:r>
      <w:r>
        <w:rPr>
          <w:lang w:eastAsia="fi-FI"/>
        </w:rPr>
        <w:t xml:space="preserve"> .</w:t>
      </w:r>
      <w:proofErr w:type="gramEnd"/>
      <w:r>
        <w:rPr>
          <w:lang w:eastAsia="fi-FI"/>
        </w:rPr>
        <w:t xml:space="preserve"> Lausutun tutkimuksen koodi annetaan code elementissä samalla tavalla kuin pyynnön ja tehdyn tutkimuksen kohdalla. Lausuntoajankohta annetaan effectiveTime:ssä. </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98" w14:textId="77777777" w:rsidTr="008D2F4A">
        <w:tc>
          <w:tcPr>
            <w:tcW w:w="9629" w:type="dxa"/>
            <w:shd w:val="clear" w:color="auto" w:fill="auto"/>
          </w:tcPr>
          <w:p w14:paraId="4A1BE889"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entry</w:t>
            </w:r>
            <w:r w:rsidRPr="008D2F4A">
              <w:rPr>
                <w:rFonts w:ascii="Courier New" w:hAnsi="Courier New" w:cs="Courier New"/>
                <w:color w:val="0000FF"/>
                <w:sz w:val="18"/>
                <w:lang w:eastAsia="fi-FI"/>
              </w:rPr>
              <w:t>&gt;</w:t>
            </w:r>
          </w:p>
          <w:p w14:paraId="4A1BE88A" w14:textId="213239FD" w:rsidR="00995C29" w:rsidRPr="0012612E"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w:t>
            </w:r>
            <w:r w:rsidR="00D7606C">
              <w:rPr>
                <w:rFonts w:ascii="Courier New" w:hAnsi="Courier New" w:cs="Courier New"/>
                <w:color w:val="474747"/>
                <w:sz w:val="18"/>
                <w:lang w:eastAsia="fi-FI"/>
              </w:rPr>
              <w:t xml:space="preserve">Minkä määrityksen mukaan entry on tuotettu. </w:t>
            </w:r>
            <w:r w:rsidR="006D1E03">
              <w:rPr>
                <w:rFonts w:ascii="Courier New" w:hAnsi="Courier New" w:cs="Courier New"/>
                <w:color w:val="474747"/>
                <w:sz w:val="18"/>
                <w:lang w:val="en-US" w:eastAsia="fi-FI"/>
              </w:rPr>
              <w:t>Laboratorion CDA R2 merkinnät 4.21</w:t>
            </w:r>
            <w:r w:rsidR="004B53EE" w:rsidRPr="0012612E">
              <w:rPr>
                <w:rFonts w:ascii="Courier New" w:hAnsi="Courier New" w:cs="Courier New"/>
                <w:color w:val="474747"/>
                <w:sz w:val="18"/>
                <w:lang w:val="en-US" w:eastAsia="fi-FI"/>
              </w:rPr>
              <w:t xml:space="preserve"> </w:t>
            </w:r>
            <w:r w:rsidRPr="0012612E">
              <w:rPr>
                <w:rFonts w:ascii="Courier New" w:hAnsi="Courier New" w:cs="Courier New"/>
                <w:color w:val="0000FF"/>
                <w:sz w:val="18"/>
                <w:lang w:val="en-US" w:eastAsia="fi-FI"/>
              </w:rPr>
              <w:t>--&gt;</w:t>
            </w:r>
          </w:p>
          <w:p w14:paraId="4A1BE88B" w14:textId="35E1A6B3"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12612E">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templateId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00B11285">
              <w:rPr>
                <w:rFonts w:ascii="Courier New" w:hAnsi="Courier New" w:cs="Courier New"/>
                <w:color w:val="000000"/>
                <w:sz w:val="18"/>
                <w:lang w:val="en-US" w:eastAsia="fi-FI"/>
              </w:rPr>
              <w:t>1.2.246.777.11.2017.11</w:t>
            </w:r>
            <w:r w:rsidRPr="008D2F4A">
              <w:rPr>
                <w:rFonts w:ascii="Courier New" w:hAnsi="Courier New" w:cs="Courier New"/>
                <w:color w:val="0000FF"/>
                <w:sz w:val="18"/>
                <w:lang w:val="en-US" w:eastAsia="fi-FI"/>
              </w:rPr>
              <w:t>"/&gt;</w:t>
            </w:r>
          </w:p>
          <w:p w14:paraId="4A1BE88C"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8D"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laboratiotutkimuslausunnot rakenteen templateId </w:t>
            </w:r>
            <w:r w:rsidRPr="008D2F4A">
              <w:rPr>
                <w:rFonts w:ascii="Courier New" w:hAnsi="Courier New" w:cs="Courier New"/>
                <w:color w:val="0000FF"/>
                <w:sz w:val="18"/>
                <w:lang w:eastAsia="fi-FI"/>
              </w:rPr>
              <w:t>--&gt;</w:t>
            </w:r>
          </w:p>
          <w:p w14:paraId="4A1BE88E"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templateId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1.2.246.537.6.12.999.2003.28</w:t>
            </w:r>
            <w:r w:rsidRPr="008D2F4A">
              <w:rPr>
                <w:rFonts w:ascii="Courier New" w:hAnsi="Courier New" w:cs="Courier New"/>
                <w:color w:val="0000FF"/>
                <w:sz w:val="18"/>
                <w:lang w:eastAsia="fi-FI"/>
              </w:rPr>
              <w:t>"/&gt;</w:t>
            </w:r>
          </w:p>
          <w:p w14:paraId="4A1BE88F"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Lausuntoentryn tunniste</w:t>
            </w:r>
            <w:r w:rsidRPr="008D2F4A">
              <w:rPr>
                <w:rFonts w:ascii="Courier New" w:hAnsi="Courier New" w:cs="Courier New"/>
                <w:color w:val="0000FF"/>
                <w:sz w:val="18"/>
                <w:lang w:eastAsia="fi-FI"/>
              </w:rPr>
              <w:t>--&gt;</w:t>
            </w:r>
          </w:p>
          <w:p w14:paraId="4A1BE890" w14:textId="37EBA9BA"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14.2016.123</w:t>
            </w:r>
            <w:r w:rsidRPr="008D2F4A">
              <w:rPr>
                <w:rFonts w:ascii="Courier New" w:hAnsi="Courier New" w:cs="Courier New"/>
                <w:color w:val="000000"/>
                <w:sz w:val="18"/>
                <w:lang w:eastAsia="fi-FI"/>
              </w:rPr>
              <w:t>.30.1</w:t>
            </w:r>
            <w:r w:rsidRPr="008D2F4A">
              <w:rPr>
                <w:rFonts w:ascii="Courier New" w:hAnsi="Courier New" w:cs="Courier New"/>
                <w:color w:val="0000FF"/>
                <w:sz w:val="18"/>
                <w:lang w:eastAsia="fi-FI"/>
              </w:rPr>
              <w:t>"/&gt;</w:t>
            </w:r>
          </w:p>
          <w:p w14:paraId="4A1BE891" w14:textId="77777777" w:rsidR="00995C29" w:rsidRPr="008D2F4A" w:rsidRDefault="00995C29"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32 lausutun laboratoriotutkimuksen nimi ja koodi Kuntaliiton Laboratoriotutkimusnimikkeistöllä tai pyytävän yksikön omalla koodistolla </w:t>
            </w:r>
            <w:r w:rsidRPr="008D2F4A">
              <w:rPr>
                <w:rFonts w:ascii="Courier New" w:hAnsi="Courier New" w:cs="Courier New"/>
                <w:color w:val="0000FF"/>
                <w:sz w:val="18"/>
                <w:lang w:eastAsia="fi-FI"/>
              </w:rPr>
              <w:t>--&gt;</w:t>
            </w:r>
          </w:p>
          <w:p w14:paraId="4A1BE892" w14:textId="5D0526DF" w:rsidR="00995C29" w:rsidRPr="00405DDF" w:rsidRDefault="00995C29" w:rsidP="008D2F4A">
            <w:pPr>
              <w:autoSpaceDE w:val="0"/>
              <w:autoSpaceDN w:val="0"/>
              <w:adjustRightInd w:val="0"/>
              <w:ind w:left="720" w:hanging="720"/>
              <w:rPr>
                <w:rFonts w:ascii="Courier New" w:hAnsi="Courier New" w:cs="Courier New"/>
                <w:color w:val="0000FF"/>
                <w:sz w:val="18"/>
                <w:lang w:eastAsia="fi-FI"/>
              </w:rPr>
            </w:pPr>
            <w:r w:rsidRPr="00173C55">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code</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2522</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codeSystem</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1.2.246.537.6.3.2006</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codeSystemName</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Laboratoriotutkimusnimikkeistö 2007</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displayName</w:t>
            </w:r>
            <w:r w:rsidRPr="00405DDF">
              <w:rPr>
                <w:rFonts w:ascii="Courier New" w:hAnsi="Courier New" w:cs="Courier New"/>
                <w:color w:val="0000FF"/>
                <w:sz w:val="18"/>
                <w:lang w:eastAsia="fi-FI"/>
              </w:rPr>
              <w:t>="</w:t>
            </w:r>
            <w:r w:rsidR="0045175B" w:rsidRPr="00405DDF">
              <w:t xml:space="preserve"> </w:t>
            </w:r>
            <w:r w:rsidR="0045175B" w:rsidRPr="00405DDF">
              <w:rPr>
                <w:rFonts w:ascii="Courier New" w:hAnsi="Courier New" w:cs="Courier New"/>
                <w:color w:val="000000"/>
                <w:sz w:val="18"/>
                <w:lang w:eastAsia="fi-FI"/>
              </w:rPr>
              <w:t>S -Proteiini, fraktiot</w:t>
            </w:r>
            <w:r w:rsidRPr="00405DDF">
              <w:rPr>
                <w:rFonts w:ascii="Courier New" w:hAnsi="Courier New" w:cs="Courier New"/>
                <w:color w:val="0000FF"/>
                <w:sz w:val="18"/>
                <w:lang w:eastAsia="fi-FI"/>
              </w:rPr>
              <w:t>"/&gt;</w:t>
            </w:r>
          </w:p>
          <w:p w14:paraId="4A1BE893"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94" w14:textId="25A12C1F"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.30.1.1</w:t>
            </w:r>
            <w:r w:rsidRPr="008D2F4A">
              <w:rPr>
                <w:rFonts w:ascii="Courier New" w:hAnsi="Courier New" w:cs="Courier New"/>
                <w:color w:val="0000FF"/>
                <w:sz w:val="18"/>
                <w:lang w:val="en-US" w:eastAsia="fi-FI"/>
              </w:rPr>
              <w:t>"/&gt;</w:t>
            </w:r>
          </w:p>
          <w:p w14:paraId="4A1BE895"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96"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33 Lausuntoajankohta </w:t>
            </w:r>
            <w:r w:rsidRPr="008D2F4A">
              <w:rPr>
                <w:rFonts w:ascii="Courier New" w:hAnsi="Courier New" w:cs="Courier New"/>
                <w:color w:val="0000FF"/>
                <w:sz w:val="18"/>
                <w:lang w:val="en-US" w:eastAsia="fi-FI"/>
              </w:rPr>
              <w:t>--&gt;</w:t>
            </w:r>
          </w:p>
          <w:p w14:paraId="4A1BE897" w14:textId="29B12F1A" w:rsidR="00577127" w:rsidRPr="008D2F4A" w:rsidRDefault="00995C29" w:rsidP="008D2F4A">
            <w:pPr>
              <w:autoSpaceDE w:val="0"/>
              <w:autoSpaceDN w:val="0"/>
              <w:adjustRightInd w:val="0"/>
              <w:rPr>
                <w:rFonts w:ascii="Courier New" w:hAnsi="Courier New" w:cs="Courier New"/>
                <w:color w:val="0000FF"/>
                <w:sz w:val="18"/>
                <w:szCs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effectiveTime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00F94730">
              <w:rPr>
                <w:rFonts w:ascii="Courier New" w:hAnsi="Courier New" w:cs="Courier New"/>
                <w:color w:val="000000"/>
                <w:sz w:val="18"/>
                <w:lang w:val="en-US" w:eastAsia="fi-FI"/>
              </w:rPr>
              <w:t>201601</w:t>
            </w:r>
            <w:r w:rsidRPr="008D2F4A">
              <w:rPr>
                <w:rFonts w:ascii="Courier New" w:hAnsi="Courier New" w:cs="Courier New"/>
                <w:color w:val="000000"/>
                <w:sz w:val="18"/>
                <w:lang w:val="en-US" w:eastAsia="fi-FI"/>
              </w:rPr>
              <w:t>24123030</w:t>
            </w:r>
            <w:r w:rsidRPr="008D2F4A">
              <w:rPr>
                <w:rFonts w:ascii="Courier New" w:hAnsi="Courier New" w:cs="Courier New"/>
                <w:color w:val="0000FF"/>
                <w:sz w:val="18"/>
                <w:lang w:val="en-US" w:eastAsia="fi-FI"/>
              </w:rPr>
              <w:t>"/&gt;</w:t>
            </w:r>
          </w:p>
        </w:tc>
      </w:tr>
    </w:tbl>
    <w:p w14:paraId="4A1BE899" w14:textId="77777777" w:rsidR="00577127" w:rsidRDefault="00577127" w:rsidP="00577127">
      <w:pPr>
        <w:rPr>
          <w:lang w:eastAsia="fi-FI"/>
        </w:rPr>
      </w:pPr>
    </w:p>
    <w:p w14:paraId="3F5E898B" w14:textId="77777777" w:rsidR="00487C4D" w:rsidRDefault="00487C4D" w:rsidP="00487C4D">
      <w:pPr>
        <w:rPr>
          <w:lang w:eastAsia="fi-FI"/>
        </w:rPr>
      </w:pPr>
    </w:p>
    <w:p w14:paraId="28CF71D7" w14:textId="77777777" w:rsidR="00487C4D" w:rsidRDefault="00487C4D" w:rsidP="00487C4D">
      <w:pPr>
        <w:rPr>
          <w:lang w:eastAsia="fi-FI"/>
        </w:rPr>
      </w:pPr>
      <w:r>
        <w:rPr>
          <w:b/>
          <w:lang w:eastAsia="fi-FI"/>
        </w:rPr>
        <w:t>L</w:t>
      </w:r>
      <w:r w:rsidRPr="000F091D">
        <w:rPr>
          <w:b/>
          <w:lang w:eastAsia="fi-FI"/>
        </w:rPr>
        <w:t>aboratoriotutkimuksen näytelaatu</w:t>
      </w:r>
      <w:r>
        <w:rPr>
          <w:lang w:eastAsia="fi-FI"/>
        </w:rPr>
        <w:t xml:space="preserve"> annetaan </w:t>
      </w:r>
      <w:proofErr w:type="gramStart"/>
      <w:r>
        <w:rPr>
          <w:lang w:eastAsia="fi-FI"/>
        </w:rPr>
        <w:t>observation.specimen</w:t>
      </w:r>
      <w:proofErr w:type="gramEnd"/>
      <w:r>
        <w:rPr>
          <w:lang w:eastAsia="fi-FI"/>
        </w:rPr>
        <w:t xml:space="preserve">.specimenRole.specimenPlayingEntity.code –rakenteessa CE-tietotyypillä Kuntaliitto – Laboratoriotutkimuksen systeemilyhenne- luokituksella. </w:t>
      </w:r>
    </w:p>
    <w:p w14:paraId="394EFE80" w14:textId="77777777" w:rsidR="00487C4D" w:rsidRPr="00FD1B52" w:rsidRDefault="00487C4D" w:rsidP="00487C4D">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87C4D" w:rsidRPr="008B3AB9" w14:paraId="694146FC" w14:textId="77777777" w:rsidTr="001730C1">
        <w:tc>
          <w:tcPr>
            <w:tcW w:w="9629" w:type="dxa"/>
            <w:shd w:val="clear" w:color="auto" w:fill="auto"/>
          </w:tcPr>
          <w:p w14:paraId="26865396" w14:textId="6C101FA5" w:rsidR="00487C4D" w:rsidRPr="008B3AB9" w:rsidRDefault="00487C4D" w:rsidP="001730C1">
            <w:pPr>
              <w:autoSpaceDE w:val="0"/>
              <w:autoSpaceDN w:val="0"/>
              <w:adjustRightInd w:val="0"/>
              <w:rPr>
                <w:rFonts w:ascii="Courier New" w:hAnsi="Courier New" w:cs="Courier New"/>
                <w:color w:val="0000FF"/>
                <w:sz w:val="18"/>
                <w:lang w:eastAsia="fi-FI"/>
              </w:rPr>
            </w:pPr>
            <w:proofErr w:type="gramStart"/>
            <w:r w:rsidRPr="008B3AB9">
              <w:rPr>
                <w:rFonts w:ascii="Courier New" w:hAnsi="Courier New" w:cs="Courier New"/>
                <w:color w:val="0000FF"/>
                <w:sz w:val="18"/>
                <w:lang w:eastAsia="fi-FI"/>
              </w:rPr>
              <w:t>&lt;!--</w:t>
            </w:r>
            <w:proofErr w:type="gramEnd"/>
            <w:r w:rsidRPr="008B3AB9">
              <w:rPr>
                <w:rFonts w:ascii="Courier New" w:hAnsi="Courier New" w:cs="Courier New"/>
                <w:color w:val="474747"/>
                <w:sz w:val="18"/>
                <w:lang w:eastAsia="fi-FI"/>
              </w:rPr>
              <w:t xml:space="preserve"> </w:t>
            </w:r>
            <w:r>
              <w:rPr>
                <w:rFonts w:ascii="Courier New" w:hAnsi="Courier New" w:cs="Courier New"/>
                <w:color w:val="474747"/>
                <w:sz w:val="18"/>
                <w:lang w:eastAsia="fi-FI"/>
              </w:rPr>
              <w:t>28</w:t>
            </w:r>
            <w:r w:rsidRPr="008B3AB9">
              <w:rPr>
                <w:rFonts w:ascii="Courier New" w:hAnsi="Courier New" w:cs="Courier New"/>
                <w:color w:val="474747"/>
                <w:sz w:val="18"/>
                <w:lang w:eastAsia="fi-FI"/>
              </w:rPr>
              <w:t xml:space="preserve"> Laboratoriotutkimuksen näytelaatu </w:t>
            </w:r>
            <w:r w:rsidRPr="008B3AB9">
              <w:rPr>
                <w:rFonts w:ascii="Courier New" w:hAnsi="Courier New" w:cs="Courier New"/>
                <w:color w:val="0000FF"/>
                <w:sz w:val="18"/>
                <w:lang w:eastAsia="fi-FI"/>
              </w:rPr>
              <w:t>--&gt;</w:t>
            </w:r>
          </w:p>
          <w:p w14:paraId="0A41683A"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w:t>
            </w:r>
            <w:r w:rsidRPr="008B3AB9">
              <w:rPr>
                <w:rFonts w:ascii="Courier New" w:hAnsi="Courier New" w:cs="Courier New"/>
                <w:color w:val="0000FF"/>
                <w:sz w:val="18"/>
                <w:lang w:eastAsia="fi-FI"/>
              </w:rPr>
              <w:t>&gt;</w:t>
            </w:r>
          </w:p>
          <w:p w14:paraId="0A483E88"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specimenRole</w:t>
            </w:r>
            <w:r w:rsidRPr="008B3AB9">
              <w:rPr>
                <w:rFonts w:ascii="Courier New" w:hAnsi="Courier New" w:cs="Courier New"/>
                <w:color w:val="0000FF"/>
                <w:sz w:val="18"/>
                <w:lang w:eastAsia="fi-FI"/>
              </w:rPr>
              <w:t>&gt;</w:t>
            </w:r>
          </w:p>
          <w:p w14:paraId="1093A97F"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specimenPlayingEntity</w:t>
            </w:r>
            <w:r w:rsidRPr="008B3AB9">
              <w:rPr>
                <w:rFonts w:ascii="Courier New" w:hAnsi="Courier New" w:cs="Courier New"/>
                <w:color w:val="0000FF"/>
                <w:sz w:val="18"/>
                <w:lang w:eastAsia="fi-FI"/>
              </w:rPr>
              <w:t>&gt;</w:t>
            </w:r>
          </w:p>
          <w:p w14:paraId="0BDA288F" w14:textId="77777777" w:rsidR="00487C4D" w:rsidRPr="008B3AB9" w:rsidRDefault="00487C4D" w:rsidP="001730C1">
            <w:pPr>
              <w:autoSpaceDE w:val="0"/>
              <w:autoSpaceDN w:val="0"/>
              <w:adjustRightInd w:val="0"/>
              <w:ind w:left="1440" w:hanging="144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code</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TS</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1.2.246.537.6.17.2004</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Kuntaliitto - Laboratoriotutkimuksen systeemilyhenne</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displayName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kudosnäyte</w:t>
            </w:r>
            <w:r w:rsidRPr="008B3AB9">
              <w:rPr>
                <w:rFonts w:ascii="Courier New" w:hAnsi="Courier New" w:cs="Courier New"/>
                <w:color w:val="0000FF"/>
                <w:sz w:val="18"/>
                <w:lang w:eastAsia="fi-FI"/>
              </w:rPr>
              <w:t>"/&gt;</w:t>
            </w:r>
          </w:p>
          <w:p w14:paraId="4B52AB00" w14:textId="77777777" w:rsidR="00487C4D" w:rsidRPr="008B3AB9" w:rsidRDefault="00487C4D" w:rsidP="001730C1">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specimenPlayingEntity</w:t>
            </w:r>
            <w:r w:rsidRPr="008B3AB9">
              <w:rPr>
                <w:rFonts w:ascii="Courier New" w:hAnsi="Courier New" w:cs="Courier New"/>
                <w:color w:val="0000FF"/>
                <w:sz w:val="18"/>
                <w:lang w:val="en-US" w:eastAsia="fi-FI"/>
              </w:rPr>
              <w:t>&gt;</w:t>
            </w:r>
          </w:p>
          <w:p w14:paraId="3D76E98E" w14:textId="77777777" w:rsidR="00487C4D" w:rsidRPr="008B3AB9" w:rsidRDefault="00487C4D" w:rsidP="001730C1">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val="en-US"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specimenRole</w:t>
            </w:r>
            <w:r w:rsidRPr="008B3AB9">
              <w:rPr>
                <w:rFonts w:ascii="Courier New" w:hAnsi="Courier New" w:cs="Courier New"/>
                <w:color w:val="0000FF"/>
                <w:sz w:val="18"/>
                <w:lang w:val="en-US" w:eastAsia="fi-FI"/>
              </w:rPr>
              <w:t>&gt;</w:t>
            </w:r>
          </w:p>
          <w:p w14:paraId="15EABC2A" w14:textId="77777777" w:rsidR="00487C4D" w:rsidRPr="008B3AB9" w:rsidRDefault="00487C4D" w:rsidP="001730C1">
            <w:pPr>
              <w:autoSpaceDE w:val="0"/>
              <w:autoSpaceDN w:val="0"/>
              <w:adjustRightInd w:val="0"/>
              <w:rPr>
                <w:rFonts w:ascii="Courier New" w:hAnsi="Courier New" w:cs="Courier New"/>
                <w:color w:val="0000FF"/>
                <w:sz w:val="18"/>
                <w:szCs w:val="18"/>
                <w:lang w:eastAsia="fi-FI"/>
              </w:rPr>
            </w:pP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w:t>
            </w:r>
            <w:r w:rsidRPr="008B3AB9">
              <w:rPr>
                <w:rFonts w:ascii="Courier New" w:hAnsi="Courier New" w:cs="Courier New"/>
                <w:color w:val="0000FF"/>
                <w:sz w:val="18"/>
                <w:lang w:val="en-US" w:eastAsia="fi-FI"/>
              </w:rPr>
              <w:t>&gt;</w:t>
            </w:r>
          </w:p>
        </w:tc>
      </w:tr>
    </w:tbl>
    <w:p w14:paraId="347DC922" w14:textId="77777777" w:rsidR="00487C4D" w:rsidRDefault="00487C4D" w:rsidP="00577127">
      <w:pPr>
        <w:rPr>
          <w:lang w:eastAsia="fi-FI"/>
        </w:rPr>
      </w:pPr>
    </w:p>
    <w:p w14:paraId="4A1BE89A" w14:textId="77777777" w:rsidR="00577127" w:rsidRPr="002F6C36" w:rsidRDefault="00577127" w:rsidP="002F6C36">
      <w:pPr>
        <w:pStyle w:val="Otsikko2"/>
      </w:pPr>
      <w:bookmarkStart w:id="107" w:name="_Toc403323898"/>
      <w:bookmarkStart w:id="108" w:name="_Toc496544139"/>
      <w:r w:rsidRPr="002F6C36">
        <w:t>Lausunnon antajan tiedot</w:t>
      </w:r>
      <w:bookmarkEnd w:id="107"/>
      <w:bookmarkEnd w:id="108"/>
    </w:p>
    <w:p w14:paraId="4A1BE89B" w14:textId="77777777" w:rsidR="00577127" w:rsidRDefault="00577127" w:rsidP="00577127">
      <w:pPr>
        <w:rPr>
          <w:lang w:eastAsia="fi-FI"/>
        </w:rPr>
      </w:pPr>
      <w:r>
        <w:rPr>
          <w:lang w:eastAsia="fi-FI"/>
        </w:rPr>
        <w:t xml:space="preserve">Lausunnon antajan tiedot annetaan </w:t>
      </w:r>
      <w:proofErr w:type="gramStart"/>
      <w:r>
        <w:rPr>
          <w:lang w:eastAsia="fi-FI"/>
        </w:rPr>
        <w:t>entry.observation</w:t>
      </w:r>
      <w:proofErr w:type="gramEnd"/>
      <w:r>
        <w:rPr>
          <w:lang w:eastAsia="fi-FI"/>
        </w:rPr>
        <w:t xml:space="preserve">.author:ssa. </w:t>
      </w:r>
      <w:r>
        <w:rPr>
          <w:highlight w:val="white"/>
          <w:lang w:eastAsia="fi-FI"/>
        </w:rPr>
        <w:t xml:space="preserve">FunctionCode:ssa lausunnon antajan roolikoodiksi annetaan yleisrooli SUO (suorittaja) </w:t>
      </w:r>
      <w:r w:rsidRPr="00CE1FC3">
        <w:rPr>
          <w:lang w:eastAsia="fi-FI"/>
        </w:rPr>
        <w:t>eArkisto - tekninen CDA R2 henkilötarkennin</w:t>
      </w:r>
      <w:r>
        <w:rPr>
          <w:lang w:eastAsia="fi-FI"/>
        </w:rPr>
        <w:t>- luokituksesta. Lausuneesta lääkäristä annetaan nimi ja organisaatiotiedot, lisäksi vapaaehtoisena lisätietona tässä rakenteessa hetu – mikäli hetua ei anneta, author.assignedAuthor.id tulee nullFlavor elementin skeemapakollisuuden takia.</w:t>
      </w:r>
      <w:r w:rsidR="008E1E70">
        <w:rPr>
          <w:lang w:eastAsia="fi-FI"/>
        </w:rPr>
        <w:t xml:space="preserve"> Lausuntoajankohta annetaan myös tässä skeemapakollisuuden takia </w:t>
      </w:r>
      <w:proofErr w:type="gramStart"/>
      <w:r w:rsidR="008E1E70">
        <w:rPr>
          <w:lang w:eastAsia="fi-FI"/>
        </w:rPr>
        <w:t>author.time</w:t>
      </w:r>
      <w:proofErr w:type="gramEnd"/>
      <w:r w:rsidR="008E1E70">
        <w:rPr>
          <w:lang w:eastAsia="fi-FI"/>
        </w:rPr>
        <w:t>:ssä, sama tieto tähän kuin edellä entry.observation.effectiveTime:ssä.</w:t>
      </w:r>
    </w:p>
    <w:p w14:paraId="4A1BE89C"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B5" w14:textId="77777777" w:rsidTr="008D2F4A">
        <w:tc>
          <w:tcPr>
            <w:tcW w:w="9629" w:type="dxa"/>
            <w:shd w:val="clear" w:color="auto" w:fill="auto"/>
          </w:tcPr>
          <w:p w14:paraId="4A1BE89D" w14:textId="77777777" w:rsidR="00B47274" w:rsidRPr="008D2F4A" w:rsidRDefault="00B47274" w:rsidP="008D2F4A">
            <w:pPr>
              <w:autoSpaceDE w:val="0"/>
              <w:autoSpaceDN w:val="0"/>
              <w:adjustRightInd w:val="0"/>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Lausunnon antajan tiedot </w:t>
            </w:r>
            <w:r w:rsidRPr="008D2F4A">
              <w:rPr>
                <w:rFonts w:ascii="Courier New" w:hAnsi="Courier New" w:cs="Courier New"/>
                <w:color w:val="0000FF"/>
                <w:sz w:val="18"/>
                <w:lang w:eastAsia="fi-FI"/>
              </w:rPr>
              <w:t>--&gt;</w:t>
            </w:r>
          </w:p>
          <w:p w14:paraId="4A1BE89E"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author</w:t>
            </w:r>
            <w:r w:rsidRPr="008D2F4A">
              <w:rPr>
                <w:rFonts w:ascii="Courier New" w:hAnsi="Courier New" w:cs="Courier New"/>
                <w:color w:val="0000FF"/>
                <w:sz w:val="18"/>
                <w:lang w:eastAsia="fi-FI"/>
              </w:rPr>
              <w:t>&gt;</w:t>
            </w:r>
          </w:p>
          <w:p w14:paraId="4A1BE89F"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SUO roolilla lausunnon antajan tiedot</w:t>
            </w:r>
            <w:r w:rsidRPr="008D2F4A">
              <w:rPr>
                <w:rFonts w:ascii="Courier New" w:hAnsi="Courier New" w:cs="Courier New"/>
                <w:color w:val="0000FF"/>
                <w:sz w:val="18"/>
                <w:lang w:eastAsia="fi-FI"/>
              </w:rPr>
              <w:t>--&gt;</w:t>
            </w:r>
          </w:p>
          <w:p w14:paraId="4A1BE8A0" w14:textId="77777777" w:rsidR="00B47274" w:rsidRPr="008D2F4A" w:rsidRDefault="00B47274"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functionCode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codeSystem</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1.2.246.537.5.40006.2003</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codeSystemName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eArkisto - tekninen CDA R2 henkilötarkennin</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displayName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Suorittaja</w:t>
            </w:r>
            <w:r w:rsidRPr="008D2F4A">
              <w:rPr>
                <w:rFonts w:ascii="Courier New" w:hAnsi="Courier New" w:cs="Courier New"/>
                <w:color w:val="0000FF"/>
                <w:sz w:val="18"/>
                <w:lang w:eastAsia="fi-FI"/>
              </w:rPr>
              <w:t>"/&gt;</w:t>
            </w:r>
          </w:p>
          <w:p w14:paraId="4A1BE8A1"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33 Lausuntoajankohta  </w:t>
            </w:r>
            <w:r w:rsidRPr="008D2F4A">
              <w:rPr>
                <w:rFonts w:ascii="Courier New" w:hAnsi="Courier New" w:cs="Courier New"/>
                <w:color w:val="0000FF"/>
                <w:sz w:val="18"/>
                <w:lang w:eastAsia="fi-FI"/>
              </w:rPr>
              <w:t>--&gt;</w:t>
            </w:r>
          </w:p>
          <w:p w14:paraId="4A1BE8A2" w14:textId="48E7088E"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time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value</w:t>
            </w:r>
            <w:r w:rsidRPr="008D2F4A">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8D2F4A">
              <w:rPr>
                <w:rFonts w:ascii="Courier New" w:hAnsi="Courier New" w:cs="Courier New"/>
                <w:color w:val="000000"/>
                <w:sz w:val="18"/>
                <w:lang w:eastAsia="fi-FI"/>
              </w:rPr>
              <w:t>24123030</w:t>
            </w:r>
            <w:r w:rsidRPr="008D2F4A">
              <w:rPr>
                <w:rFonts w:ascii="Courier New" w:hAnsi="Courier New" w:cs="Courier New"/>
                <w:color w:val="0000FF"/>
                <w:sz w:val="18"/>
                <w:lang w:eastAsia="fi-FI"/>
              </w:rPr>
              <w:t>"/&gt;</w:t>
            </w:r>
          </w:p>
          <w:p w14:paraId="4A1BE8A3"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assignedAuthor</w:t>
            </w:r>
            <w:r w:rsidRPr="008D2F4A">
              <w:rPr>
                <w:rFonts w:ascii="Courier New" w:hAnsi="Courier New" w:cs="Courier New"/>
                <w:color w:val="0000FF"/>
                <w:sz w:val="18"/>
                <w:lang w:eastAsia="fi-FI"/>
              </w:rPr>
              <w:t>&gt;</w:t>
            </w:r>
          </w:p>
          <w:p w14:paraId="4A1BE8A4"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Ammattihenkilön perustunniste henkilötunnus, vapaaehtoinen tässä rakenteessa voidaan antaa nullFlavor</w:t>
            </w:r>
            <w:r w:rsidRPr="008D2F4A">
              <w:rPr>
                <w:rFonts w:ascii="Courier New" w:hAnsi="Courier New" w:cs="Courier New"/>
                <w:color w:val="0000FF"/>
                <w:sz w:val="18"/>
                <w:lang w:eastAsia="fi-FI"/>
              </w:rPr>
              <w:t>--&gt;</w:t>
            </w:r>
          </w:p>
          <w:p w14:paraId="4A1BE8A5" w14:textId="7FB21105"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extension</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123460-</w:t>
            </w:r>
            <w:ins w:id="109" w:author="Pakari Arja" w:date="2018-05-02T10:19:00Z">
              <w:r w:rsidR="009223B4">
                <w:rPr>
                  <w:rFonts w:ascii="Courier New" w:hAnsi="Courier New" w:cs="Courier New"/>
                  <w:color w:val="000000"/>
                  <w:sz w:val="18"/>
                  <w:lang w:eastAsia="fi-FI"/>
                </w:rPr>
                <w:t>9</w:t>
              </w:r>
            </w:ins>
            <w:del w:id="110" w:author="Pakari Arja" w:date="2018-05-02T10:19:00Z">
              <w:r w:rsidRPr="008D2F4A" w:rsidDel="009223B4">
                <w:rPr>
                  <w:rFonts w:ascii="Courier New" w:hAnsi="Courier New" w:cs="Courier New"/>
                  <w:color w:val="000000"/>
                  <w:sz w:val="18"/>
                  <w:lang w:eastAsia="fi-FI"/>
                </w:rPr>
                <w:delText>4</w:delText>
              </w:r>
            </w:del>
            <w:r w:rsidRPr="008D2F4A">
              <w:rPr>
                <w:rFonts w:ascii="Courier New" w:hAnsi="Courier New" w:cs="Courier New"/>
                <w:color w:val="000000"/>
                <w:sz w:val="18"/>
                <w:lang w:eastAsia="fi-FI"/>
              </w:rPr>
              <w:t>567</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1.2.246.21</w:t>
            </w:r>
            <w:r w:rsidRPr="008D2F4A">
              <w:rPr>
                <w:rFonts w:ascii="Courier New" w:hAnsi="Courier New" w:cs="Courier New"/>
                <w:color w:val="0000FF"/>
                <w:sz w:val="18"/>
                <w:lang w:eastAsia="fi-FI"/>
              </w:rPr>
              <w:t>"/&gt;</w:t>
            </w:r>
          </w:p>
          <w:p w14:paraId="4A1BE8A6"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34 lausunnon antajan nimi </w:t>
            </w:r>
            <w:r w:rsidRPr="008D2F4A">
              <w:rPr>
                <w:rFonts w:ascii="Courier New" w:hAnsi="Courier New" w:cs="Courier New"/>
                <w:color w:val="0000FF"/>
                <w:sz w:val="18"/>
                <w:lang w:eastAsia="fi-FI"/>
              </w:rPr>
              <w:t>--&gt;</w:t>
            </w:r>
          </w:p>
          <w:p w14:paraId="4A1BE8A7"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assignedPerson</w:t>
            </w:r>
            <w:r w:rsidRPr="008D2F4A">
              <w:rPr>
                <w:rFonts w:ascii="Courier New" w:hAnsi="Courier New" w:cs="Courier New"/>
                <w:color w:val="0000FF"/>
                <w:sz w:val="18"/>
                <w:lang w:val="en-US" w:eastAsia="fi-FI"/>
              </w:rPr>
              <w:t>&gt;</w:t>
            </w:r>
          </w:p>
          <w:p w14:paraId="4A1BE8A8"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14:paraId="4A1BE8A9"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lastRenderedPageBreak/>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Ville</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p>
          <w:p w14:paraId="4A1BE8AA"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Lahti</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p>
          <w:p w14:paraId="4A1BE8AB"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el.</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p>
          <w:p w14:paraId="4A1BE8A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14:paraId="4A1BE8AD"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assignedPerson</w:t>
            </w:r>
            <w:r w:rsidRPr="008D2F4A">
              <w:rPr>
                <w:rFonts w:ascii="Courier New" w:hAnsi="Courier New" w:cs="Courier New"/>
                <w:color w:val="0000FF"/>
                <w:sz w:val="18"/>
                <w:lang w:val="en-US" w:eastAsia="fi-FI"/>
              </w:rPr>
              <w:t>&gt;</w:t>
            </w:r>
          </w:p>
          <w:p w14:paraId="4A1BE8AE"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representedOrganization</w:t>
            </w:r>
            <w:r w:rsidRPr="008D2F4A">
              <w:rPr>
                <w:rFonts w:ascii="Courier New" w:hAnsi="Courier New" w:cs="Courier New"/>
                <w:color w:val="0000FF"/>
                <w:sz w:val="18"/>
                <w:lang w:val="en-US" w:eastAsia="fi-FI"/>
              </w:rPr>
              <w:t>&gt;</w:t>
            </w:r>
          </w:p>
          <w:p w14:paraId="4A1BE8AF"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35 Lausunnon antajan organisaatioyksikkö </w:t>
            </w:r>
            <w:r w:rsidRPr="008D2F4A">
              <w:rPr>
                <w:rFonts w:ascii="Courier New" w:hAnsi="Courier New" w:cs="Courier New"/>
                <w:color w:val="0000FF"/>
                <w:sz w:val="18"/>
                <w:lang w:val="en-US" w:eastAsia="fi-FI"/>
              </w:rPr>
              <w:t>--&gt;</w:t>
            </w:r>
          </w:p>
          <w:p w14:paraId="4A1BE8B0" w14:textId="77777777" w:rsidR="00B47274" w:rsidRPr="00684A6F"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id</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extension</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108</w:t>
            </w:r>
            <w:r w:rsidRPr="00684A6F">
              <w:rPr>
                <w:rFonts w:ascii="Courier New" w:hAnsi="Courier New" w:cs="Courier New"/>
                <w:color w:val="0000FF"/>
                <w:sz w:val="18"/>
                <w:lang w:val="en-US" w:eastAsia="fi-FI"/>
              </w:rPr>
              <w:t>"</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root</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1.2.246.10.1234567.10</w:t>
            </w:r>
            <w:r w:rsidRPr="00684A6F">
              <w:rPr>
                <w:rFonts w:ascii="Courier New" w:hAnsi="Courier New" w:cs="Courier New"/>
                <w:color w:val="0000FF"/>
                <w:sz w:val="18"/>
                <w:lang w:val="en-US" w:eastAsia="fi-FI"/>
              </w:rPr>
              <w:t>"/&gt;</w:t>
            </w:r>
          </w:p>
          <w:p w14:paraId="4A1BE8B1" w14:textId="77777777" w:rsidR="00B47274" w:rsidRPr="00684A6F" w:rsidRDefault="00B47274" w:rsidP="008D2F4A">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name</w:t>
            </w:r>
            <w:r w:rsidRPr="00684A6F">
              <w:rPr>
                <w:rFonts w:ascii="Courier New" w:hAnsi="Courier New" w:cs="Courier New"/>
                <w:color w:val="0000FF"/>
                <w:sz w:val="18"/>
                <w:lang w:val="en-US" w:eastAsia="fi-FI"/>
              </w:rPr>
              <w:t>&gt;</w:t>
            </w:r>
            <w:r w:rsidRPr="00684A6F">
              <w:rPr>
                <w:rFonts w:ascii="Courier New" w:hAnsi="Courier New" w:cs="Courier New"/>
                <w:color w:val="000000"/>
                <w:sz w:val="18"/>
                <w:lang w:val="en-US" w:eastAsia="fi-FI"/>
              </w:rPr>
              <w:t>X-X sairaanhoitopiiri Lab</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name</w:t>
            </w:r>
            <w:r w:rsidRPr="00684A6F">
              <w:rPr>
                <w:rFonts w:ascii="Courier New" w:hAnsi="Courier New" w:cs="Courier New"/>
                <w:color w:val="0000FF"/>
                <w:sz w:val="18"/>
                <w:lang w:val="en-US" w:eastAsia="fi-FI"/>
              </w:rPr>
              <w:t>&gt;</w:t>
            </w:r>
          </w:p>
          <w:p w14:paraId="4A1BE8B2"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representedOrganization</w:t>
            </w:r>
            <w:r w:rsidRPr="008D2F4A">
              <w:rPr>
                <w:rFonts w:ascii="Courier New" w:hAnsi="Courier New" w:cs="Courier New"/>
                <w:color w:val="0000FF"/>
                <w:sz w:val="18"/>
                <w:lang w:val="en-US" w:eastAsia="fi-FI"/>
              </w:rPr>
              <w:t>&gt;</w:t>
            </w:r>
          </w:p>
          <w:p w14:paraId="4A1BE8B3"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assignedAuthor</w:t>
            </w:r>
            <w:r w:rsidRPr="008D2F4A">
              <w:rPr>
                <w:rFonts w:ascii="Courier New" w:hAnsi="Courier New" w:cs="Courier New"/>
                <w:color w:val="0000FF"/>
                <w:sz w:val="18"/>
                <w:lang w:val="en-US" w:eastAsia="fi-FI"/>
              </w:rPr>
              <w:t>&gt;</w:t>
            </w:r>
          </w:p>
          <w:p w14:paraId="4A1BE8B4" w14:textId="77777777" w:rsidR="00577127" w:rsidRPr="008D2F4A" w:rsidRDefault="00B47274"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author</w:t>
            </w:r>
            <w:r w:rsidRPr="008D2F4A">
              <w:rPr>
                <w:rFonts w:ascii="Courier New" w:hAnsi="Courier New" w:cs="Courier New"/>
                <w:color w:val="0000FF"/>
                <w:sz w:val="18"/>
                <w:lang w:val="en-US" w:eastAsia="fi-FI"/>
              </w:rPr>
              <w:t>&gt;</w:t>
            </w:r>
          </w:p>
        </w:tc>
      </w:tr>
    </w:tbl>
    <w:p w14:paraId="4A1BE8B6" w14:textId="77777777" w:rsidR="00577127" w:rsidRDefault="00577127" w:rsidP="00577127">
      <w:pPr>
        <w:rPr>
          <w:lang w:eastAsia="fi-FI"/>
        </w:rPr>
      </w:pPr>
    </w:p>
    <w:p w14:paraId="4A1BE8B7" w14:textId="77777777" w:rsidR="00577127" w:rsidRPr="002F6C36" w:rsidRDefault="00577127" w:rsidP="002F6C36">
      <w:pPr>
        <w:pStyle w:val="Otsikko2"/>
      </w:pPr>
      <w:bookmarkStart w:id="111" w:name="_Toc403323899"/>
      <w:bookmarkStart w:id="112" w:name="_Toc496544140"/>
      <w:r w:rsidRPr="002F6C36">
        <w:t>Lausu</w:t>
      </w:r>
      <w:r w:rsidR="00B47274" w:rsidRPr="002F6C36">
        <w:t>nnon kohteena olevan tehdyn</w:t>
      </w:r>
      <w:r w:rsidRPr="002F6C36">
        <w:t xml:space="preserve"> </w:t>
      </w:r>
      <w:r w:rsidR="00B47274" w:rsidRPr="002F6C36">
        <w:t>laboratorio</w:t>
      </w:r>
      <w:r w:rsidRPr="002F6C36">
        <w:t>tutkimuksen tunniste</w:t>
      </w:r>
      <w:bookmarkEnd w:id="111"/>
      <w:bookmarkEnd w:id="112"/>
    </w:p>
    <w:p w14:paraId="4A1BE8B8" w14:textId="77777777" w:rsidR="00577127" w:rsidRDefault="00577127" w:rsidP="00577127">
      <w:pPr>
        <w:rPr>
          <w:lang w:eastAsia="fi-FI"/>
        </w:rPr>
      </w:pPr>
      <w:r>
        <w:rPr>
          <w:lang w:eastAsia="fi-FI"/>
        </w:rPr>
        <w:t>Lausutun</w:t>
      </w:r>
      <w:r w:rsidR="00B47274">
        <w:rPr>
          <w:lang w:eastAsia="fi-FI"/>
        </w:rPr>
        <w:t xml:space="preserve"> laboratoriotutkimuksen</w:t>
      </w:r>
      <w:r>
        <w:rPr>
          <w:lang w:eastAsia="fi-FI"/>
        </w:rPr>
        <w:t xml:space="preserve"> tunniste annetaan </w:t>
      </w:r>
      <w:r w:rsidR="00B47274">
        <w:rPr>
          <w:lang w:eastAsia="fi-FI"/>
        </w:rPr>
        <w:t>omassa aliobservation:ssa, code:n kenttäkoodiston koodiarvo 30 ja value:n sama tunniste, mikä on annettu ko. tutkimuksen tutkimusmerkinnän entry.observation.id:ssä. Tätä käytetään yhdistämään lausunto tehtyyn tutkimukseen.</w:t>
      </w:r>
      <w:bookmarkStart w:id="113" w:name="_Toc403323901"/>
    </w:p>
    <w:p w14:paraId="4A1BE8B9" w14:textId="77777777" w:rsidR="00B47274" w:rsidRDefault="00B47274" w:rsidP="00B4727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47274" w:rsidRPr="008D2F4A" w14:paraId="4A1BE8C1" w14:textId="77777777" w:rsidTr="008D2F4A">
        <w:tc>
          <w:tcPr>
            <w:tcW w:w="9629" w:type="dxa"/>
            <w:shd w:val="clear" w:color="auto" w:fill="auto"/>
          </w:tcPr>
          <w:p w14:paraId="4A1BE8BA" w14:textId="77777777" w:rsidR="00B47274" w:rsidRPr="008D2F4A" w:rsidRDefault="00B47274" w:rsidP="008D2F4A">
            <w:pPr>
              <w:autoSpaceDE w:val="0"/>
              <w:autoSpaceDN w:val="0"/>
              <w:adjustRightInd w:val="0"/>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31 Lausunnon kohteena olevan tehdyn laboratoriotutkimuksen tunniste</w:t>
            </w:r>
            <w:r w:rsidRPr="008D2F4A">
              <w:rPr>
                <w:rFonts w:ascii="Courier New" w:hAnsi="Courier New" w:cs="Courier New"/>
                <w:color w:val="0000FF"/>
                <w:sz w:val="18"/>
                <w:lang w:eastAsia="fi-FI"/>
              </w:rPr>
              <w:t>--&gt;</w:t>
            </w:r>
          </w:p>
          <w:p w14:paraId="4A1BE8BB"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B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BD"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Laboratoriotutkimuksen tunniste</w:t>
            </w:r>
            <w:r w:rsidRPr="008D2F4A">
              <w:rPr>
                <w:rFonts w:ascii="Courier New" w:hAnsi="Courier New" w:cs="Courier New"/>
                <w:color w:val="0000FF"/>
                <w:sz w:val="18"/>
                <w:lang w:val="en-US" w:eastAsia="fi-FI"/>
              </w:rPr>
              <w:t>"/&gt;</w:t>
            </w:r>
          </w:p>
          <w:p w14:paraId="4A1BE8BE" w14:textId="2382DC8D"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.25.1</w:t>
            </w:r>
            <w:r w:rsidRPr="008D2F4A">
              <w:rPr>
                <w:rFonts w:ascii="Courier New" w:hAnsi="Courier New" w:cs="Courier New"/>
                <w:color w:val="0000FF"/>
                <w:sz w:val="18"/>
                <w:lang w:val="en-US" w:eastAsia="fi-FI"/>
              </w:rPr>
              <w:t>"/&gt;</w:t>
            </w:r>
          </w:p>
          <w:p w14:paraId="4A1BE8BF"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8C0"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14:paraId="4A1BE8C2" w14:textId="77777777" w:rsidR="00B47274" w:rsidRPr="00B92CEA" w:rsidRDefault="00B47274" w:rsidP="00B47274">
      <w:pPr>
        <w:rPr>
          <w:lang w:val="en-US" w:eastAsia="fi-FI"/>
        </w:rPr>
      </w:pPr>
    </w:p>
    <w:p w14:paraId="4A1BE8C3" w14:textId="77777777" w:rsidR="00577127" w:rsidRPr="002F6C36" w:rsidRDefault="00577127" w:rsidP="002F6C36">
      <w:pPr>
        <w:pStyle w:val="Otsikko2"/>
      </w:pPr>
      <w:bookmarkStart w:id="114" w:name="_Toc496544141"/>
      <w:r w:rsidRPr="002F6C36">
        <w:t>Lausunnon tila</w:t>
      </w:r>
      <w:bookmarkEnd w:id="113"/>
      <w:bookmarkEnd w:id="114"/>
    </w:p>
    <w:p w14:paraId="4A1BE8C4" w14:textId="77777777" w:rsidR="00577127" w:rsidRDefault="00577127" w:rsidP="00577127">
      <w:pPr>
        <w:rPr>
          <w:lang w:eastAsia="fi-FI"/>
        </w:rPr>
      </w:pPr>
      <w:r>
        <w:rPr>
          <w:lang w:eastAsia="fi-FI"/>
        </w:rPr>
        <w:t xml:space="preserve">Lausunnon tila annetaan omassa aliobservation:ssa, code:n </w:t>
      </w:r>
      <w:r w:rsidR="002F6C36">
        <w:rPr>
          <w:lang w:eastAsia="fi-FI"/>
        </w:rPr>
        <w:t>kenttä</w:t>
      </w:r>
      <w:r>
        <w:rPr>
          <w:lang w:eastAsia="fi-FI"/>
        </w:rPr>
        <w:t xml:space="preserve">koodiston koodiarvo </w:t>
      </w:r>
      <w:r w:rsidR="002F6C36">
        <w:rPr>
          <w:lang w:eastAsia="fi-FI"/>
        </w:rPr>
        <w:t>29</w:t>
      </w:r>
      <w:r>
        <w:rPr>
          <w:lang w:eastAsia="fi-FI"/>
        </w:rPr>
        <w:t xml:space="preserve"> ja value:ssa lausunnon tila THL – Lausunnon tila luokituksella.</w:t>
      </w:r>
    </w:p>
    <w:p w14:paraId="4A1BE8C5"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D0" w14:textId="77777777" w:rsidTr="008D2F4A">
        <w:tc>
          <w:tcPr>
            <w:tcW w:w="9629" w:type="dxa"/>
            <w:shd w:val="clear" w:color="auto" w:fill="auto"/>
          </w:tcPr>
          <w:p w14:paraId="4A1BE8C6"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36 Lausunnon tila</w:t>
            </w:r>
            <w:r w:rsidRPr="008D2F4A">
              <w:rPr>
                <w:rFonts w:ascii="Courier New" w:hAnsi="Courier New" w:cs="Courier New"/>
                <w:color w:val="0000FF"/>
                <w:sz w:val="18"/>
                <w:lang w:val="en-US" w:eastAsia="fi-FI"/>
              </w:rPr>
              <w:t>--&gt;</w:t>
            </w:r>
          </w:p>
          <w:p w14:paraId="4A1BE8C7"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C8"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C9"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29</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Lausunnon tila</w:t>
            </w:r>
            <w:r w:rsidRPr="008D2F4A">
              <w:rPr>
                <w:rFonts w:ascii="Courier New" w:hAnsi="Courier New" w:cs="Courier New"/>
                <w:color w:val="0000FF"/>
                <w:sz w:val="18"/>
                <w:lang w:val="en-US" w:eastAsia="fi-FI"/>
              </w:rPr>
              <w:t>"/&gt;</w:t>
            </w:r>
          </w:p>
          <w:p w14:paraId="4A1BE8CA"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CB" w14:textId="6E53DD65"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.30.1.2</w:t>
            </w:r>
            <w:r w:rsidRPr="008D2F4A">
              <w:rPr>
                <w:rFonts w:ascii="Courier New" w:hAnsi="Courier New" w:cs="Courier New"/>
                <w:color w:val="0000FF"/>
                <w:sz w:val="18"/>
                <w:lang w:val="en-US" w:eastAsia="fi-FI"/>
              </w:rPr>
              <w:t>"/&gt;</w:t>
            </w:r>
          </w:p>
          <w:p w14:paraId="4A1BE8C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CD"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CV</w:t>
            </w:r>
            <w:r w:rsidRPr="008D2F4A">
              <w:rPr>
                <w:rFonts w:ascii="Courier New" w:hAnsi="Courier New" w:cs="Courier New"/>
                <w:color w:val="0000FF"/>
                <w:sz w:val="18"/>
                <w:lang w:val="en-US" w:eastAsia="fi-FI"/>
              </w:rPr>
              <w:t>"</w:t>
            </w:r>
            <w:r w:rsidR="002F6C36"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008C4A8C">
              <w:rPr>
                <w:rFonts w:ascii="Courier New" w:hAnsi="Courier New" w:cs="Courier New"/>
                <w:color w:val="000000"/>
                <w:sz w:val="18"/>
                <w:lang w:val="en-US" w:eastAsia="fi-FI"/>
              </w:rPr>
              <w:t>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008C4A8C" w:rsidRPr="008C4A8C">
              <w:rPr>
                <w:lang w:val="en-US"/>
              </w:rPr>
              <w:t xml:space="preserve"> </w:t>
            </w:r>
            <w:r w:rsidR="008C4A8C" w:rsidRPr="008C4A8C">
              <w:rPr>
                <w:rFonts w:ascii="Courier New" w:hAnsi="Courier New" w:cs="Courier New"/>
                <w:color w:val="000000"/>
                <w:sz w:val="18"/>
                <w:lang w:val="en-US" w:eastAsia="fi-FI"/>
              </w:rPr>
              <w:t>1.2.246.537.6.244.2014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THL - Lausunnon tila</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w:t>
            </w:r>
            <w:r w:rsidR="008C4A8C">
              <w:rPr>
                <w:rFonts w:ascii="Courier New" w:hAnsi="Courier New" w:cs="Courier New"/>
                <w:color w:val="000000"/>
                <w:sz w:val="18"/>
                <w:lang w:val="en-US" w:eastAsia="fi-FI"/>
              </w:rPr>
              <w:t>opullinen l</w:t>
            </w:r>
            <w:r w:rsidRPr="008D2F4A">
              <w:rPr>
                <w:rFonts w:ascii="Courier New" w:hAnsi="Courier New" w:cs="Courier New"/>
                <w:color w:val="000000"/>
                <w:sz w:val="18"/>
                <w:lang w:val="en-US" w:eastAsia="fi-FI"/>
              </w:rPr>
              <w:t>ausunto</w:t>
            </w:r>
            <w:r w:rsidRPr="008D2F4A">
              <w:rPr>
                <w:rFonts w:ascii="Courier New" w:hAnsi="Courier New" w:cs="Courier New"/>
                <w:color w:val="0000FF"/>
                <w:sz w:val="18"/>
                <w:lang w:val="en-US" w:eastAsia="fi-FI"/>
              </w:rPr>
              <w:t>"/&gt;</w:t>
            </w:r>
          </w:p>
          <w:p w14:paraId="4A1BE8CE"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8CF" w14:textId="77777777" w:rsidR="00577127"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14:paraId="4A1BE8D1" w14:textId="77777777" w:rsidR="00577127" w:rsidRPr="00B92CEA" w:rsidRDefault="00577127" w:rsidP="00577127">
      <w:pPr>
        <w:rPr>
          <w:lang w:val="en-US" w:eastAsia="fi-FI"/>
        </w:rPr>
      </w:pPr>
    </w:p>
    <w:p w14:paraId="4A1BE8D2" w14:textId="77777777" w:rsidR="00577127" w:rsidRPr="002F6C36" w:rsidRDefault="00577127" w:rsidP="002F6C36">
      <w:pPr>
        <w:pStyle w:val="Otsikko2"/>
      </w:pPr>
      <w:bookmarkStart w:id="115" w:name="_Toc403323902"/>
      <w:bookmarkStart w:id="116" w:name="_Toc496544142"/>
      <w:r w:rsidRPr="002F6C36">
        <w:t>Lausunto teksti</w:t>
      </w:r>
      <w:bookmarkEnd w:id="115"/>
      <w:r w:rsidRPr="002F6C36">
        <w:t>nä</w:t>
      </w:r>
      <w:bookmarkEnd w:id="116"/>
    </w:p>
    <w:p w14:paraId="4A1BE8D3" w14:textId="77777777" w:rsidR="00577127" w:rsidRPr="000B7051" w:rsidRDefault="00577127" w:rsidP="00577127">
      <w:pPr>
        <w:rPr>
          <w:lang w:eastAsia="fi-FI"/>
        </w:rPr>
      </w:pPr>
      <w:r>
        <w:rPr>
          <w:lang w:eastAsia="fi-FI"/>
        </w:rPr>
        <w:t>Lausunto teksti</w:t>
      </w:r>
      <w:r w:rsidR="002F6C36">
        <w:rPr>
          <w:lang w:eastAsia="fi-FI"/>
        </w:rPr>
        <w:t>nä</w:t>
      </w:r>
      <w:r>
        <w:rPr>
          <w:lang w:eastAsia="fi-FI"/>
        </w:rPr>
        <w:t xml:space="preserve"> annetaan omassa aliobservation:ssa, code:n </w:t>
      </w:r>
      <w:r w:rsidR="002F6C36">
        <w:rPr>
          <w:lang w:eastAsia="fi-FI"/>
        </w:rPr>
        <w:t>kenttä</w:t>
      </w:r>
      <w:r>
        <w:rPr>
          <w:lang w:eastAsia="fi-FI"/>
        </w:rPr>
        <w:t xml:space="preserve">koodiston koodiarvo </w:t>
      </w:r>
      <w:r w:rsidR="002F6C36">
        <w:rPr>
          <w:lang w:eastAsia="fi-FI"/>
        </w:rPr>
        <w:t xml:space="preserve">4 </w:t>
      </w:r>
      <w:r>
        <w:rPr>
          <w:lang w:eastAsia="fi-FI"/>
        </w:rPr>
        <w:t xml:space="preserve">ja value:ssa lausuntoteksti ST-tietotyypillä. Sama teksti annetaan myös näyttömuoto-osiossa näyttömuotoiltuna, jonne viitataan </w:t>
      </w:r>
      <w:proofErr w:type="gramStart"/>
      <w:r>
        <w:rPr>
          <w:lang w:eastAsia="fi-FI"/>
        </w:rPr>
        <w:t>text.reference</w:t>
      </w:r>
      <w:proofErr w:type="gramEnd"/>
      <w:r>
        <w:rPr>
          <w:lang w:eastAsia="fi-FI"/>
        </w:rPr>
        <w:t xml:space="preserve">- rakenteella. </w:t>
      </w:r>
    </w:p>
    <w:p w14:paraId="4A1BE8D4"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DF" w14:textId="77777777" w:rsidTr="008D2F4A">
        <w:tc>
          <w:tcPr>
            <w:tcW w:w="9629" w:type="dxa"/>
            <w:shd w:val="clear" w:color="auto" w:fill="auto"/>
          </w:tcPr>
          <w:p w14:paraId="4A1BE8D5"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25 Lausunto tekstinä </w:t>
            </w:r>
            <w:r w:rsidRPr="008D2F4A">
              <w:rPr>
                <w:rFonts w:ascii="Courier New" w:hAnsi="Courier New" w:cs="Courier New"/>
                <w:color w:val="0000FF"/>
                <w:sz w:val="18"/>
                <w:lang w:val="en-US" w:eastAsia="fi-FI"/>
              </w:rPr>
              <w:t>--&gt;</w:t>
            </w:r>
          </w:p>
          <w:p w14:paraId="4A1BE8D6"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D7"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"&gt;</w:t>
            </w:r>
          </w:p>
          <w:p w14:paraId="4A1BE8D8" w14:textId="77777777" w:rsidR="002F6C36" w:rsidRPr="008D2F4A" w:rsidRDefault="002F6C36"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Lausunto tekstinä</w:t>
            </w:r>
            <w:r w:rsidRPr="008D2F4A">
              <w:rPr>
                <w:rFonts w:ascii="Courier New" w:hAnsi="Courier New" w:cs="Courier New"/>
                <w:color w:val="0000FF"/>
                <w:sz w:val="18"/>
                <w:lang w:val="en-US" w:eastAsia="fi-FI"/>
              </w:rPr>
              <w:t>"/&gt;</w:t>
            </w:r>
          </w:p>
          <w:p w14:paraId="4A1BE8D9"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DA" w14:textId="2261532B"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.30.1.3</w:t>
            </w:r>
            <w:r w:rsidRPr="008D2F4A">
              <w:rPr>
                <w:rFonts w:ascii="Courier New" w:hAnsi="Courier New" w:cs="Courier New"/>
                <w:color w:val="0000FF"/>
                <w:sz w:val="18"/>
                <w:lang w:val="en-US" w:eastAsia="fi-FI"/>
              </w:rPr>
              <w:t>"/&gt;</w:t>
            </w:r>
          </w:p>
          <w:p w14:paraId="4A1BE8DB"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DC" w14:textId="77777777" w:rsidR="002F6C36" w:rsidRPr="008D2F4A" w:rsidRDefault="002F6C36"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val="en-US" w:eastAsia="fi-FI"/>
              </w:rPr>
              <w:lastRenderedPageBreak/>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value</w:t>
            </w:r>
            <w:r w:rsidRPr="008D2F4A">
              <w:rPr>
                <w:rFonts w:ascii="Courier New" w:hAnsi="Courier New" w:cs="Courier New"/>
                <w:i/>
                <w:iCs/>
                <w:color w:val="008080"/>
                <w:sz w:val="18"/>
                <w:lang w:eastAsia="fi-FI"/>
              </w:rPr>
              <w:t xml:space="preserve"> </w:t>
            </w:r>
            <w:proofErr w:type="gramStart"/>
            <w:r w:rsidRPr="008D2F4A">
              <w:rPr>
                <w:rFonts w:ascii="Courier New" w:hAnsi="Courier New" w:cs="Courier New"/>
                <w:color w:val="FF0000"/>
                <w:sz w:val="18"/>
                <w:lang w:eastAsia="fi-FI"/>
              </w:rPr>
              <w:t>xsi:type</w:t>
            </w:r>
            <w:proofErr w:type="gram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ST</w:t>
            </w:r>
            <w:r w:rsidRPr="008D2F4A">
              <w:rPr>
                <w:rFonts w:ascii="Courier New" w:hAnsi="Courier New" w:cs="Courier New"/>
                <w:color w:val="0000FF"/>
                <w:sz w:val="18"/>
                <w:lang w:eastAsia="fi-FI"/>
              </w:rPr>
              <w:t>"&gt;</w:t>
            </w:r>
            <w:r w:rsidRPr="008D2F4A">
              <w:rPr>
                <w:rFonts w:ascii="Courier New" w:hAnsi="Courier New" w:cs="Courier New"/>
                <w:color w:val="000000"/>
                <w:sz w:val="18"/>
                <w:lang w:eastAsia="fi-FI"/>
              </w:rPr>
              <w:t xml:space="preserve">Koko Proteiinielektroforeesi tutkimuksen lausunto. Myös kuvan liittäminen lausunnon yhteyteen on </w:t>
            </w:r>
            <w:proofErr w:type="gramStart"/>
            <w:r w:rsidRPr="008D2F4A">
              <w:rPr>
                <w:rFonts w:ascii="Courier New" w:hAnsi="Courier New" w:cs="Courier New"/>
                <w:color w:val="000000"/>
                <w:sz w:val="18"/>
                <w:lang w:eastAsia="fi-FI"/>
              </w:rPr>
              <w:t>mahdollista.</w:t>
            </w:r>
            <w:r w:rsidRPr="008D2F4A">
              <w:rPr>
                <w:rFonts w:ascii="Courier New" w:hAnsi="Courier New" w:cs="Courier New"/>
                <w:color w:val="0000FF"/>
                <w:sz w:val="18"/>
                <w:lang w:eastAsia="fi-FI"/>
              </w:rPr>
              <w:t>&lt;</w:t>
            </w:r>
            <w:proofErr w:type="gramEnd"/>
            <w:r w:rsidRPr="008D2F4A">
              <w:rPr>
                <w:rFonts w:ascii="Courier New" w:hAnsi="Courier New" w:cs="Courier New"/>
                <w:color w:val="0000FF"/>
                <w:sz w:val="18"/>
                <w:lang w:eastAsia="fi-FI"/>
              </w:rPr>
              <w:t>/</w:t>
            </w:r>
            <w:r w:rsidRPr="008D2F4A">
              <w:rPr>
                <w:rFonts w:ascii="Courier New" w:hAnsi="Courier New" w:cs="Courier New"/>
                <w:color w:val="800000"/>
                <w:sz w:val="18"/>
                <w:lang w:eastAsia="fi-FI"/>
              </w:rPr>
              <w:t>value</w:t>
            </w:r>
            <w:r w:rsidRPr="008D2F4A">
              <w:rPr>
                <w:rFonts w:ascii="Courier New" w:hAnsi="Courier New" w:cs="Courier New"/>
                <w:color w:val="0000FF"/>
                <w:sz w:val="18"/>
                <w:lang w:eastAsia="fi-FI"/>
              </w:rPr>
              <w:t>&gt;</w:t>
            </w:r>
          </w:p>
          <w:p w14:paraId="4A1BE8DD" w14:textId="77777777" w:rsidR="002F6C36"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observation</w:t>
            </w:r>
            <w:r w:rsidRPr="008D2F4A">
              <w:rPr>
                <w:rFonts w:ascii="Courier New" w:hAnsi="Courier New" w:cs="Courier New"/>
                <w:color w:val="0000FF"/>
                <w:sz w:val="18"/>
                <w:lang w:eastAsia="fi-FI"/>
              </w:rPr>
              <w:t>&gt;</w:t>
            </w:r>
          </w:p>
          <w:p w14:paraId="4A1BE8DE" w14:textId="77777777" w:rsidR="00577127"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entryRelationship</w:t>
            </w:r>
            <w:r w:rsidRPr="008D2F4A">
              <w:rPr>
                <w:rFonts w:ascii="Courier New" w:hAnsi="Courier New" w:cs="Courier New"/>
                <w:color w:val="0000FF"/>
                <w:sz w:val="18"/>
                <w:lang w:eastAsia="fi-FI"/>
              </w:rPr>
              <w:t>&gt;</w:t>
            </w:r>
          </w:p>
        </w:tc>
      </w:tr>
    </w:tbl>
    <w:p w14:paraId="4A1BE8E0" w14:textId="77777777" w:rsidR="00577127" w:rsidRPr="002F6C36" w:rsidRDefault="00577127" w:rsidP="00577127">
      <w:pPr>
        <w:rPr>
          <w:lang w:eastAsia="fi-FI"/>
        </w:rPr>
      </w:pPr>
    </w:p>
    <w:p w14:paraId="4A1BE8E1" w14:textId="77777777" w:rsidR="00577127" w:rsidRPr="002F6C36" w:rsidRDefault="00577127" w:rsidP="002F6C36">
      <w:pPr>
        <w:pStyle w:val="Otsikko2"/>
      </w:pPr>
      <w:bookmarkStart w:id="117" w:name="_Toc403145934"/>
      <w:bookmarkStart w:id="118" w:name="_Toc403145935"/>
      <w:bookmarkStart w:id="119" w:name="_Toc403145936"/>
      <w:bookmarkStart w:id="120" w:name="_Toc403145937"/>
      <w:bookmarkStart w:id="121" w:name="_Toc403323905"/>
      <w:bookmarkStart w:id="122" w:name="_Toc496544143"/>
      <w:bookmarkEnd w:id="117"/>
      <w:bookmarkEnd w:id="118"/>
      <w:bookmarkEnd w:id="119"/>
      <w:bookmarkEnd w:id="120"/>
      <w:r w:rsidRPr="002F6C36">
        <w:t xml:space="preserve">Viittaus </w:t>
      </w:r>
      <w:bookmarkEnd w:id="121"/>
      <w:r w:rsidR="00F42C6C">
        <w:t>ulkoiseen asiakirjaan, missä lausutun tutkimuksen tiedot ovat</w:t>
      </w:r>
      <w:bookmarkEnd w:id="122"/>
    </w:p>
    <w:p w14:paraId="4A1BE8E2" w14:textId="77777777" w:rsidR="00577127" w:rsidRDefault="00577127" w:rsidP="00577127">
      <w:pPr>
        <w:rPr>
          <w:lang w:eastAsia="fi-FI"/>
        </w:rPr>
      </w:pPr>
      <w:r>
        <w:rPr>
          <w:lang w:eastAsia="fi-FI"/>
        </w:rPr>
        <w:t xml:space="preserve">Mikäli lausunnon kohteena olevan tutkimuksen tiedot ovat samalla asiakirjalla lausuntomerkinnän kanssa, </w:t>
      </w:r>
      <w:r w:rsidR="00F42C6C">
        <w:rPr>
          <w:lang w:eastAsia="fi-FI"/>
        </w:rPr>
        <w:t>kohde löytyy edellä luvussa 5.7. kuvatulla lausunnon kohteena olevan tehdyn tutkimuksen tunnisteella.</w:t>
      </w:r>
    </w:p>
    <w:p w14:paraId="4A1BE8E3" w14:textId="77777777" w:rsidR="00577127" w:rsidRDefault="00577127" w:rsidP="00577127">
      <w:pPr>
        <w:rPr>
          <w:lang w:eastAsia="fi-FI"/>
        </w:rPr>
      </w:pPr>
    </w:p>
    <w:p w14:paraId="4A1BE8E4" w14:textId="77777777" w:rsidR="00F42C6C" w:rsidRDefault="00F42C6C" w:rsidP="00577127">
      <w:pPr>
        <w:rPr>
          <w:lang w:eastAsia="fi-FI"/>
        </w:rPr>
      </w:pPr>
      <w:r>
        <w:rPr>
          <w:lang w:eastAsia="fi-FI"/>
        </w:rPr>
        <w:t>Mikäli lausunto koskee useampaa tutkimusta, koko lausuntomerkintää toistetaan silloin tutkimuskohtaisesti.</w:t>
      </w:r>
    </w:p>
    <w:p w14:paraId="4A1BE8E5" w14:textId="77777777" w:rsidR="00F42C6C" w:rsidRDefault="00F42C6C" w:rsidP="00577127">
      <w:pPr>
        <w:rPr>
          <w:lang w:eastAsia="fi-FI"/>
        </w:rPr>
      </w:pPr>
    </w:p>
    <w:p w14:paraId="4A1BE8E6" w14:textId="36E77F87" w:rsidR="00577127" w:rsidRDefault="00577127" w:rsidP="00577127">
      <w:pPr>
        <w:rPr>
          <w:lang w:eastAsia="fi-FI"/>
        </w:rPr>
      </w:pPr>
      <w:r>
        <w:rPr>
          <w:lang w:eastAsia="fi-FI"/>
        </w:rPr>
        <w:t xml:space="preserve">Mikäli lausunnon kohteena olevan tutkimuksen tiedot eivät ole samalla asiakirjalla lausuntomerkinnän kanssa, viittaukseen käytetään </w:t>
      </w:r>
      <w:proofErr w:type="gramStart"/>
      <w:r>
        <w:rPr>
          <w:lang w:eastAsia="fi-FI"/>
        </w:rPr>
        <w:t>reference.externalDocument</w:t>
      </w:r>
      <w:proofErr w:type="gramEnd"/>
      <w:r>
        <w:rPr>
          <w:lang w:eastAsia="fi-FI"/>
        </w:rPr>
        <w:t xml:space="preserve"> viittausta, joka kohdistuu asiakirjan set</w:t>
      </w:r>
      <w:r w:rsidR="002F6C36">
        <w:rPr>
          <w:lang w:eastAsia="fi-FI"/>
        </w:rPr>
        <w:t>I</w:t>
      </w:r>
      <w:r>
        <w:rPr>
          <w:lang w:eastAsia="fi-FI"/>
        </w:rPr>
        <w:t xml:space="preserve">d ja sen version kertovaan id-tietoihin. Kyseisen asiakirjan sisältä tehdyn tutkimuksen tiedot löytyvät </w:t>
      </w:r>
      <w:r w:rsidR="002F6C36">
        <w:rPr>
          <w:lang w:eastAsia="fi-FI"/>
        </w:rPr>
        <w:t>lausunnon kohteena olevan tehdyn labora</w:t>
      </w:r>
      <w:r w:rsidR="0012612E">
        <w:rPr>
          <w:lang w:eastAsia="fi-FI"/>
        </w:rPr>
        <w:t>tor</w:t>
      </w:r>
      <w:r w:rsidR="002F6C36">
        <w:rPr>
          <w:lang w:eastAsia="fi-FI"/>
        </w:rPr>
        <w:t>iotutkimuksen tunniste (kts. luku 5.7) avulla</w:t>
      </w:r>
      <w:r>
        <w:rPr>
          <w:lang w:eastAsia="fi-FI"/>
        </w:rPr>
        <w:t>.</w:t>
      </w:r>
    </w:p>
    <w:p w14:paraId="4A1BE8E7"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4D38E5" w14:paraId="4A1BE8F1" w14:textId="77777777" w:rsidTr="008D2F4A">
        <w:tc>
          <w:tcPr>
            <w:tcW w:w="9629" w:type="dxa"/>
            <w:shd w:val="clear" w:color="auto" w:fill="auto"/>
          </w:tcPr>
          <w:p w14:paraId="4A1BE8E8" w14:textId="77777777" w:rsidR="00577127" w:rsidRPr="008D2F4A" w:rsidRDefault="00577127" w:rsidP="008D2F4A">
            <w:pPr>
              <w:autoSpaceDE w:val="0"/>
              <w:autoSpaceDN w:val="0"/>
              <w:adjustRightInd w:val="0"/>
              <w:ind w:left="284" w:hanging="284"/>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Viittaus ulkoiseen asiakirjaan, mikäli lausutun tutkimuksen tiedot eivät ole samassa asiakirjassa mukana</w:t>
            </w:r>
            <w:r w:rsidRPr="008D2F4A">
              <w:rPr>
                <w:rFonts w:ascii="Courier New" w:hAnsi="Courier New" w:cs="Courier New"/>
                <w:color w:val="0000FF"/>
                <w:sz w:val="18"/>
                <w:lang w:eastAsia="fi-FI"/>
              </w:rPr>
              <w:t>--&gt;</w:t>
            </w:r>
          </w:p>
          <w:p w14:paraId="4A1BE8E9" w14:textId="1B97F9AA"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000B543C">
              <w:rPr>
                <w:rFonts w:ascii="Courier New" w:hAnsi="Courier New" w:cs="Courier New"/>
                <w:color w:val="000000"/>
                <w:sz w:val="18"/>
                <w:lang w:val="en-US" w:eastAsia="fi-FI"/>
              </w:rPr>
              <w:t>SUBJ</w:t>
            </w:r>
            <w:r w:rsidRPr="008D2F4A">
              <w:rPr>
                <w:rFonts w:ascii="Courier New" w:hAnsi="Courier New" w:cs="Courier New"/>
                <w:color w:val="0000FF"/>
                <w:sz w:val="18"/>
                <w:lang w:val="en-US" w:eastAsia="fi-FI"/>
              </w:rPr>
              <w:t>"&gt;</w:t>
            </w:r>
          </w:p>
          <w:p w14:paraId="4A1BE8EA"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externalDocument</w:t>
            </w:r>
            <w:r w:rsidRPr="008D2F4A">
              <w:rPr>
                <w:rFonts w:ascii="Courier New" w:hAnsi="Courier New" w:cs="Courier New"/>
                <w:color w:val="0000FF"/>
                <w:sz w:val="18"/>
                <w:lang w:val="en-US" w:eastAsia="fi-FI"/>
              </w:rPr>
              <w:t>&gt;</w:t>
            </w:r>
          </w:p>
          <w:p w14:paraId="4A1BE8EB"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templateId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1.2.246.537.6.12.999.2003.20.1</w:t>
            </w:r>
            <w:r w:rsidRPr="008D2F4A">
              <w:rPr>
                <w:rFonts w:ascii="Courier New" w:hAnsi="Courier New" w:cs="Courier New"/>
                <w:color w:val="0000FF"/>
                <w:sz w:val="18"/>
                <w:lang w:val="en-US" w:eastAsia="fi-FI"/>
              </w:rPr>
              <w:t>"/&gt;</w:t>
            </w:r>
          </w:p>
          <w:p w14:paraId="4A1BE8EC" w14:textId="77777777" w:rsidR="00577127" w:rsidRPr="00C446C8" w:rsidRDefault="00577127"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proofErr w:type="gramStart"/>
            <w:r w:rsidRPr="00C446C8">
              <w:rPr>
                <w:rFonts w:ascii="Courier New" w:hAnsi="Courier New" w:cs="Courier New"/>
                <w:color w:val="0000FF"/>
                <w:sz w:val="18"/>
                <w:lang w:eastAsia="fi-FI"/>
              </w:rPr>
              <w:t>&lt;!--</w:t>
            </w:r>
            <w:proofErr w:type="gramEnd"/>
            <w:r w:rsidRPr="00C446C8">
              <w:rPr>
                <w:rFonts w:ascii="Courier New" w:hAnsi="Courier New" w:cs="Courier New"/>
                <w:color w:val="474747"/>
                <w:sz w:val="18"/>
                <w:lang w:eastAsia="fi-FI"/>
              </w:rPr>
              <w:t xml:space="preserve"> asiakirjan id tähän </w:t>
            </w:r>
            <w:r w:rsidRPr="00C446C8">
              <w:rPr>
                <w:rFonts w:ascii="Courier New" w:hAnsi="Courier New" w:cs="Courier New"/>
                <w:color w:val="0000FF"/>
                <w:sz w:val="18"/>
                <w:lang w:eastAsia="fi-FI"/>
              </w:rPr>
              <w:t>--&gt;</w:t>
            </w:r>
          </w:p>
          <w:p w14:paraId="4A1BE8ED" w14:textId="6A3D9C66" w:rsidR="00577127" w:rsidRPr="00C446C8" w:rsidRDefault="00577127" w:rsidP="008D2F4A">
            <w:pPr>
              <w:autoSpaceDE w:val="0"/>
              <w:autoSpaceDN w:val="0"/>
              <w:adjustRightInd w:val="0"/>
              <w:rPr>
                <w:rFonts w:ascii="Courier New" w:hAnsi="Courier New" w:cs="Courier New"/>
                <w:color w:val="0000FF"/>
                <w:sz w:val="18"/>
                <w:lang w:eastAsia="fi-FI"/>
              </w:rPr>
            </w:pPr>
            <w:r w:rsidRPr="00C446C8">
              <w:rPr>
                <w:rFonts w:ascii="Courier New" w:hAnsi="Courier New" w:cs="Courier New"/>
                <w:color w:val="000000"/>
                <w:sz w:val="18"/>
                <w:lang w:eastAsia="fi-FI"/>
              </w:rPr>
              <w:t xml:space="preserve">        </w:t>
            </w:r>
            <w:r w:rsidRPr="00C446C8">
              <w:rPr>
                <w:rFonts w:ascii="Courier New" w:hAnsi="Courier New" w:cs="Courier New"/>
                <w:color w:val="0000FF"/>
                <w:sz w:val="18"/>
                <w:lang w:eastAsia="fi-FI"/>
              </w:rPr>
              <w:t>&lt;</w:t>
            </w:r>
            <w:r w:rsidRPr="00C446C8">
              <w:rPr>
                <w:rFonts w:ascii="Courier New" w:hAnsi="Courier New" w:cs="Courier New"/>
                <w:color w:val="800000"/>
                <w:sz w:val="18"/>
                <w:lang w:eastAsia="fi-FI"/>
              </w:rPr>
              <w:t>id</w:t>
            </w:r>
            <w:r w:rsidRPr="00C446C8">
              <w:rPr>
                <w:rFonts w:ascii="Courier New" w:hAnsi="Courier New" w:cs="Courier New"/>
                <w:i/>
                <w:iCs/>
                <w:color w:val="008080"/>
                <w:sz w:val="18"/>
                <w:lang w:eastAsia="fi-FI"/>
              </w:rPr>
              <w:t xml:space="preserve"> </w:t>
            </w:r>
            <w:r w:rsidRPr="00C446C8">
              <w:rPr>
                <w:rFonts w:ascii="Courier New" w:hAnsi="Courier New" w:cs="Courier New"/>
                <w:color w:val="FF0000"/>
                <w:sz w:val="18"/>
                <w:lang w:eastAsia="fi-FI"/>
              </w:rPr>
              <w:t>root</w:t>
            </w:r>
            <w:r w:rsidRPr="00C446C8">
              <w:rPr>
                <w:rFonts w:ascii="Courier New" w:hAnsi="Courier New" w:cs="Courier New"/>
                <w:color w:val="0000FF"/>
                <w:sz w:val="18"/>
                <w:lang w:eastAsia="fi-FI"/>
              </w:rPr>
              <w:t>="</w:t>
            </w:r>
            <w:r w:rsidRPr="00C446C8">
              <w:rPr>
                <w:rFonts w:ascii="Courier New" w:hAnsi="Courier New" w:cs="Courier New"/>
                <w:color w:val="000000"/>
                <w:sz w:val="18"/>
                <w:lang w:eastAsia="fi-FI"/>
              </w:rPr>
              <w:t>1.2.246.10.34567890.11.201</w:t>
            </w:r>
            <w:r w:rsidR="00487C4D" w:rsidRPr="00C446C8">
              <w:rPr>
                <w:rFonts w:ascii="Courier New" w:hAnsi="Courier New" w:cs="Courier New"/>
                <w:color w:val="000000"/>
                <w:sz w:val="18"/>
                <w:lang w:eastAsia="fi-FI"/>
              </w:rPr>
              <w:t>6</w:t>
            </w:r>
            <w:r w:rsidRPr="00C446C8">
              <w:rPr>
                <w:rFonts w:ascii="Courier New" w:hAnsi="Courier New" w:cs="Courier New"/>
                <w:color w:val="000000"/>
                <w:sz w:val="18"/>
                <w:lang w:eastAsia="fi-FI"/>
              </w:rPr>
              <w:t>.56</w:t>
            </w:r>
            <w:r w:rsidRPr="00C446C8">
              <w:rPr>
                <w:rFonts w:ascii="Courier New" w:hAnsi="Courier New" w:cs="Courier New"/>
                <w:color w:val="0000FF"/>
                <w:sz w:val="18"/>
                <w:lang w:eastAsia="fi-FI"/>
              </w:rPr>
              <w:t>"/&gt;</w:t>
            </w:r>
          </w:p>
          <w:p w14:paraId="4A1BE8EE" w14:textId="58A5F149"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C446C8">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setId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1.2.246.10.34567890.11.201</w:t>
            </w:r>
            <w:r w:rsidR="00487C4D">
              <w:rPr>
                <w:rFonts w:ascii="Courier New" w:hAnsi="Courier New" w:cs="Courier New"/>
                <w:color w:val="000000"/>
                <w:sz w:val="18"/>
                <w:lang w:val="en-US" w:eastAsia="fi-FI"/>
              </w:rPr>
              <w:t>6</w:t>
            </w:r>
            <w:r w:rsidRPr="008D2F4A">
              <w:rPr>
                <w:rFonts w:ascii="Courier New" w:hAnsi="Courier New" w:cs="Courier New"/>
                <w:color w:val="000000"/>
                <w:sz w:val="18"/>
                <w:lang w:val="en-US" w:eastAsia="fi-FI"/>
              </w:rPr>
              <w:t>.56</w:t>
            </w:r>
            <w:r w:rsidRPr="008D2F4A">
              <w:rPr>
                <w:rFonts w:ascii="Courier New" w:hAnsi="Courier New" w:cs="Courier New"/>
                <w:color w:val="0000FF"/>
                <w:sz w:val="18"/>
                <w:lang w:val="en-US" w:eastAsia="fi-FI"/>
              </w:rPr>
              <w:t>"/&gt;</w:t>
            </w:r>
          </w:p>
          <w:p w14:paraId="4A1BE8EF"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externalDocument</w:t>
            </w:r>
            <w:r w:rsidRPr="008D2F4A">
              <w:rPr>
                <w:rFonts w:ascii="Courier New" w:hAnsi="Courier New" w:cs="Courier New"/>
                <w:color w:val="0000FF"/>
                <w:sz w:val="18"/>
                <w:lang w:val="en-US" w:eastAsia="fi-FI"/>
              </w:rPr>
              <w:t>&gt;</w:t>
            </w:r>
          </w:p>
          <w:p w14:paraId="4A1BE8F0" w14:textId="77777777" w:rsidR="00577127" w:rsidRPr="008D2F4A" w:rsidRDefault="00577127"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color w:val="0000FF"/>
                <w:sz w:val="18"/>
                <w:lang w:val="en-US" w:eastAsia="fi-FI"/>
              </w:rPr>
              <w:t>&gt;</w:t>
            </w:r>
          </w:p>
        </w:tc>
      </w:tr>
    </w:tbl>
    <w:p w14:paraId="4A1BE8F2" w14:textId="479FFB24" w:rsidR="00487C4D" w:rsidRDefault="00487C4D" w:rsidP="00B80FAA"/>
    <w:p w14:paraId="5F728106" w14:textId="77777777" w:rsidR="00487C4D" w:rsidRDefault="00487C4D">
      <w:r>
        <w:br w:type="page"/>
      </w:r>
    </w:p>
    <w:p w14:paraId="67DDEB7D" w14:textId="77777777" w:rsidR="00577127" w:rsidRDefault="00577127" w:rsidP="00B80FAA"/>
    <w:p w14:paraId="4A1BE8F3" w14:textId="77777777" w:rsidR="00E73609" w:rsidRDefault="00E73609" w:rsidP="00F34AF0">
      <w:pPr>
        <w:pStyle w:val="Otsikko1"/>
      </w:pPr>
      <w:bookmarkStart w:id="123" w:name="_Toc410204129"/>
      <w:bookmarkStart w:id="124" w:name="_Toc410204130"/>
      <w:bookmarkStart w:id="125" w:name="_Toc410204131"/>
      <w:bookmarkStart w:id="126" w:name="_Toc410204133"/>
      <w:bookmarkStart w:id="127" w:name="_Toc410204137"/>
      <w:bookmarkStart w:id="128" w:name="_Toc410204140"/>
      <w:bookmarkStart w:id="129" w:name="_Toc410204141"/>
      <w:bookmarkStart w:id="130" w:name="_Toc410204143"/>
      <w:bookmarkStart w:id="131" w:name="_Toc410204144"/>
      <w:bookmarkStart w:id="132" w:name="_Toc410204152"/>
      <w:bookmarkStart w:id="133" w:name="_Toc410204154"/>
      <w:bookmarkStart w:id="134" w:name="_Toc410204156"/>
      <w:bookmarkStart w:id="135" w:name="_Toc410204158"/>
      <w:bookmarkStart w:id="136" w:name="_Toc410204159"/>
      <w:bookmarkStart w:id="137" w:name="_Toc410204160"/>
      <w:bookmarkStart w:id="138" w:name="_Toc410204161"/>
      <w:bookmarkStart w:id="139" w:name="_Toc410204162"/>
      <w:bookmarkStart w:id="140" w:name="_Toc410204164"/>
      <w:bookmarkStart w:id="141" w:name="_Toc410204165"/>
      <w:bookmarkStart w:id="142" w:name="_Toc410204166"/>
      <w:bookmarkStart w:id="143" w:name="_Toc410204167"/>
      <w:bookmarkStart w:id="144" w:name="_Toc410204168"/>
      <w:bookmarkStart w:id="145" w:name="_Toc410204169"/>
      <w:bookmarkStart w:id="146" w:name="_Toc410204170"/>
      <w:bookmarkStart w:id="147" w:name="_Toc410204171"/>
      <w:bookmarkStart w:id="148" w:name="_Toc410204172"/>
      <w:bookmarkStart w:id="149" w:name="_Toc410204173"/>
      <w:bookmarkStart w:id="150" w:name="_Toc410204174"/>
      <w:bookmarkStart w:id="151" w:name="_Toc410204192"/>
      <w:bookmarkStart w:id="152" w:name="_Toc410204193"/>
      <w:bookmarkStart w:id="153" w:name="_Toc231663769"/>
      <w:bookmarkStart w:id="154" w:name="_Toc231663862"/>
      <w:bookmarkStart w:id="155" w:name="_Toc232246429"/>
      <w:bookmarkStart w:id="156" w:name="_Toc231663770"/>
      <w:bookmarkStart w:id="157" w:name="_Toc231663863"/>
      <w:bookmarkStart w:id="158" w:name="_Toc232246430"/>
      <w:bookmarkStart w:id="159" w:name="_Toc231663771"/>
      <w:bookmarkStart w:id="160" w:name="_Toc231663864"/>
      <w:bookmarkStart w:id="161" w:name="_Toc232246431"/>
      <w:bookmarkStart w:id="162" w:name="_Toc231663772"/>
      <w:bookmarkStart w:id="163" w:name="_Toc231663865"/>
      <w:bookmarkStart w:id="164" w:name="_Toc232246432"/>
      <w:bookmarkStart w:id="165" w:name="_Toc231663773"/>
      <w:bookmarkStart w:id="166" w:name="_Toc231663866"/>
      <w:bookmarkStart w:id="167" w:name="_Toc232246433"/>
      <w:bookmarkStart w:id="168" w:name="_Toc231663774"/>
      <w:bookmarkStart w:id="169" w:name="_Toc231663867"/>
      <w:bookmarkStart w:id="170" w:name="_Toc232246434"/>
      <w:bookmarkStart w:id="171" w:name="_Toc231663775"/>
      <w:bookmarkStart w:id="172" w:name="_Toc231663868"/>
      <w:bookmarkStart w:id="173" w:name="_Toc232246435"/>
      <w:bookmarkStart w:id="174" w:name="_Toc231663776"/>
      <w:bookmarkStart w:id="175" w:name="_Toc231663869"/>
      <w:bookmarkStart w:id="176" w:name="_Toc232246436"/>
      <w:bookmarkStart w:id="177" w:name="_Toc231663777"/>
      <w:bookmarkStart w:id="178" w:name="_Toc231663870"/>
      <w:bookmarkStart w:id="179" w:name="_Toc232246437"/>
      <w:bookmarkStart w:id="180" w:name="_Toc231663778"/>
      <w:bookmarkStart w:id="181" w:name="_Toc231663871"/>
      <w:bookmarkStart w:id="182" w:name="_Toc232246438"/>
      <w:bookmarkStart w:id="183" w:name="_Toc231663779"/>
      <w:bookmarkStart w:id="184" w:name="_Toc231663872"/>
      <w:bookmarkStart w:id="185" w:name="_Toc232246439"/>
      <w:bookmarkStart w:id="186" w:name="_Toc231663780"/>
      <w:bookmarkStart w:id="187" w:name="_Toc231663873"/>
      <w:bookmarkStart w:id="188" w:name="_Toc232246440"/>
      <w:bookmarkStart w:id="189" w:name="_Toc410204195"/>
      <w:bookmarkStart w:id="190" w:name="_Toc410204196"/>
      <w:bookmarkStart w:id="191" w:name="_Toc410204197"/>
      <w:bookmarkStart w:id="192" w:name="_Toc410204199"/>
      <w:bookmarkStart w:id="193" w:name="_Toc410204201"/>
      <w:bookmarkStart w:id="194" w:name="_Toc410204202"/>
      <w:bookmarkStart w:id="195" w:name="_Toc410204203"/>
      <w:bookmarkStart w:id="196" w:name="_Toc410204255"/>
      <w:bookmarkStart w:id="197" w:name="_Toc410204256"/>
      <w:bookmarkStart w:id="198" w:name="_Toc410204258"/>
      <w:bookmarkStart w:id="199" w:name="_Toc410204260"/>
      <w:bookmarkStart w:id="200" w:name="_Toc410204262"/>
      <w:bookmarkStart w:id="201" w:name="_Toc410204263"/>
      <w:bookmarkStart w:id="202" w:name="_Toc410204264"/>
      <w:bookmarkStart w:id="203" w:name="_Toc410204266"/>
      <w:bookmarkStart w:id="204" w:name="_Toc410204280"/>
      <w:bookmarkStart w:id="205" w:name="_Toc86736077"/>
      <w:bookmarkStart w:id="206" w:name="_Toc86736655"/>
      <w:bookmarkStart w:id="207" w:name="_Toc86737000"/>
      <w:bookmarkStart w:id="208" w:name="_Toc86737861"/>
      <w:bookmarkStart w:id="209" w:name="_Toc86738172"/>
      <w:bookmarkStart w:id="210" w:name="_Toc86738482"/>
      <w:bookmarkStart w:id="211" w:name="_Toc86738792"/>
      <w:bookmarkStart w:id="212" w:name="_Toc87016810"/>
      <w:bookmarkStart w:id="213" w:name="_Toc86736078"/>
      <w:bookmarkStart w:id="214" w:name="_Toc86736656"/>
      <w:bookmarkStart w:id="215" w:name="_Toc86737001"/>
      <w:bookmarkStart w:id="216" w:name="_Toc86737862"/>
      <w:bookmarkStart w:id="217" w:name="_Toc86738173"/>
      <w:bookmarkStart w:id="218" w:name="_Toc86738483"/>
      <w:bookmarkStart w:id="219" w:name="_Toc86738793"/>
      <w:bookmarkStart w:id="220" w:name="_Toc87016811"/>
      <w:bookmarkStart w:id="221" w:name="_Toc86736079"/>
      <w:bookmarkStart w:id="222" w:name="_Toc86736657"/>
      <w:bookmarkStart w:id="223" w:name="_Toc86737002"/>
      <w:bookmarkStart w:id="224" w:name="_Toc86737863"/>
      <w:bookmarkStart w:id="225" w:name="_Toc86738174"/>
      <w:bookmarkStart w:id="226" w:name="_Toc86738484"/>
      <w:bookmarkStart w:id="227" w:name="_Toc86738794"/>
      <w:bookmarkStart w:id="228" w:name="_Toc87016812"/>
      <w:bookmarkStart w:id="229" w:name="_Toc86736080"/>
      <w:bookmarkStart w:id="230" w:name="_Toc86736658"/>
      <w:bookmarkStart w:id="231" w:name="_Toc86737003"/>
      <w:bookmarkStart w:id="232" w:name="_Toc86737864"/>
      <w:bookmarkStart w:id="233" w:name="_Toc86738175"/>
      <w:bookmarkStart w:id="234" w:name="_Toc86738485"/>
      <w:bookmarkStart w:id="235" w:name="_Toc86738795"/>
      <w:bookmarkStart w:id="236" w:name="_Toc87016813"/>
      <w:bookmarkStart w:id="237" w:name="_Toc86736082"/>
      <w:bookmarkStart w:id="238" w:name="_Toc86736660"/>
      <w:bookmarkStart w:id="239" w:name="_Toc86737005"/>
      <w:bookmarkStart w:id="240" w:name="_Toc86737866"/>
      <w:bookmarkStart w:id="241" w:name="_Toc86738177"/>
      <w:bookmarkStart w:id="242" w:name="_Toc86738487"/>
      <w:bookmarkStart w:id="243" w:name="_Toc86738797"/>
      <w:bookmarkStart w:id="244" w:name="_Toc87016815"/>
      <w:bookmarkStart w:id="245" w:name="_Toc86736084"/>
      <w:bookmarkStart w:id="246" w:name="_Toc86736662"/>
      <w:bookmarkStart w:id="247" w:name="_Toc86737007"/>
      <w:bookmarkStart w:id="248" w:name="_Toc86737868"/>
      <w:bookmarkStart w:id="249" w:name="_Toc86738179"/>
      <w:bookmarkStart w:id="250" w:name="_Toc86738489"/>
      <w:bookmarkStart w:id="251" w:name="_Toc86738799"/>
      <w:bookmarkStart w:id="252" w:name="_Toc87016817"/>
      <w:bookmarkStart w:id="253" w:name="_Toc86736087"/>
      <w:bookmarkStart w:id="254" w:name="_Toc86736665"/>
      <w:bookmarkStart w:id="255" w:name="_Toc86737010"/>
      <w:bookmarkStart w:id="256" w:name="_Toc86737871"/>
      <w:bookmarkStart w:id="257" w:name="_Toc86738182"/>
      <w:bookmarkStart w:id="258" w:name="_Toc86738492"/>
      <w:bookmarkStart w:id="259" w:name="_Toc86738802"/>
      <w:bookmarkStart w:id="260" w:name="_Toc87016820"/>
      <w:bookmarkStart w:id="261" w:name="_Toc86736089"/>
      <w:bookmarkStart w:id="262" w:name="_Toc86736667"/>
      <w:bookmarkStart w:id="263" w:name="_Toc86737012"/>
      <w:bookmarkStart w:id="264" w:name="_Toc86737873"/>
      <w:bookmarkStart w:id="265" w:name="_Toc86738184"/>
      <w:bookmarkStart w:id="266" w:name="_Toc86738494"/>
      <w:bookmarkStart w:id="267" w:name="_Toc86738804"/>
      <w:bookmarkStart w:id="268" w:name="_Toc87016822"/>
      <w:bookmarkStart w:id="269" w:name="_Toc86736091"/>
      <w:bookmarkStart w:id="270" w:name="_Toc86736669"/>
      <w:bookmarkStart w:id="271" w:name="_Toc86737014"/>
      <w:bookmarkStart w:id="272" w:name="_Toc86737875"/>
      <w:bookmarkStart w:id="273" w:name="_Toc86738186"/>
      <w:bookmarkStart w:id="274" w:name="_Toc86738496"/>
      <w:bookmarkStart w:id="275" w:name="_Toc86738806"/>
      <w:bookmarkStart w:id="276" w:name="_Toc87016824"/>
      <w:bookmarkStart w:id="277" w:name="_Toc86736093"/>
      <w:bookmarkStart w:id="278" w:name="_Toc86736671"/>
      <w:bookmarkStart w:id="279" w:name="_Toc86737016"/>
      <w:bookmarkStart w:id="280" w:name="_Toc86737877"/>
      <w:bookmarkStart w:id="281" w:name="_Toc86738188"/>
      <w:bookmarkStart w:id="282" w:name="_Toc86738498"/>
      <w:bookmarkStart w:id="283" w:name="_Toc86738808"/>
      <w:bookmarkStart w:id="284" w:name="_Toc87016826"/>
      <w:bookmarkStart w:id="285" w:name="_Toc86736095"/>
      <w:bookmarkStart w:id="286" w:name="_Toc86736673"/>
      <w:bookmarkStart w:id="287" w:name="_Toc86737018"/>
      <w:bookmarkStart w:id="288" w:name="_Toc86737879"/>
      <w:bookmarkStart w:id="289" w:name="_Toc86738190"/>
      <w:bookmarkStart w:id="290" w:name="_Toc86738500"/>
      <w:bookmarkStart w:id="291" w:name="_Toc86738810"/>
      <w:bookmarkStart w:id="292" w:name="_Toc87016828"/>
      <w:bookmarkStart w:id="293" w:name="_Toc86736097"/>
      <w:bookmarkStart w:id="294" w:name="_Toc86736675"/>
      <w:bookmarkStart w:id="295" w:name="_Toc86737020"/>
      <w:bookmarkStart w:id="296" w:name="_Toc86737881"/>
      <w:bookmarkStart w:id="297" w:name="_Toc86738192"/>
      <w:bookmarkStart w:id="298" w:name="_Toc86738502"/>
      <w:bookmarkStart w:id="299" w:name="_Toc86738812"/>
      <w:bookmarkStart w:id="300" w:name="_Toc87016830"/>
      <w:bookmarkStart w:id="301" w:name="_Toc86736106"/>
      <w:bookmarkStart w:id="302" w:name="_Toc86736684"/>
      <w:bookmarkStart w:id="303" w:name="_Toc86737029"/>
      <w:bookmarkStart w:id="304" w:name="_Toc86737890"/>
      <w:bookmarkStart w:id="305" w:name="_Toc86738201"/>
      <w:bookmarkStart w:id="306" w:name="_Toc86738511"/>
      <w:bookmarkStart w:id="307" w:name="_Toc86738821"/>
      <w:bookmarkStart w:id="308" w:name="_Toc87016839"/>
      <w:bookmarkStart w:id="309" w:name="_Toc86736109"/>
      <w:bookmarkStart w:id="310" w:name="_Toc86736687"/>
      <w:bookmarkStart w:id="311" w:name="_Toc86737032"/>
      <w:bookmarkStart w:id="312" w:name="_Toc86737893"/>
      <w:bookmarkStart w:id="313" w:name="_Toc86738204"/>
      <w:bookmarkStart w:id="314" w:name="_Toc86738514"/>
      <w:bookmarkStart w:id="315" w:name="_Toc86738824"/>
      <w:bookmarkStart w:id="316" w:name="_Toc87016842"/>
      <w:bookmarkStart w:id="317" w:name="_Toc86736118"/>
      <w:bookmarkStart w:id="318" w:name="_Toc86736696"/>
      <w:bookmarkStart w:id="319" w:name="_Toc86737041"/>
      <w:bookmarkStart w:id="320" w:name="_Toc86737902"/>
      <w:bookmarkStart w:id="321" w:name="_Toc86738213"/>
      <w:bookmarkStart w:id="322" w:name="_Toc86738523"/>
      <w:bookmarkStart w:id="323" w:name="_Toc86738833"/>
      <w:bookmarkStart w:id="324" w:name="_Toc87016851"/>
      <w:bookmarkStart w:id="325" w:name="_Toc86736119"/>
      <w:bookmarkStart w:id="326" w:name="_Toc86736697"/>
      <w:bookmarkStart w:id="327" w:name="_Toc86737042"/>
      <w:bookmarkStart w:id="328" w:name="_Toc86737903"/>
      <w:bookmarkStart w:id="329" w:name="_Toc86738214"/>
      <w:bookmarkStart w:id="330" w:name="_Toc86738524"/>
      <w:bookmarkStart w:id="331" w:name="_Toc86738834"/>
      <w:bookmarkStart w:id="332" w:name="_Toc87016852"/>
      <w:bookmarkStart w:id="333" w:name="_Toc86736120"/>
      <w:bookmarkStart w:id="334" w:name="_Toc86736698"/>
      <w:bookmarkStart w:id="335" w:name="_Toc86737043"/>
      <w:bookmarkStart w:id="336" w:name="_Toc86737904"/>
      <w:bookmarkStart w:id="337" w:name="_Toc86738215"/>
      <w:bookmarkStart w:id="338" w:name="_Toc86738525"/>
      <w:bookmarkStart w:id="339" w:name="_Toc86738835"/>
      <w:bookmarkStart w:id="340" w:name="_Toc87016853"/>
      <w:bookmarkStart w:id="341" w:name="_Toc86736123"/>
      <w:bookmarkStart w:id="342" w:name="_Toc86736701"/>
      <w:bookmarkStart w:id="343" w:name="_Toc86737046"/>
      <w:bookmarkStart w:id="344" w:name="_Toc86737907"/>
      <w:bookmarkStart w:id="345" w:name="_Toc86738218"/>
      <w:bookmarkStart w:id="346" w:name="_Toc86738528"/>
      <w:bookmarkStart w:id="347" w:name="_Toc86738838"/>
      <w:bookmarkStart w:id="348" w:name="_Toc87016856"/>
      <w:bookmarkStart w:id="349" w:name="_Toc86736125"/>
      <w:bookmarkStart w:id="350" w:name="_Toc86736703"/>
      <w:bookmarkStart w:id="351" w:name="_Toc86737048"/>
      <w:bookmarkStart w:id="352" w:name="_Toc86737909"/>
      <w:bookmarkStart w:id="353" w:name="_Toc86738220"/>
      <w:bookmarkStart w:id="354" w:name="_Toc86738530"/>
      <w:bookmarkStart w:id="355" w:name="_Toc86738840"/>
      <w:bookmarkStart w:id="356" w:name="_Toc87016858"/>
      <w:bookmarkStart w:id="357" w:name="_Toc86736126"/>
      <w:bookmarkStart w:id="358" w:name="_Toc86736704"/>
      <w:bookmarkStart w:id="359" w:name="_Toc86737049"/>
      <w:bookmarkStart w:id="360" w:name="_Toc86737910"/>
      <w:bookmarkStart w:id="361" w:name="_Toc86738221"/>
      <w:bookmarkStart w:id="362" w:name="_Toc86738531"/>
      <w:bookmarkStart w:id="363" w:name="_Toc86738841"/>
      <w:bookmarkStart w:id="364" w:name="_Toc87016859"/>
      <w:bookmarkStart w:id="365" w:name="_Toc86736134"/>
      <w:bookmarkStart w:id="366" w:name="_Toc86736712"/>
      <w:bookmarkStart w:id="367" w:name="_Toc86737057"/>
      <w:bookmarkStart w:id="368" w:name="_Toc86737918"/>
      <w:bookmarkStart w:id="369" w:name="_Toc86738229"/>
      <w:bookmarkStart w:id="370" w:name="_Toc86738539"/>
      <w:bookmarkStart w:id="371" w:name="_Toc86738849"/>
      <w:bookmarkStart w:id="372" w:name="_Toc87016867"/>
      <w:bookmarkStart w:id="373" w:name="_Toc86736135"/>
      <w:bookmarkStart w:id="374" w:name="_Toc86736713"/>
      <w:bookmarkStart w:id="375" w:name="_Toc86737058"/>
      <w:bookmarkStart w:id="376" w:name="_Toc86737919"/>
      <w:bookmarkStart w:id="377" w:name="_Toc86738230"/>
      <w:bookmarkStart w:id="378" w:name="_Toc86738540"/>
      <w:bookmarkStart w:id="379" w:name="_Toc86738850"/>
      <w:bookmarkStart w:id="380" w:name="_Toc87016868"/>
      <w:bookmarkStart w:id="381" w:name="_Toc86736144"/>
      <w:bookmarkStart w:id="382" w:name="_Toc86736722"/>
      <w:bookmarkStart w:id="383" w:name="_Toc86737067"/>
      <w:bookmarkStart w:id="384" w:name="_Toc86737928"/>
      <w:bookmarkStart w:id="385" w:name="_Toc86738239"/>
      <w:bookmarkStart w:id="386" w:name="_Toc86738549"/>
      <w:bookmarkStart w:id="387" w:name="_Toc86738859"/>
      <w:bookmarkStart w:id="388" w:name="_Toc87016877"/>
      <w:bookmarkStart w:id="389" w:name="_Toc86736147"/>
      <w:bookmarkStart w:id="390" w:name="_Toc86736725"/>
      <w:bookmarkStart w:id="391" w:name="_Toc86737070"/>
      <w:bookmarkStart w:id="392" w:name="_Toc86737931"/>
      <w:bookmarkStart w:id="393" w:name="_Toc86738242"/>
      <w:bookmarkStart w:id="394" w:name="_Toc86738552"/>
      <w:bookmarkStart w:id="395" w:name="_Toc86738862"/>
      <w:bookmarkStart w:id="396" w:name="_Toc87016880"/>
      <w:bookmarkStart w:id="397" w:name="_Toc86736150"/>
      <w:bookmarkStart w:id="398" w:name="_Toc86736728"/>
      <w:bookmarkStart w:id="399" w:name="_Toc86737073"/>
      <w:bookmarkStart w:id="400" w:name="_Toc86737934"/>
      <w:bookmarkStart w:id="401" w:name="_Toc86738245"/>
      <w:bookmarkStart w:id="402" w:name="_Toc86738555"/>
      <w:bookmarkStart w:id="403" w:name="_Toc86738865"/>
      <w:bookmarkStart w:id="404" w:name="_Toc87016883"/>
      <w:bookmarkStart w:id="405" w:name="_Toc86736157"/>
      <w:bookmarkStart w:id="406" w:name="_Toc86736735"/>
      <w:bookmarkStart w:id="407" w:name="_Toc86737080"/>
      <w:bookmarkStart w:id="408" w:name="_Toc86737941"/>
      <w:bookmarkStart w:id="409" w:name="_Toc86738252"/>
      <w:bookmarkStart w:id="410" w:name="_Toc86738562"/>
      <w:bookmarkStart w:id="411" w:name="_Toc86738872"/>
      <w:bookmarkStart w:id="412" w:name="_Toc87016890"/>
      <w:bookmarkStart w:id="413" w:name="_Toc86736158"/>
      <w:bookmarkStart w:id="414" w:name="_Toc86736736"/>
      <w:bookmarkStart w:id="415" w:name="_Toc86737081"/>
      <w:bookmarkStart w:id="416" w:name="_Toc86737942"/>
      <w:bookmarkStart w:id="417" w:name="_Toc86738253"/>
      <w:bookmarkStart w:id="418" w:name="_Toc86738563"/>
      <w:bookmarkStart w:id="419" w:name="_Toc86738873"/>
      <w:bookmarkStart w:id="420" w:name="_Toc87016891"/>
      <w:bookmarkStart w:id="421" w:name="_Toc86736160"/>
      <w:bookmarkStart w:id="422" w:name="_Toc86736738"/>
      <w:bookmarkStart w:id="423" w:name="_Toc86737083"/>
      <w:bookmarkStart w:id="424" w:name="_Toc86737944"/>
      <w:bookmarkStart w:id="425" w:name="_Toc86738255"/>
      <w:bookmarkStart w:id="426" w:name="_Toc86738565"/>
      <w:bookmarkStart w:id="427" w:name="_Toc86738875"/>
      <w:bookmarkStart w:id="428" w:name="_Toc87016893"/>
      <w:bookmarkStart w:id="429" w:name="_Toc86736162"/>
      <w:bookmarkStart w:id="430" w:name="_Toc86736740"/>
      <w:bookmarkStart w:id="431" w:name="_Toc86737085"/>
      <w:bookmarkStart w:id="432" w:name="_Toc86737946"/>
      <w:bookmarkStart w:id="433" w:name="_Toc86738257"/>
      <w:bookmarkStart w:id="434" w:name="_Toc86738567"/>
      <w:bookmarkStart w:id="435" w:name="_Toc86738877"/>
      <w:bookmarkStart w:id="436" w:name="_Toc87016895"/>
      <w:bookmarkStart w:id="437" w:name="_Toc86736163"/>
      <w:bookmarkStart w:id="438" w:name="_Toc86736741"/>
      <w:bookmarkStart w:id="439" w:name="_Toc86737086"/>
      <w:bookmarkStart w:id="440" w:name="_Toc86737947"/>
      <w:bookmarkStart w:id="441" w:name="_Toc86738258"/>
      <w:bookmarkStart w:id="442" w:name="_Toc86738568"/>
      <w:bookmarkStart w:id="443" w:name="_Toc86738878"/>
      <w:bookmarkStart w:id="444" w:name="_Toc87016896"/>
      <w:bookmarkStart w:id="445" w:name="_Toc86736164"/>
      <w:bookmarkStart w:id="446" w:name="_Toc86736742"/>
      <w:bookmarkStart w:id="447" w:name="_Toc86737087"/>
      <w:bookmarkStart w:id="448" w:name="_Toc86737948"/>
      <w:bookmarkStart w:id="449" w:name="_Toc86738259"/>
      <w:bookmarkStart w:id="450" w:name="_Toc86738569"/>
      <w:bookmarkStart w:id="451" w:name="_Toc86738879"/>
      <w:bookmarkStart w:id="452" w:name="_Toc87016897"/>
      <w:bookmarkStart w:id="453" w:name="_Toc86736167"/>
      <w:bookmarkStart w:id="454" w:name="_Toc86736745"/>
      <w:bookmarkStart w:id="455" w:name="_Toc86737090"/>
      <w:bookmarkStart w:id="456" w:name="_Toc86737951"/>
      <w:bookmarkStart w:id="457" w:name="_Toc86738262"/>
      <w:bookmarkStart w:id="458" w:name="_Toc86738572"/>
      <w:bookmarkStart w:id="459" w:name="_Toc86738882"/>
      <w:bookmarkStart w:id="460" w:name="_Toc87016900"/>
      <w:bookmarkStart w:id="461" w:name="_Toc86736168"/>
      <w:bookmarkStart w:id="462" w:name="_Toc86736746"/>
      <w:bookmarkStart w:id="463" w:name="_Toc86737091"/>
      <w:bookmarkStart w:id="464" w:name="_Toc86737952"/>
      <w:bookmarkStart w:id="465" w:name="_Toc86738263"/>
      <w:bookmarkStart w:id="466" w:name="_Toc86738573"/>
      <w:bookmarkStart w:id="467" w:name="_Toc86738883"/>
      <w:bookmarkStart w:id="468" w:name="_Toc87016901"/>
      <w:bookmarkStart w:id="469" w:name="_Toc86736170"/>
      <w:bookmarkStart w:id="470" w:name="_Toc86736748"/>
      <w:bookmarkStart w:id="471" w:name="_Toc86737093"/>
      <w:bookmarkStart w:id="472" w:name="_Toc86737954"/>
      <w:bookmarkStart w:id="473" w:name="_Toc86738265"/>
      <w:bookmarkStart w:id="474" w:name="_Toc86738575"/>
      <w:bookmarkStart w:id="475" w:name="_Toc86738885"/>
      <w:bookmarkStart w:id="476" w:name="_Toc87016903"/>
      <w:bookmarkStart w:id="477" w:name="_Toc86736171"/>
      <w:bookmarkStart w:id="478" w:name="_Toc86736749"/>
      <w:bookmarkStart w:id="479" w:name="_Toc86737094"/>
      <w:bookmarkStart w:id="480" w:name="_Toc86737955"/>
      <w:bookmarkStart w:id="481" w:name="_Toc86738266"/>
      <w:bookmarkStart w:id="482" w:name="_Toc86738576"/>
      <w:bookmarkStart w:id="483" w:name="_Toc86738886"/>
      <w:bookmarkStart w:id="484" w:name="_Toc87016904"/>
      <w:bookmarkStart w:id="485" w:name="_Toc86736172"/>
      <w:bookmarkStart w:id="486" w:name="_Toc86736750"/>
      <w:bookmarkStart w:id="487" w:name="_Toc86737095"/>
      <w:bookmarkStart w:id="488" w:name="_Toc86737956"/>
      <w:bookmarkStart w:id="489" w:name="_Toc86738267"/>
      <w:bookmarkStart w:id="490" w:name="_Toc86738577"/>
      <w:bookmarkStart w:id="491" w:name="_Toc86738887"/>
      <w:bookmarkStart w:id="492" w:name="_Toc87016905"/>
      <w:bookmarkStart w:id="493" w:name="_Toc86736174"/>
      <w:bookmarkStart w:id="494" w:name="_Toc86736752"/>
      <w:bookmarkStart w:id="495" w:name="_Toc86737097"/>
      <w:bookmarkStart w:id="496" w:name="_Toc86737958"/>
      <w:bookmarkStart w:id="497" w:name="_Toc86738269"/>
      <w:bookmarkStart w:id="498" w:name="_Toc86738579"/>
      <w:bookmarkStart w:id="499" w:name="_Toc86738889"/>
      <w:bookmarkStart w:id="500" w:name="_Toc87016907"/>
      <w:bookmarkStart w:id="501" w:name="_Toc86736177"/>
      <w:bookmarkStart w:id="502" w:name="_Toc86736755"/>
      <w:bookmarkStart w:id="503" w:name="_Toc86737100"/>
      <w:bookmarkStart w:id="504" w:name="_Toc86737961"/>
      <w:bookmarkStart w:id="505" w:name="_Toc86738272"/>
      <w:bookmarkStart w:id="506" w:name="_Toc86738582"/>
      <w:bookmarkStart w:id="507" w:name="_Toc86738892"/>
      <w:bookmarkStart w:id="508" w:name="_Toc87016910"/>
      <w:bookmarkStart w:id="509" w:name="_Toc86736182"/>
      <w:bookmarkStart w:id="510" w:name="_Toc86736760"/>
      <w:bookmarkStart w:id="511" w:name="_Toc86737105"/>
      <w:bookmarkStart w:id="512" w:name="_Toc86737966"/>
      <w:bookmarkStart w:id="513" w:name="_Toc86738277"/>
      <w:bookmarkStart w:id="514" w:name="_Toc86738587"/>
      <w:bookmarkStart w:id="515" w:name="_Toc86738897"/>
      <w:bookmarkStart w:id="516" w:name="_Toc87016915"/>
      <w:bookmarkStart w:id="517" w:name="_Toc86736184"/>
      <w:bookmarkStart w:id="518" w:name="_Toc86736762"/>
      <w:bookmarkStart w:id="519" w:name="_Toc86737107"/>
      <w:bookmarkStart w:id="520" w:name="_Toc86737968"/>
      <w:bookmarkStart w:id="521" w:name="_Toc86738279"/>
      <w:bookmarkStart w:id="522" w:name="_Toc86738589"/>
      <w:bookmarkStart w:id="523" w:name="_Toc86738899"/>
      <w:bookmarkStart w:id="524" w:name="_Toc87016917"/>
      <w:bookmarkStart w:id="525" w:name="_Toc86736186"/>
      <w:bookmarkStart w:id="526" w:name="_Toc86736764"/>
      <w:bookmarkStart w:id="527" w:name="_Toc86737109"/>
      <w:bookmarkStart w:id="528" w:name="_Toc86737970"/>
      <w:bookmarkStart w:id="529" w:name="_Toc86738281"/>
      <w:bookmarkStart w:id="530" w:name="_Toc86738591"/>
      <w:bookmarkStart w:id="531" w:name="_Toc86738901"/>
      <w:bookmarkStart w:id="532" w:name="_Toc87016919"/>
      <w:bookmarkStart w:id="533" w:name="_Toc86736188"/>
      <w:bookmarkStart w:id="534" w:name="_Toc86736766"/>
      <w:bookmarkStart w:id="535" w:name="_Toc86737111"/>
      <w:bookmarkStart w:id="536" w:name="_Toc86737972"/>
      <w:bookmarkStart w:id="537" w:name="_Toc86738283"/>
      <w:bookmarkStart w:id="538" w:name="_Toc86738593"/>
      <w:bookmarkStart w:id="539" w:name="_Toc86738903"/>
      <w:bookmarkStart w:id="540" w:name="_Toc87016921"/>
      <w:bookmarkStart w:id="541" w:name="_Toc86736190"/>
      <w:bookmarkStart w:id="542" w:name="_Toc86736768"/>
      <w:bookmarkStart w:id="543" w:name="_Toc86737113"/>
      <w:bookmarkStart w:id="544" w:name="_Toc86737974"/>
      <w:bookmarkStart w:id="545" w:name="_Toc86738285"/>
      <w:bookmarkStart w:id="546" w:name="_Toc86738595"/>
      <w:bookmarkStart w:id="547" w:name="_Toc86738905"/>
      <w:bookmarkStart w:id="548" w:name="_Toc87016923"/>
      <w:bookmarkStart w:id="549" w:name="_Toc86736192"/>
      <w:bookmarkStart w:id="550" w:name="_Toc86736770"/>
      <w:bookmarkStart w:id="551" w:name="_Toc86737115"/>
      <w:bookmarkStart w:id="552" w:name="_Toc86737976"/>
      <w:bookmarkStart w:id="553" w:name="_Toc86738287"/>
      <w:bookmarkStart w:id="554" w:name="_Toc86738597"/>
      <w:bookmarkStart w:id="555" w:name="_Toc86738907"/>
      <w:bookmarkStart w:id="556" w:name="_Toc87016925"/>
      <w:bookmarkStart w:id="557" w:name="_Toc86736193"/>
      <w:bookmarkStart w:id="558" w:name="_Toc86736771"/>
      <w:bookmarkStart w:id="559" w:name="_Toc86737116"/>
      <w:bookmarkStart w:id="560" w:name="_Toc86737977"/>
      <w:bookmarkStart w:id="561" w:name="_Toc86738288"/>
      <w:bookmarkStart w:id="562" w:name="_Toc86738598"/>
      <w:bookmarkStart w:id="563" w:name="_Toc86738908"/>
      <w:bookmarkStart w:id="564" w:name="_Toc87016926"/>
      <w:bookmarkStart w:id="565" w:name="_Toc86736195"/>
      <w:bookmarkStart w:id="566" w:name="_Toc86736773"/>
      <w:bookmarkStart w:id="567" w:name="_Toc86737118"/>
      <w:bookmarkStart w:id="568" w:name="_Toc86737979"/>
      <w:bookmarkStart w:id="569" w:name="_Toc86738290"/>
      <w:bookmarkStart w:id="570" w:name="_Toc86738600"/>
      <w:bookmarkStart w:id="571" w:name="_Toc86738910"/>
      <w:bookmarkStart w:id="572" w:name="_Toc87016928"/>
      <w:bookmarkStart w:id="573" w:name="_Toc86736206"/>
      <w:bookmarkStart w:id="574" w:name="_Toc86736784"/>
      <w:bookmarkStart w:id="575" w:name="_Toc86737129"/>
      <w:bookmarkStart w:id="576" w:name="_Toc86737990"/>
      <w:bookmarkStart w:id="577" w:name="_Toc86738301"/>
      <w:bookmarkStart w:id="578" w:name="_Toc86738611"/>
      <w:bookmarkStart w:id="579" w:name="_Toc86738921"/>
      <w:bookmarkStart w:id="580" w:name="_Toc87016939"/>
      <w:bookmarkStart w:id="581" w:name="_Toc86736210"/>
      <w:bookmarkStart w:id="582" w:name="_Toc86736788"/>
      <w:bookmarkStart w:id="583" w:name="_Toc86737133"/>
      <w:bookmarkStart w:id="584" w:name="_Toc86737994"/>
      <w:bookmarkStart w:id="585" w:name="_Toc86738305"/>
      <w:bookmarkStart w:id="586" w:name="_Toc86738615"/>
      <w:bookmarkStart w:id="587" w:name="_Toc86738925"/>
      <w:bookmarkStart w:id="588" w:name="_Toc87016943"/>
      <w:bookmarkStart w:id="589" w:name="_Toc86736216"/>
      <w:bookmarkStart w:id="590" w:name="_Toc86736794"/>
      <w:bookmarkStart w:id="591" w:name="_Toc86737139"/>
      <w:bookmarkStart w:id="592" w:name="_Toc86738000"/>
      <w:bookmarkStart w:id="593" w:name="_Toc86738311"/>
      <w:bookmarkStart w:id="594" w:name="_Toc86738621"/>
      <w:bookmarkStart w:id="595" w:name="_Toc86738931"/>
      <w:bookmarkStart w:id="596" w:name="_Toc87016949"/>
      <w:bookmarkStart w:id="597" w:name="_Toc86736218"/>
      <w:bookmarkStart w:id="598" w:name="_Toc86736796"/>
      <w:bookmarkStart w:id="599" w:name="_Toc86737141"/>
      <w:bookmarkStart w:id="600" w:name="_Toc86738002"/>
      <w:bookmarkStart w:id="601" w:name="_Toc86738313"/>
      <w:bookmarkStart w:id="602" w:name="_Toc86738623"/>
      <w:bookmarkStart w:id="603" w:name="_Toc86738933"/>
      <w:bookmarkStart w:id="604" w:name="_Toc87016951"/>
      <w:bookmarkStart w:id="605" w:name="_Toc86736261"/>
      <w:bookmarkStart w:id="606" w:name="_Toc86736839"/>
      <w:bookmarkStart w:id="607" w:name="_Toc86737184"/>
      <w:bookmarkStart w:id="608" w:name="_Toc86738045"/>
      <w:bookmarkStart w:id="609" w:name="_Toc86738356"/>
      <w:bookmarkStart w:id="610" w:name="_Toc86738666"/>
      <w:bookmarkStart w:id="611" w:name="_Toc86738976"/>
      <w:bookmarkStart w:id="612" w:name="_Toc87016994"/>
      <w:bookmarkStart w:id="613" w:name="_Toc86736264"/>
      <w:bookmarkStart w:id="614" w:name="_Toc86736842"/>
      <w:bookmarkStart w:id="615" w:name="_Toc86737187"/>
      <w:bookmarkStart w:id="616" w:name="_Toc86738048"/>
      <w:bookmarkStart w:id="617" w:name="_Toc86738359"/>
      <w:bookmarkStart w:id="618" w:name="_Toc86738669"/>
      <w:bookmarkStart w:id="619" w:name="_Toc86738979"/>
      <w:bookmarkStart w:id="620" w:name="_Toc87016997"/>
      <w:bookmarkStart w:id="621" w:name="_Toc86736266"/>
      <w:bookmarkStart w:id="622" w:name="_Toc86736844"/>
      <w:bookmarkStart w:id="623" w:name="_Toc86737189"/>
      <w:bookmarkStart w:id="624" w:name="_Toc86738050"/>
      <w:bookmarkStart w:id="625" w:name="_Toc86738361"/>
      <w:bookmarkStart w:id="626" w:name="_Toc86738671"/>
      <w:bookmarkStart w:id="627" w:name="_Toc86738981"/>
      <w:bookmarkStart w:id="628" w:name="_Toc87016999"/>
      <w:bookmarkStart w:id="629" w:name="_Toc86736268"/>
      <w:bookmarkStart w:id="630" w:name="_Toc86736846"/>
      <w:bookmarkStart w:id="631" w:name="_Toc86737191"/>
      <w:bookmarkStart w:id="632" w:name="_Toc86738052"/>
      <w:bookmarkStart w:id="633" w:name="_Toc86738363"/>
      <w:bookmarkStart w:id="634" w:name="_Toc86738673"/>
      <w:bookmarkStart w:id="635" w:name="_Toc86738983"/>
      <w:bookmarkStart w:id="636" w:name="_Toc87017001"/>
      <w:bookmarkStart w:id="637" w:name="_Toc86736269"/>
      <w:bookmarkStart w:id="638" w:name="_Toc86736847"/>
      <w:bookmarkStart w:id="639" w:name="_Toc86737192"/>
      <w:bookmarkStart w:id="640" w:name="_Toc86738053"/>
      <w:bookmarkStart w:id="641" w:name="_Toc86738364"/>
      <w:bookmarkStart w:id="642" w:name="_Toc86738674"/>
      <w:bookmarkStart w:id="643" w:name="_Toc86738984"/>
      <w:bookmarkStart w:id="644" w:name="_Toc87017002"/>
      <w:bookmarkStart w:id="645" w:name="_Toc86736270"/>
      <w:bookmarkStart w:id="646" w:name="_Toc86736848"/>
      <w:bookmarkStart w:id="647" w:name="_Toc86737193"/>
      <w:bookmarkStart w:id="648" w:name="_Toc86738054"/>
      <w:bookmarkStart w:id="649" w:name="_Toc86738365"/>
      <w:bookmarkStart w:id="650" w:name="_Toc86738675"/>
      <w:bookmarkStart w:id="651" w:name="_Toc86738985"/>
      <w:bookmarkStart w:id="652" w:name="_Toc87017003"/>
      <w:bookmarkStart w:id="653" w:name="_Toc86736273"/>
      <w:bookmarkStart w:id="654" w:name="_Toc86736851"/>
      <w:bookmarkStart w:id="655" w:name="_Toc86737196"/>
      <w:bookmarkStart w:id="656" w:name="_Toc86738057"/>
      <w:bookmarkStart w:id="657" w:name="_Toc86738368"/>
      <w:bookmarkStart w:id="658" w:name="_Toc86738678"/>
      <w:bookmarkStart w:id="659" w:name="_Toc86738988"/>
      <w:bookmarkStart w:id="660" w:name="_Toc87017006"/>
      <w:bookmarkStart w:id="661" w:name="_Toc86736274"/>
      <w:bookmarkStart w:id="662" w:name="_Toc86736852"/>
      <w:bookmarkStart w:id="663" w:name="_Toc86737197"/>
      <w:bookmarkStart w:id="664" w:name="_Toc86738058"/>
      <w:bookmarkStart w:id="665" w:name="_Toc86738369"/>
      <w:bookmarkStart w:id="666" w:name="_Toc86738679"/>
      <w:bookmarkStart w:id="667" w:name="_Toc86738989"/>
      <w:bookmarkStart w:id="668" w:name="_Toc87017007"/>
      <w:bookmarkStart w:id="669" w:name="_Toc86736276"/>
      <w:bookmarkStart w:id="670" w:name="_Toc86736854"/>
      <w:bookmarkStart w:id="671" w:name="_Toc86737199"/>
      <w:bookmarkStart w:id="672" w:name="_Toc86738060"/>
      <w:bookmarkStart w:id="673" w:name="_Toc86738371"/>
      <w:bookmarkStart w:id="674" w:name="_Toc86738681"/>
      <w:bookmarkStart w:id="675" w:name="_Toc86738991"/>
      <w:bookmarkStart w:id="676" w:name="_Toc87017009"/>
      <w:bookmarkStart w:id="677" w:name="_Toc86736281"/>
      <w:bookmarkStart w:id="678" w:name="_Toc86736859"/>
      <w:bookmarkStart w:id="679" w:name="_Toc86737204"/>
      <w:bookmarkStart w:id="680" w:name="_Toc86738065"/>
      <w:bookmarkStart w:id="681" w:name="_Toc86738376"/>
      <w:bookmarkStart w:id="682" w:name="_Toc86738686"/>
      <w:bookmarkStart w:id="683" w:name="_Toc86738996"/>
      <w:bookmarkStart w:id="684" w:name="_Toc87017014"/>
      <w:bookmarkStart w:id="685" w:name="_Toc86736283"/>
      <w:bookmarkStart w:id="686" w:name="_Toc86736861"/>
      <w:bookmarkStart w:id="687" w:name="_Toc86737206"/>
      <w:bookmarkStart w:id="688" w:name="_Toc86738067"/>
      <w:bookmarkStart w:id="689" w:name="_Toc86738378"/>
      <w:bookmarkStart w:id="690" w:name="_Toc86738688"/>
      <w:bookmarkStart w:id="691" w:name="_Toc86738998"/>
      <w:bookmarkStart w:id="692" w:name="_Toc87017016"/>
      <w:bookmarkStart w:id="693" w:name="_Toc86736285"/>
      <w:bookmarkStart w:id="694" w:name="_Toc86736863"/>
      <w:bookmarkStart w:id="695" w:name="_Toc86737208"/>
      <w:bookmarkStart w:id="696" w:name="_Toc86738069"/>
      <w:bookmarkStart w:id="697" w:name="_Toc86738380"/>
      <w:bookmarkStart w:id="698" w:name="_Toc86738690"/>
      <w:bookmarkStart w:id="699" w:name="_Toc86739000"/>
      <w:bookmarkStart w:id="700" w:name="_Toc87017018"/>
      <w:bookmarkStart w:id="701" w:name="_Toc86736286"/>
      <w:bookmarkStart w:id="702" w:name="_Toc86736864"/>
      <w:bookmarkStart w:id="703" w:name="_Toc86737209"/>
      <w:bookmarkStart w:id="704" w:name="_Toc86738070"/>
      <w:bookmarkStart w:id="705" w:name="_Toc86738381"/>
      <w:bookmarkStart w:id="706" w:name="_Toc86738691"/>
      <w:bookmarkStart w:id="707" w:name="_Toc86739001"/>
      <w:bookmarkStart w:id="708" w:name="_Toc87017019"/>
      <w:bookmarkStart w:id="709" w:name="_Toc86736287"/>
      <w:bookmarkStart w:id="710" w:name="_Toc86736865"/>
      <w:bookmarkStart w:id="711" w:name="_Toc86737210"/>
      <w:bookmarkStart w:id="712" w:name="_Toc86738071"/>
      <w:bookmarkStart w:id="713" w:name="_Toc86738382"/>
      <w:bookmarkStart w:id="714" w:name="_Toc86738692"/>
      <w:bookmarkStart w:id="715" w:name="_Toc86739002"/>
      <w:bookmarkStart w:id="716" w:name="_Toc87017020"/>
      <w:bookmarkStart w:id="717" w:name="_Toc86736289"/>
      <w:bookmarkStart w:id="718" w:name="_Toc86736867"/>
      <w:bookmarkStart w:id="719" w:name="_Toc86737212"/>
      <w:bookmarkStart w:id="720" w:name="_Toc86738073"/>
      <w:bookmarkStart w:id="721" w:name="_Toc86738384"/>
      <w:bookmarkStart w:id="722" w:name="_Toc86738694"/>
      <w:bookmarkStart w:id="723" w:name="_Toc86739004"/>
      <w:bookmarkStart w:id="724" w:name="_Toc87017022"/>
      <w:bookmarkStart w:id="725" w:name="_Toc86736291"/>
      <w:bookmarkStart w:id="726" w:name="_Toc86736869"/>
      <w:bookmarkStart w:id="727" w:name="_Toc86737214"/>
      <w:bookmarkStart w:id="728" w:name="_Toc86738075"/>
      <w:bookmarkStart w:id="729" w:name="_Toc86738386"/>
      <w:bookmarkStart w:id="730" w:name="_Toc86738696"/>
      <w:bookmarkStart w:id="731" w:name="_Toc86739006"/>
      <w:bookmarkStart w:id="732" w:name="_Toc87017024"/>
      <w:bookmarkStart w:id="733" w:name="_Toc86736296"/>
      <w:bookmarkStart w:id="734" w:name="_Toc86736874"/>
      <w:bookmarkStart w:id="735" w:name="_Toc86737219"/>
      <w:bookmarkStart w:id="736" w:name="_Toc86738080"/>
      <w:bookmarkStart w:id="737" w:name="_Toc86738391"/>
      <w:bookmarkStart w:id="738" w:name="_Toc86738701"/>
      <w:bookmarkStart w:id="739" w:name="_Toc86739011"/>
      <w:bookmarkStart w:id="740" w:name="_Toc87017029"/>
      <w:bookmarkStart w:id="741" w:name="_Toc86736303"/>
      <w:bookmarkStart w:id="742" w:name="_Toc86736881"/>
      <w:bookmarkStart w:id="743" w:name="_Toc86737226"/>
      <w:bookmarkStart w:id="744" w:name="_Toc86738087"/>
      <w:bookmarkStart w:id="745" w:name="_Toc86738398"/>
      <w:bookmarkStart w:id="746" w:name="_Toc86738708"/>
      <w:bookmarkStart w:id="747" w:name="_Toc86739018"/>
      <w:bookmarkStart w:id="748" w:name="_Toc87017036"/>
      <w:bookmarkStart w:id="749" w:name="_Toc86736902"/>
      <w:bookmarkStart w:id="750" w:name="_Toc86738729"/>
      <w:bookmarkStart w:id="751" w:name="_Toc86739039"/>
      <w:bookmarkStart w:id="752" w:name="_Toc87017057"/>
      <w:bookmarkStart w:id="753" w:name="_Toc410204281"/>
      <w:bookmarkStart w:id="754" w:name="_Toc410204283"/>
      <w:bookmarkStart w:id="755" w:name="_Toc410204284"/>
      <w:bookmarkStart w:id="756" w:name="_Toc410204285"/>
      <w:bookmarkStart w:id="757" w:name="_Toc410204287"/>
      <w:bookmarkStart w:id="758" w:name="_Toc410204289"/>
      <w:bookmarkStart w:id="759" w:name="_Toc410204290"/>
      <w:bookmarkStart w:id="760" w:name="_Toc410204291"/>
      <w:bookmarkStart w:id="761" w:name="_Toc410204292"/>
      <w:bookmarkStart w:id="762" w:name="_Toc410204293"/>
      <w:bookmarkStart w:id="763" w:name="_Toc410204294"/>
      <w:bookmarkStart w:id="764" w:name="_Toc410204295"/>
      <w:bookmarkStart w:id="765" w:name="_Toc410204296"/>
      <w:bookmarkStart w:id="766" w:name="_Toc410204298"/>
      <w:bookmarkStart w:id="767" w:name="_Toc410204299"/>
      <w:bookmarkStart w:id="768" w:name="_Toc410204300"/>
      <w:bookmarkStart w:id="769" w:name="_Toc410204303"/>
      <w:bookmarkStart w:id="770" w:name="_Toc410204305"/>
      <w:bookmarkStart w:id="771" w:name="_Toc410204306"/>
      <w:bookmarkStart w:id="772" w:name="_Toc410204307"/>
      <w:bookmarkStart w:id="773" w:name="_Toc410204312"/>
      <w:bookmarkStart w:id="774" w:name="_Toc410204313"/>
      <w:bookmarkStart w:id="775" w:name="_Toc410204314"/>
      <w:bookmarkStart w:id="776" w:name="_Toc410204318"/>
      <w:bookmarkStart w:id="777" w:name="_Toc410204319"/>
      <w:bookmarkStart w:id="778" w:name="_Toc410204320"/>
      <w:bookmarkStart w:id="779" w:name="_Toc410204322"/>
      <w:bookmarkStart w:id="780" w:name="_Toc410204323"/>
      <w:bookmarkStart w:id="781" w:name="_Toc410204324"/>
      <w:bookmarkStart w:id="782" w:name="_Toc410204325"/>
      <w:bookmarkStart w:id="783" w:name="_Toc410204326"/>
      <w:bookmarkStart w:id="784" w:name="_Toc410204327"/>
      <w:bookmarkStart w:id="785" w:name="_Toc410204328"/>
      <w:bookmarkStart w:id="786" w:name="_Toc410204329"/>
      <w:bookmarkStart w:id="787" w:name="_Toc410204330"/>
      <w:bookmarkStart w:id="788" w:name="_Toc410204331"/>
      <w:bookmarkStart w:id="789" w:name="_Toc410204333"/>
      <w:bookmarkStart w:id="790" w:name="_Toc410204334"/>
      <w:bookmarkStart w:id="791" w:name="_Toc410204335"/>
      <w:bookmarkStart w:id="792" w:name="_Toc410204336"/>
      <w:bookmarkStart w:id="793" w:name="_Toc410204337"/>
      <w:bookmarkStart w:id="794" w:name="_Toc410204338"/>
      <w:bookmarkStart w:id="795" w:name="_Toc410204339"/>
      <w:bookmarkStart w:id="796" w:name="_Toc410204340"/>
      <w:bookmarkStart w:id="797" w:name="_Toc410204342"/>
      <w:bookmarkStart w:id="798" w:name="_Toc410204343"/>
      <w:bookmarkStart w:id="799" w:name="_Toc410204344"/>
      <w:bookmarkStart w:id="800" w:name="_Toc410204346"/>
      <w:bookmarkStart w:id="801" w:name="_Toc410204354"/>
      <w:bookmarkStart w:id="802" w:name="_Toc231663783"/>
      <w:bookmarkStart w:id="803" w:name="_Toc231663876"/>
      <w:bookmarkStart w:id="804" w:name="_Toc232246443"/>
      <w:bookmarkStart w:id="805" w:name="_Toc231663784"/>
      <w:bookmarkStart w:id="806" w:name="_Toc231663877"/>
      <w:bookmarkStart w:id="807" w:name="_Toc232246444"/>
      <w:bookmarkStart w:id="808" w:name="_Toc231663785"/>
      <w:bookmarkStart w:id="809" w:name="_Toc231663878"/>
      <w:bookmarkStart w:id="810" w:name="_Toc232246445"/>
      <w:bookmarkStart w:id="811" w:name="_Toc221386631"/>
      <w:bookmarkStart w:id="812" w:name="_Toc221386656"/>
      <w:bookmarkStart w:id="813" w:name="_Toc221463167"/>
      <w:bookmarkStart w:id="814" w:name="_Toc221890270"/>
      <w:bookmarkStart w:id="815" w:name="_Toc221890364"/>
      <w:bookmarkStart w:id="816" w:name="_Toc410204357"/>
      <w:bookmarkStart w:id="817" w:name="_Toc410204359"/>
      <w:bookmarkStart w:id="818" w:name="_Toc410204361"/>
      <w:bookmarkStart w:id="819" w:name="_Toc410204362"/>
      <w:bookmarkStart w:id="820" w:name="_Toc410204363"/>
      <w:bookmarkStart w:id="821" w:name="_Toc410204386"/>
      <w:bookmarkStart w:id="822" w:name="_Toc410204388"/>
      <w:bookmarkStart w:id="823" w:name="_Toc410204390"/>
      <w:bookmarkStart w:id="824" w:name="_Toc410204392"/>
      <w:bookmarkStart w:id="825" w:name="_Toc410204394"/>
      <w:bookmarkStart w:id="826" w:name="_Toc410204410"/>
      <w:bookmarkStart w:id="827" w:name="_Toc410204412"/>
      <w:bookmarkStart w:id="828" w:name="_Toc410204415"/>
      <w:bookmarkStart w:id="829" w:name="_Toc410204417"/>
      <w:bookmarkStart w:id="830" w:name="_Toc410204420"/>
      <w:bookmarkStart w:id="831" w:name="_Toc410204422"/>
      <w:bookmarkStart w:id="832" w:name="_Toc410204424"/>
      <w:bookmarkStart w:id="833" w:name="_Toc410204425"/>
      <w:bookmarkStart w:id="834" w:name="_Toc410204426"/>
      <w:bookmarkStart w:id="835" w:name="_Toc410204437"/>
      <w:bookmarkStart w:id="836" w:name="_Toc410204440"/>
      <w:bookmarkStart w:id="837" w:name="_Toc410204442"/>
      <w:bookmarkStart w:id="838" w:name="_Toc410204443"/>
      <w:bookmarkStart w:id="839" w:name="_Toc410204446"/>
      <w:bookmarkStart w:id="840" w:name="_Toc410204447"/>
      <w:bookmarkStart w:id="841" w:name="_Toc410204448"/>
      <w:bookmarkStart w:id="842" w:name="_Toc410204449"/>
      <w:bookmarkStart w:id="843" w:name="_Toc410204450"/>
      <w:bookmarkStart w:id="844" w:name="_Toc410204451"/>
      <w:bookmarkStart w:id="845" w:name="_Toc410204452"/>
      <w:bookmarkStart w:id="846" w:name="_Toc410204453"/>
      <w:bookmarkStart w:id="847" w:name="_Toc410204454"/>
      <w:bookmarkStart w:id="848" w:name="_Toc410204455"/>
      <w:bookmarkStart w:id="849" w:name="_Toc410204456"/>
      <w:bookmarkStart w:id="850" w:name="_Toc410204457"/>
      <w:bookmarkStart w:id="851" w:name="_Toc410204459"/>
      <w:bookmarkStart w:id="852" w:name="_Toc410204463"/>
      <w:bookmarkStart w:id="853" w:name="_Toc410204465"/>
      <w:bookmarkStart w:id="854" w:name="_Toc410204467"/>
      <w:bookmarkStart w:id="855" w:name="_Toc410204470"/>
      <w:bookmarkStart w:id="856" w:name="_Toc410204472"/>
      <w:bookmarkStart w:id="857" w:name="_Toc410204474"/>
      <w:bookmarkStart w:id="858" w:name="_Toc410204475"/>
      <w:bookmarkStart w:id="859" w:name="_Toc410204484"/>
      <w:bookmarkStart w:id="860" w:name="_Toc410204570"/>
      <w:bookmarkStart w:id="861" w:name="_Toc410204571"/>
      <w:bookmarkStart w:id="862" w:name="_Toc410204572"/>
      <w:bookmarkStart w:id="863" w:name="_Toc410204573"/>
      <w:bookmarkStart w:id="864" w:name="_Toc410204574"/>
      <w:bookmarkStart w:id="865" w:name="_Toc410204576"/>
      <w:bookmarkStart w:id="866" w:name="_Toc410204578"/>
      <w:bookmarkStart w:id="867" w:name="_Toc410204579"/>
      <w:bookmarkStart w:id="868" w:name="_Toc410204580"/>
      <w:bookmarkStart w:id="869" w:name="_Toc410204582"/>
      <w:bookmarkStart w:id="870" w:name="_Toc410204584"/>
      <w:bookmarkStart w:id="871" w:name="_Toc410204585"/>
      <w:bookmarkStart w:id="872" w:name="_Toc410204586"/>
      <w:bookmarkStart w:id="873" w:name="_Toc410204587"/>
      <w:bookmarkStart w:id="874" w:name="_Toc410204588"/>
      <w:bookmarkStart w:id="875" w:name="_Toc410204590"/>
      <w:bookmarkStart w:id="876" w:name="_Toc410204591"/>
      <w:bookmarkStart w:id="877" w:name="_Toc410204592"/>
      <w:bookmarkStart w:id="878" w:name="_Toc410204596"/>
      <w:bookmarkStart w:id="879" w:name="_Toc410204597"/>
      <w:bookmarkStart w:id="880" w:name="_Toc410204598"/>
      <w:bookmarkStart w:id="881" w:name="_Toc410204600"/>
      <w:bookmarkStart w:id="882" w:name="_Toc410204602"/>
      <w:bookmarkStart w:id="883" w:name="_Toc410204604"/>
      <w:bookmarkStart w:id="884" w:name="_Toc410204606"/>
      <w:bookmarkStart w:id="885" w:name="_Toc410204614"/>
      <w:bookmarkStart w:id="886" w:name="_Toc410204630"/>
      <w:bookmarkStart w:id="887" w:name="_Toc410204631"/>
      <w:bookmarkStart w:id="888" w:name="_Toc410204632"/>
      <w:bookmarkStart w:id="889" w:name="_Toc410204633"/>
      <w:bookmarkStart w:id="890" w:name="_Toc410204634"/>
      <w:bookmarkStart w:id="891" w:name="_Toc410204635"/>
      <w:bookmarkStart w:id="892" w:name="_Toc410204636"/>
      <w:bookmarkStart w:id="893" w:name="_Toc410204637"/>
      <w:bookmarkStart w:id="894" w:name="_Toc410204639"/>
      <w:bookmarkStart w:id="895" w:name="_Toc410204648"/>
      <w:bookmarkStart w:id="896" w:name="_Toc410204649"/>
      <w:bookmarkStart w:id="897" w:name="_Toc410204650"/>
      <w:bookmarkStart w:id="898" w:name="_Toc410204651"/>
      <w:bookmarkStart w:id="899" w:name="_Toc410204652"/>
      <w:bookmarkStart w:id="900" w:name="_Toc410204653"/>
      <w:bookmarkStart w:id="901" w:name="_Toc410204654"/>
      <w:bookmarkStart w:id="902" w:name="_Toc410204655"/>
      <w:bookmarkStart w:id="903" w:name="_Toc410204656"/>
      <w:bookmarkStart w:id="904" w:name="_Toc410204657"/>
      <w:bookmarkStart w:id="905" w:name="_Toc410204659"/>
      <w:bookmarkStart w:id="906" w:name="_Toc410204661"/>
      <w:bookmarkStart w:id="907" w:name="_Toc410204664"/>
      <w:bookmarkStart w:id="908" w:name="_Toc410204666"/>
      <w:bookmarkStart w:id="909" w:name="_Toc410204681"/>
      <w:bookmarkStart w:id="910" w:name="_Toc410204683"/>
      <w:bookmarkStart w:id="911" w:name="_Toc410204684"/>
      <w:bookmarkStart w:id="912" w:name="_Toc410204685"/>
      <w:bookmarkStart w:id="913" w:name="_Toc410204686"/>
      <w:bookmarkStart w:id="914" w:name="_Toc410204687"/>
      <w:bookmarkStart w:id="915" w:name="_Toc410204689"/>
      <w:bookmarkStart w:id="916" w:name="_Toc410204701"/>
      <w:bookmarkStart w:id="917" w:name="_Toc410204702"/>
      <w:bookmarkStart w:id="918" w:name="_Toc410204703"/>
      <w:bookmarkStart w:id="919" w:name="_Toc410204707"/>
      <w:bookmarkStart w:id="920" w:name="_Toc410204708"/>
      <w:bookmarkStart w:id="921" w:name="_Toc410204709"/>
      <w:bookmarkStart w:id="922" w:name="_Toc410204722"/>
      <w:bookmarkStart w:id="923" w:name="_Toc410204724"/>
      <w:bookmarkStart w:id="924" w:name="_Toc410204725"/>
      <w:bookmarkStart w:id="925" w:name="_Toc410204726"/>
      <w:bookmarkStart w:id="926" w:name="_Toc410204728"/>
      <w:bookmarkStart w:id="927" w:name="_Toc410204730"/>
      <w:bookmarkStart w:id="928" w:name="_Toc410204746"/>
      <w:bookmarkStart w:id="929" w:name="_Toc410204748"/>
      <w:bookmarkStart w:id="930" w:name="_Toc410204758"/>
      <w:bookmarkStart w:id="931" w:name="_Toc410204760"/>
      <w:bookmarkStart w:id="932" w:name="_Toc410204762"/>
      <w:bookmarkStart w:id="933" w:name="_Toc410204764"/>
      <w:bookmarkStart w:id="934" w:name="_Toc410204766"/>
      <w:bookmarkStart w:id="935" w:name="_Toc410204768"/>
      <w:bookmarkStart w:id="936" w:name="_Toc410204781"/>
      <w:bookmarkStart w:id="937" w:name="_Toc410204783"/>
      <w:bookmarkStart w:id="938" w:name="_Toc410204784"/>
      <w:bookmarkStart w:id="939" w:name="_Toc410204785"/>
      <w:bookmarkStart w:id="940" w:name="_Toc410204796"/>
      <w:bookmarkStart w:id="941" w:name="_Toc410204797"/>
      <w:bookmarkStart w:id="942" w:name="_Toc410204798"/>
      <w:bookmarkStart w:id="943" w:name="_Toc410204800"/>
      <w:bookmarkStart w:id="944" w:name="_Toc410204802"/>
      <w:bookmarkStart w:id="945" w:name="_Toc410204803"/>
      <w:bookmarkStart w:id="946" w:name="_Toc410204804"/>
      <w:bookmarkStart w:id="947" w:name="_Toc410204805"/>
      <w:bookmarkStart w:id="948" w:name="_Toc410204807"/>
      <w:bookmarkStart w:id="949" w:name="_Toc410204811"/>
      <w:bookmarkStart w:id="950" w:name="_Toc410204813"/>
      <w:bookmarkStart w:id="951" w:name="_Toc410204815"/>
      <w:bookmarkStart w:id="952" w:name="_Toc410204818"/>
      <w:bookmarkStart w:id="953" w:name="_Toc410204820"/>
      <w:bookmarkStart w:id="954" w:name="_Toc410204822"/>
      <w:bookmarkStart w:id="955" w:name="_Toc410204823"/>
      <w:bookmarkStart w:id="956" w:name="_Toc410204832"/>
      <w:bookmarkStart w:id="957" w:name="_Toc410204947"/>
      <w:bookmarkStart w:id="958" w:name="_Toc410205045"/>
      <w:bookmarkStart w:id="959" w:name="_Toc410205051"/>
      <w:bookmarkStart w:id="960" w:name="_Toc410205052"/>
      <w:bookmarkStart w:id="961" w:name="_Toc410205054"/>
      <w:bookmarkStart w:id="962" w:name="_Toc410205056"/>
      <w:bookmarkStart w:id="963" w:name="_Toc410205064"/>
      <w:bookmarkStart w:id="964" w:name="_Toc410205066"/>
      <w:bookmarkStart w:id="965" w:name="_Toc410205068"/>
      <w:bookmarkStart w:id="966" w:name="_Toc410205070"/>
      <w:bookmarkStart w:id="967" w:name="_Toc410205072"/>
      <w:bookmarkStart w:id="968" w:name="_Toc410205074"/>
      <w:bookmarkStart w:id="969" w:name="_Toc410205091"/>
      <w:bookmarkStart w:id="970" w:name="_Toc410205093"/>
      <w:bookmarkStart w:id="971" w:name="_Toc410205094"/>
      <w:bookmarkStart w:id="972" w:name="_Toc410205097"/>
      <w:bookmarkStart w:id="973" w:name="_Toc410205098"/>
      <w:bookmarkStart w:id="974" w:name="_Toc410205100"/>
      <w:bookmarkStart w:id="975" w:name="_Toc410205101"/>
      <w:bookmarkStart w:id="976" w:name="_Toc410205102"/>
      <w:bookmarkStart w:id="977" w:name="_Toc410205103"/>
      <w:bookmarkStart w:id="978" w:name="_Toc410205104"/>
      <w:bookmarkStart w:id="979" w:name="_Toc410205105"/>
      <w:bookmarkStart w:id="980" w:name="_Toc410205106"/>
      <w:bookmarkStart w:id="981" w:name="_Toc410205107"/>
      <w:bookmarkStart w:id="982" w:name="_Toc410205108"/>
      <w:bookmarkStart w:id="983" w:name="_Toc410205109"/>
      <w:bookmarkStart w:id="984" w:name="_Toc410205110"/>
      <w:bookmarkStart w:id="985" w:name="_Toc410205111"/>
      <w:bookmarkStart w:id="986" w:name="_Toc410205113"/>
      <w:bookmarkStart w:id="987" w:name="_Toc410205115"/>
      <w:bookmarkStart w:id="988" w:name="_Toc410205117"/>
      <w:bookmarkStart w:id="989" w:name="_Toc410205129"/>
      <w:bookmarkStart w:id="990" w:name="_Toc410205131"/>
      <w:bookmarkStart w:id="991" w:name="_Toc410205133"/>
      <w:bookmarkStart w:id="992" w:name="_Toc410205134"/>
      <w:bookmarkStart w:id="993" w:name="_Toc410205136"/>
      <w:bookmarkStart w:id="994" w:name="_Toc410205137"/>
      <w:bookmarkStart w:id="995" w:name="_Toc410205138"/>
      <w:bookmarkStart w:id="996" w:name="_Toc410205139"/>
      <w:bookmarkStart w:id="997" w:name="_Toc410205140"/>
      <w:bookmarkStart w:id="998" w:name="_Toc410205141"/>
      <w:bookmarkStart w:id="999" w:name="_Toc410205142"/>
      <w:bookmarkStart w:id="1000" w:name="_Toc410205143"/>
      <w:bookmarkStart w:id="1001" w:name="_Toc410205144"/>
      <w:bookmarkStart w:id="1002" w:name="_Toc410205145"/>
      <w:bookmarkStart w:id="1003" w:name="_Toc410205146"/>
      <w:bookmarkStart w:id="1004" w:name="_Toc410205148"/>
      <w:bookmarkStart w:id="1005" w:name="_Toc410205150"/>
      <w:bookmarkStart w:id="1006" w:name="_Toc410205151"/>
      <w:bookmarkStart w:id="1007" w:name="_Toc410205152"/>
      <w:bookmarkStart w:id="1008" w:name="_Toc410205153"/>
      <w:bookmarkStart w:id="1009" w:name="_Toc410205155"/>
      <w:bookmarkStart w:id="1010" w:name="OID1_2_246_10_1234567_11_2009_123_22_1"/>
      <w:bookmarkStart w:id="1011" w:name="OID1_2_246_10_1234567_11_2009_123_22_1_2"/>
      <w:bookmarkStart w:id="1012" w:name="_Toc410205159"/>
      <w:bookmarkStart w:id="1013" w:name="_Toc410205160"/>
      <w:bookmarkStart w:id="1014" w:name="_Toc410205162"/>
      <w:bookmarkStart w:id="1015" w:name="_Toc410205164"/>
      <w:bookmarkStart w:id="1016" w:name="_Toc410205166"/>
      <w:bookmarkStart w:id="1017" w:name="_Toc410205170"/>
      <w:bookmarkStart w:id="1018" w:name="_Toc410205171"/>
      <w:bookmarkStart w:id="1019" w:name="_Toc410205172"/>
      <w:bookmarkStart w:id="1020" w:name="_Toc410205173"/>
      <w:bookmarkStart w:id="1021" w:name="_Toc410205174"/>
      <w:bookmarkStart w:id="1022" w:name="_Toc410205175"/>
      <w:bookmarkStart w:id="1023" w:name="_Toc410205177"/>
      <w:bookmarkStart w:id="1024" w:name="_Toc410205179"/>
      <w:bookmarkStart w:id="1025" w:name="_Toc410205180"/>
      <w:bookmarkStart w:id="1026" w:name="_Toc410205181"/>
      <w:bookmarkStart w:id="1027" w:name="_Toc410205182"/>
      <w:bookmarkStart w:id="1028" w:name="_Toc410205183"/>
      <w:bookmarkStart w:id="1029" w:name="_Toc371511883"/>
      <w:bookmarkStart w:id="1030" w:name="_Toc374553458"/>
      <w:bookmarkStart w:id="1031" w:name="_Toc374630093"/>
      <w:bookmarkStart w:id="1032" w:name="_Toc410205185"/>
      <w:bookmarkStart w:id="1033" w:name="_Toc410205186"/>
      <w:bookmarkStart w:id="1034" w:name="_Toc410205187"/>
      <w:bookmarkStart w:id="1035" w:name="_Toc410205189"/>
      <w:bookmarkStart w:id="1036" w:name="_Toc410205190"/>
      <w:bookmarkStart w:id="1037" w:name="_Toc410205191"/>
      <w:bookmarkStart w:id="1038" w:name="_Toc410205192"/>
      <w:bookmarkStart w:id="1039" w:name="_Toc410205193"/>
      <w:bookmarkStart w:id="1040" w:name="_Toc410205194"/>
      <w:bookmarkStart w:id="1041" w:name="_Toc410205195"/>
      <w:bookmarkStart w:id="1042" w:name="_Toc410205196"/>
      <w:bookmarkStart w:id="1043" w:name="_Toc410205197"/>
      <w:bookmarkStart w:id="1044" w:name="_Toc410205198"/>
      <w:bookmarkStart w:id="1045" w:name="_Toc410205199"/>
      <w:bookmarkStart w:id="1046" w:name="_Toc410205200"/>
      <w:bookmarkStart w:id="1047" w:name="_Toc410205201"/>
      <w:bookmarkStart w:id="1048" w:name="_Toc410205202"/>
      <w:bookmarkStart w:id="1049" w:name="_Toc410205203"/>
      <w:bookmarkStart w:id="1050" w:name="_Toc410205204"/>
      <w:bookmarkStart w:id="1051" w:name="_Toc410205206"/>
      <w:bookmarkStart w:id="1052" w:name="_Toc410205207"/>
      <w:bookmarkStart w:id="1053" w:name="_Toc410205208"/>
      <w:bookmarkStart w:id="1054" w:name="_Toc410205209"/>
      <w:bookmarkStart w:id="1055" w:name="_Toc410205210"/>
      <w:bookmarkStart w:id="1056" w:name="_Toc410205211"/>
      <w:bookmarkStart w:id="1057" w:name="_Toc410205212"/>
      <w:bookmarkStart w:id="1058" w:name="_Toc410205213"/>
      <w:bookmarkStart w:id="1059" w:name="_Toc410205214"/>
      <w:bookmarkStart w:id="1060" w:name="_Toc410205215"/>
      <w:bookmarkStart w:id="1061" w:name="_Toc410205217"/>
      <w:bookmarkStart w:id="1062" w:name="_Toc410205218"/>
      <w:bookmarkStart w:id="1063" w:name="_Toc410205219"/>
      <w:bookmarkStart w:id="1064" w:name="_Toc410205221"/>
      <w:bookmarkStart w:id="1065" w:name="_Toc410205222"/>
      <w:bookmarkStart w:id="1066" w:name="_Toc410205223"/>
      <w:bookmarkStart w:id="1067" w:name="_Toc410205224"/>
      <w:bookmarkStart w:id="1068" w:name="_Toc410205225"/>
      <w:bookmarkStart w:id="1069" w:name="_Toc410205226"/>
      <w:bookmarkStart w:id="1070" w:name="_Toc410205227"/>
      <w:bookmarkStart w:id="1071" w:name="_Toc410205228"/>
      <w:bookmarkStart w:id="1072" w:name="_Toc410205229"/>
      <w:bookmarkStart w:id="1073" w:name="_Toc410205230"/>
      <w:bookmarkStart w:id="1074" w:name="_Toc410205231"/>
      <w:bookmarkStart w:id="1075" w:name="_Toc410205232"/>
      <w:bookmarkStart w:id="1076" w:name="_Toc410205233"/>
      <w:bookmarkStart w:id="1077" w:name="_Toc410205234"/>
      <w:bookmarkStart w:id="1078" w:name="_Toc410205236"/>
      <w:bookmarkStart w:id="1079" w:name="_Toc410205238"/>
      <w:bookmarkStart w:id="1080" w:name="_Toc410205239"/>
      <w:bookmarkStart w:id="1081" w:name="_Toc410205240"/>
      <w:bookmarkStart w:id="1082" w:name="_Toc410205243"/>
      <w:bookmarkStart w:id="1083" w:name="_Toc410205244"/>
      <w:bookmarkStart w:id="1084" w:name="_Toc410205245"/>
      <w:bookmarkStart w:id="1085" w:name="_Toc410205246"/>
      <w:bookmarkStart w:id="1086" w:name="_Toc410205247"/>
      <w:bookmarkStart w:id="1087" w:name="_Toc410205248"/>
      <w:bookmarkStart w:id="1088" w:name="_Toc410205249"/>
      <w:bookmarkStart w:id="1089" w:name="_Toc410205250"/>
      <w:bookmarkStart w:id="1090" w:name="_Toc410205251"/>
      <w:bookmarkStart w:id="1091" w:name="_Toc410205252"/>
      <w:bookmarkStart w:id="1092" w:name="_Toc410205253"/>
      <w:bookmarkStart w:id="1093" w:name="_Toc410205254"/>
      <w:bookmarkStart w:id="1094" w:name="_Toc410205255"/>
      <w:bookmarkStart w:id="1095" w:name="_Toc410205256"/>
      <w:bookmarkStart w:id="1096" w:name="_Toc410205257"/>
      <w:bookmarkStart w:id="1097" w:name="_Toc410205258"/>
      <w:bookmarkStart w:id="1098" w:name="_Toc410205259"/>
      <w:bookmarkStart w:id="1099" w:name="_Toc410205260"/>
      <w:bookmarkStart w:id="1100" w:name="_Toc410205261"/>
      <w:bookmarkStart w:id="1101" w:name="_Toc410205262"/>
      <w:bookmarkStart w:id="1102" w:name="_Toc410205263"/>
      <w:bookmarkStart w:id="1103" w:name="_Toc410205264"/>
      <w:bookmarkStart w:id="1104" w:name="_Toc410205265"/>
      <w:bookmarkStart w:id="1105" w:name="_Toc410205267"/>
      <w:bookmarkStart w:id="1106" w:name="_Toc410205268"/>
      <w:bookmarkStart w:id="1107" w:name="_Toc410205269"/>
      <w:bookmarkStart w:id="1108" w:name="_Toc410205270"/>
      <w:bookmarkStart w:id="1109" w:name="_Toc410205271"/>
      <w:bookmarkStart w:id="1110" w:name="_Toc410205272"/>
      <w:bookmarkStart w:id="1111" w:name="_Toc410205273"/>
      <w:bookmarkStart w:id="1112" w:name="_Toc410205274"/>
      <w:bookmarkStart w:id="1113" w:name="_Toc410205275"/>
      <w:bookmarkStart w:id="1114" w:name="_Toc410205276"/>
      <w:bookmarkStart w:id="1115" w:name="_Toc410205277"/>
      <w:bookmarkStart w:id="1116" w:name="_Toc410205278"/>
      <w:bookmarkStart w:id="1117" w:name="_Toc410205279"/>
      <w:bookmarkStart w:id="1118" w:name="_Toc410205280"/>
      <w:bookmarkStart w:id="1119" w:name="_Toc410205281"/>
      <w:bookmarkStart w:id="1120" w:name="_Toc410205282"/>
      <w:bookmarkStart w:id="1121" w:name="_Toc410205283"/>
      <w:bookmarkStart w:id="1122" w:name="_Toc410205284"/>
      <w:bookmarkStart w:id="1123" w:name="_Toc410205285"/>
      <w:bookmarkStart w:id="1124" w:name="_Toc410205286"/>
      <w:bookmarkStart w:id="1125" w:name="_Toc410205287"/>
      <w:bookmarkStart w:id="1126" w:name="_Toc410205288"/>
      <w:bookmarkStart w:id="1127" w:name="_Toc410205289"/>
      <w:bookmarkStart w:id="1128" w:name="_Toc410205290"/>
      <w:bookmarkStart w:id="1129" w:name="_Toc410205291"/>
      <w:bookmarkStart w:id="1130" w:name="_Toc410205292"/>
      <w:bookmarkStart w:id="1131" w:name="_Toc410205293"/>
      <w:bookmarkStart w:id="1132" w:name="_Toc410205294"/>
      <w:bookmarkStart w:id="1133" w:name="_Toc410205295"/>
      <w:bookmarkStart w:id="1134" w:name="_Toc410205296"/>
      <w:bookmarkStart w:id="1135" w:name="_Toc410205297"/>
      <w:bookmarkStart w:id="1136" w:name="_Toc410205298"/>
      <w:bookmarkStart w:id="1137" w:name="_Toc410205299"/>
      <w:bookmarkStart w:id="1138" w:name="_Toc410205300"/>
      <w:bookmarkStart w:id="1139" w:name="_Toc410205301"/>
      <w:bookmarkStart w:id="1140" w:name="_Toc410205302"/>
      <w:bookmarkStart w:id="1141" w:name="_Toc410205303"/>
      <w:bookmarkStart w:id="1142" w:name="_Toc410205304"/>
      <w:bookmarkStart w:id="1143" w:name="_Toc410205305"/>
      <w:bookmarkStart w:id="1144" w:name="_Toc410205306"/>
      <w:bookmarkStart w:id="1145" w:name="_Toc410205307"/>
      <w:bookmarkStart w:id="1146" w:name="_Toc410205308"/>
      <w:bookmarkStart w:id="1147" w:name="_Toc410205309"/>
      <w:bookmarkStart w:id="1148" w:name="_Toc410205310"/>
      <w:bookmarkStart w:id="1149" w:name="_Toc410205311"/>
      <w:bookmarkStart w:id="1150" w:name="_Toc410205312"/>
      <w:bookmarkStart w:id="1151" w:name="_Toc410205313"/>
      <w:bookmarkStart w:id="1152" w:name="_Toc410205314"/>
      <w:bookmarkStart w:id="1153" w:name="_Toc410205315"/>
      <w:bookmarkStart w:id="1154" w:name="_Toc410205316"/>
      <w:bookmarkStart w:id="1155" w:name="_Toc410205317"/>
      <w:bookmarkStart w:id="1156" w:name="_Toc410205318"/>
      <w:bookmarkStart w:id="1157" w:name="_Toc410205319"/>
      <w:bookmarkStart w:id="1158" w:name="_Toc410205320"/>
      <w:bookmarkStart w:id="1159" w:name="_Toc410205321"/>
      <w:bookmarkStart w:id="1160" w:name="_Toc410205322"/>
      <w:bookmarkStart w:id="1161" w:name="_Toc410205323"/>
      <w:bookmarkStart w:id="1162" w:name="_Toc410205324"/>
      <w:bookmarkStart w:id="1163" w:name="_Toc410205325"/>
      <w:bookmarkStart w:id="1164" w:name="_Toc410205326"/>
      <w:bookmarkStart w:id="1165" w:name="_Toc410205327"/>
      <w:bookmarkStart w:id="1166" w:name="_Toc410205328"/>
      <w:bookmarkStart w:id="1167" w:name="_Toc410205329"/>
      <w:bookmarkStart w:id="1168" w:name="_Toc410205330"/>
      <w:bookmarkStart w:id="1169" w:name="_Toc410205331"/>
      <w:bookmarkStart w:id="1170" w:name="_Toc410205332"/>
      <w:bookmarkStart w:id="1171" w:name="_Toc410205333"/>
      <w:bookmarkStart w:id="1172" w:name="_Toc410205334"/>
      <w:bookmarkStart w:id="1173" w:name="_Toc410205335"/>
      <w:bookmarkStart w:id="1174" w:name="_Toc410205336"/>
      <w:bookmarkStart w:id="1175" w:name="_Toc410205337"/>
      <w:bookmarkStart w:id="1176" w:name="_Toc410205338"/>
      <w:bookmarkStart w:id="1177" w:name="_Toc410205339"/>
      <w:bookmarkStart w:id="1178" w:name="_Toc410205340"/>
      <w:bookmarkStart w:id="1179" w:name="_Toc410205341"/>
      <w:bookmarkStart w:id="1180" w:name="_Toc410205342"/>
      <w:bookmarkStart w:id="1181" w:name="_Toc410205343"/>
      <w:bookmarkStart w:id="1182" w:name="_Toc410205344"/>
      <w:bookmarkStart w:id="1183" w:name="_Toc410205345"/>
      <w:bookmarkStart w:id="1184" w:name="_Toc410205346"/>
      <w:bookmarkStart w:id="1185" w:name="_Toc410205347"/>
      <w:bookmarkStart w:id="1186" w:name="_Toc410205348"/>
      <w:bookmarkStart w:id="1187" w:name="_Toc410205349"/>
      <w:bookmarkStart w:id="1188" w:name="_Toc410205350"/>
      <w:bookmarkStart w:id="1189" w:name="_Toc410205351"/>
      <w:bookmarkStart w:id="1190" w:name="_Toc410205352"/>
      <w:bookmarkStart w:id="1191" w:name="_Toc410205353"/>
      <w:bookmarkStart w:id="1192" w:name="_Toc410205354"/>
      <w:bookmarkStart w:id="1193" w:name="_Toc410205355"/>
      <w:bookmarkStart w:id="1194" w:name="_Toc410205356"/>
      <w:bookmarkStart w:id="1195" w:name="_Toc410205357"/>
      <w:bookmarkStart w:id="1196" w:name="_Toc410205358"/>
      <w:bookmarkStart w:id="1197" w:name="_Toc410205359"/>
      <w:bookmarkStart w:id="1198" w:name="_Toc410205360"/>
      <w:bookmarkStart w:id="1199" w:name="_Toc410205361"/>
      <w:bookmarkStart w:id="1200" w:name="_Toc410205362"/>
      <w:bookmarkStart w:id="1201" w:name="_Toc410205363"/>
      <w:bookmarkStart w:id="1202" w:name="_Toc410205364"/>
      <w:bookmarkStart w:id="1203" w:name="_Toc410205365"/>
      <w:bookmarkStart w:id="1204" w:name="_Toc410205366"/>
      <w:bookmarkStart w:id="1205" w:name="_Toc410205367"/>
      <w:bookmarkStart w:id="1206" w:name="_Toc410205368"/>
      <w:bookmarkStart w:id="1207" w:name="_Toc410205369"/>
      <w:bookmarkStart w:id="1208" w:name="_Toc410205370"/>
      <w:bookmarkStart w:id="1209" w:name="_Toc410205371"/>
      <w:bookmarkStart w:id="1210" w:name="_Toc410205372"/>
      <w:bookmarkStart w:id="1211" w:name="_Toc410205373"/>
      <w:bookmarkStart w:id="1212" w:name="_Toc410205374"/>
      <w:bookmarkStart w:id="1213" w:name="_Toc410205375"/>
      <w:bookmarkStart w:id="1214" w:name="_Toc410205376"/>
      <w:bookmarkStart w:id="1215" w:name="_Toc410205377"/>
      <w:bookmarkStart w:id="1216" w:name="_Toc410205378"/>
      <w:bookmarkStart w:id="1217" w:name="_Toc410205379"/>
      <w:bookmarkStart w:id="1218" w:name="_Toc410205380"/>
      <w:bookmarkStart w:id="1219" w:name="_Toc410205381"/>
      <w:bookmarkStart w:id="1220" w:name="_Toc410205382"/>
      <w:bookmarkStart w:id="1221" w:name="_Toc410205383"/>
      <w:bookmarkStart w:id="1222" w:name="_Toc410205384"/>
      <w:bookmarkStart w:id="1223" w:name="_Toc410205385"/>
      <w:bookmarkStart w:id="1224" w:name="_Toc410205386"/>
      <w:bookmarkStart w:id="1225" w:name="_Toc410205387"/>
      <w:bookmarkStart w:id="1226" w:name="_Toc410205388"/>
      <w:bookmarkStart w:id="1227" w:name="_Toc410205389"/>
      <w:bookmarkStart w:id="1228" w:name="_Toc410205390"/>
      <w:bookmarkStart w:id="1229" w:name="_Toc410205391"/>
      <w:bookmarkStart w:id="1230" w:name="_Toc410205392"/>
      <w:bookmarkStart w:id="1231" w:name="_Toc496544144"/>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r>
        <w:t>Tietosisältöä määrittävät luokitukset</w:t>
      </w:r>
      <w:bookmarkEnd w:id="1231"/>
    </w:p>
    <w:p w14:paraId="4A1BE8F4" w14:textId="77777777" w:rsidR="00E73609" w:rsidRDefault="00E73609" w:rsidP="00F34AF0"/>
    <w:p w14:paraId="4A1BE8F5" w14:textId="77777777" w:rsidR="00E73609" w:rsidRDefault="00045925" w:rsidP="00F34AF0">
      <w:r>
        <w:t xml:space="preserve">Tietosisältöä määrittävät luokitukset on kuvattu koodistopalvelussa THL Laboratiorion </w:t>
      </w:r>
      <w:r w:rsidR="007A334A">
        <w:t>tutkimus</w:t>
      </w:r>
      <w:r>
        <w:t xml:space="preserve">pyyntö, tutkimus ja lausunto tietosisältömäärittelyissä kunkin tiedon kohdalla. </w:t>
      </w:r>
    </w:p>
    <w:p w14:paraId="4A1BE8F6" w14:textId="77777777" w:rsidR="00E73609" w:rsidRDefault="00E73609" w:rsidP="00F34AF0">
      <w:pPr>
        <w:pStyle w:val="Otsikko1"/>
      </w:pPr>
      <w:bookmarkStart w:id="1232" w:name="_Toc410205394"/>
      <w:bookmarkStart w:id="1233" w:name="_Toc410205399"/>
      <w:bookmarkStart w:id="1234" w:name="_Toc410205408"/>
      <w:bookmarkStart w:id="1235" w:name="_Toc410205424"/>
      <w:bookmarkStart w:id="1236" w:name="_Toc410205440"/>
      <w:bookmarkStart w:id="1237" w:name="_Toc410205448"/>
      <w:bookmarkStart w:id="1238" w:name="_Toc410205452"/>
      <w:bookmarkStart w:id="1239" w:name="_Toc410205454"/>
      <w:bookmarkStart w:id="1240" w:name="_Toc410205455"/>
      <w:bookmarkStart w:id="1241" w:name="_Toc496544145"/>
      <w:bookmarkEnd w:id="1232"/>
      <w:bookmarkEnd w:id="1233"/>
      <w:bookmarkEnd w:id="1234"/>
      <w:bookmarkEnd w:id="1235"/>
      <w:bookmarkEnd w:id="1236"/>
      <w:bookmarkEnd w:id="1237"/>
      <w:bookmarkEnd w:id="1238"/>
      <w:bookmarkEnd w:id="1239"/>
      <w:bookmarkEnd w:id="1240"/>
      <w:r>
        <w:t>Laboratorio</w:t>
      </w:r>
      <w:r w:rsidR="00073313">
        <w:t xml:space="preserve">pyynnön, </w:t>
      </w:r>
      <w:r>
        <w:t>tutkimu</w:t>
      </w:r>
      <w:r w:rsidR="003247AC">
        <w:t>ksen</w:t>
      </w:r>
      <w:r>
        <w:t xml:space="preserve"> </w:t>
      </w:r>
      <w:r w:rsidR="00073313">
        <w:t xml:space="preserve">ja lausunnon </w:t>
      </w:r>
      <w:r>
        <w:t>kenttäkoodit</w:t>
      </w:r>
      <w:bookmarkEnd w:id="1241"/>
    </w:p>
    <w:p w14:paraId="4A1BE8F7" w14:textId="77777777" w:rsidR="00E73609" w:rsidRDefault="00E73609" w:rsidP="00F34AF0"/>
    <w:p w14:paraId="4A1BE8F8" w14:textId="77777777" w:rsidR="00E73609" w:rsidRDefault="00073313" w:rsidP="00F34AF0">
      <w:r>
        <w:t>Laboratiorion kenttäk</w:t>
      </w:r>
      <w:r w:rsidR="00E73609">
        <w:t>oodisto 1.2.246.537.6.12.2002.103</w:t>
      </w:r>
    </w:p>
    <w:p w14:paraId="4A1BE8F9" w14:textId="77777777" w:rsidR="00E73609" w:rsidRDefault="00E73609" w:rsidP="00F34AF0"/>
    <w:p w14:paraId="4A1BE8FA" w14:textId="77777777" w:rsidR="00073313" w:rsidRDefault="00073313" w:rsidP="00F34AF0">
      <w:r>
        <w:t>Seuraavassa on kenttäkoodiston päivitetyt arvot</w:t>
      </w:r>
      <w:r w:rsidR="00980790">
        <w:t>, liitteessä olevassa excelissä o</w:t>
      </w:r>
      <w:r w:rsidR="008C4A8C">
        <w:t>vat</w:t>
      </w:r>
      <w:r w:rsidR="00980790">
        <w:t xml:space="preserve"> näiden kattavammat kuvaukset</w:t>
      </w:r>
      <w:r>
        <w:t xml:space="preserve">. Huomaa, että kaikkia näitä ei ole enää hyödynnetty tässä määrittelyssä tarkentuneiden Kanta Potilastiedon arkisto 2016 tietosisältömääritysten myötä, joissa organisaation ja laboratorion välistä toiminnanohjaustietoa ei enää kirjata arkistoitaville CDA-asiakirjoille. Aikanaan allokoidut kenttäkoodit ovat kuitenkin edelleen käytettävissä integraatioissa, joten ne ovat seuraavassa taulukossakin mukana. </w:t>
      </w:r>
    </w:p>
    <w:p w14:paraId="4A1BE8FB" w14:textId="77777777" w:rsidR="00E73609" w:rsidRDefault="00E73609"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073313" w:rsidRPr="00073313" w14:paraId="4A1BE8FE" w14:textId="77777777" w:rsidTr="003247AC">
        <w:tc>
          <w:tcPr>
            <w:tcW w:w="2538" w:type="dxa"/>
            <w:tcBorders>
              <w:top w:val="single" w:sz="4" w:space="0" w:color="auto"/>
              <w:left w:val="single" w:sz="4" w:space="0" w:color="auto"/>
              <w:bottom w:val="single" w:sz="4" w:space="0" w:color="auto"/>
              <w:right w:val="single" w:sz="4" w:space="0" w:color="auto"/>
            </w:tcBorders>
            <w:shd w:val="pct20" w:color="auto" w:fill="FFFFFF"/>
          </w:tcPr>
          <w:p w14:paraId="4A1BE8FC" w14:textId="77777777" w:rsidR="00073313" w:rsidRPr="00073313" w:rsidRDefault="00073313" w:rsidP="00073313">
            <w:r w:rsidRPr="00073313">
              <w:t>Koodi</w:t>
            </w:r>
          </w:p>
        </w:tc>
        <w:tc>
          <w:tcPr>
            <w:tcW w:w="6318" w:type="dxa"/>
            <w:tcBorders>
              <w:top w:val="single" w:sz="4" w:space="0" w:color="auto"/>
              <w:left w:val="single" w:sz="4" w:space="0" w:color="auto"/>
              <w:bottom w:val="single" w:sz="4" w:space="0" w:color="auto"/>
              <w:right w:val="single" w:sz="4" w:space="0" w:color="auto"/>
            </w:tcBorders>
            <w:shd w:val="pct20" w:color="auto" w:fill="FFFFFF"/>
          </w:tcPr>
          <w:p w14:paraId="4A1BE8FD" w14:textId="77777777" w:rsidR="00073313" w:rsidRPr="00073313" w:rsidRDefault="00073313" w:rsidP="00073313">
            <w:r w:rsidRPr="00073313">
              <w:t>Selite</w:t>
            </w:r>
          </w:p>
        </w:tc>
      </w:tr>
      <w:tr w:rsidR="00073313" w:rsidRPr="00073313" w14:paraId="4A1BE901"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8FF" w14:textId="77777777" w:rsidR="00073313" w:rsidRPr="00073313" w:rsidRDefault="00073313" w:rsidP="00073313">
            <w:r w:rsidRPr="00073313">
              <w:t>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0" w14:textId="77777777" w:rsidR="00073313" w:rsidRPr="00073313" w:rsidRDefault="00073313" w:rsidP="00073313">
            <w:r w:rsidRPr="00073313">
              <w:t>Tutkimuksen hinta</w:t>
            </w:r>
          </w:p>
        </w:tc>
      </w:tr>
      <w:tr w:rsidR="00073313" w:rsidRPr="00073313" w14:paraId="4A1BE904"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2" w14:textId="77777777" w:rsidR="00073313" w:rsidRPr="00073313" w:rsidRDefault="00073313" w:rsidP="00073313">
            <w:r w:rsidRPr="00073313">
              <w:t>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3" w14:textId="77777777" w:rsidR="00073313" w:rsidRPr="00073313" w:rsidRDefault="00073313" w:rsidP="00073313">
            <w:r w:rsidRPr="00073313">
              <w:t>Tekijän huomautus</w:t>
            </w:r>
          </w:p>
        </w:tc>
      </w:tr>
      <w:tr w:rsidR="00073313" w:rsidRPr="00073313" w14:paraId="4A1BE907"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5" w14:textId="77777777" w:rsidR="00073313" w:rsidRPr="00073313" w:rsidRDefault="00073313" w:rsidP="00073313">
            <w:r w:rsidRPr="00073313">
              <w:t>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6" w14:textId="77777777" w:rsidR="00073313" w:rsidRPr="00073313" w:rsidRDefault="00073313" w:rsidP="00073313">
            <w:r w:rsidRPr="00073313">
              <w:t>Tutkimuspaketti/päätutkimus</w:t>
            </w:r>
          </w:p>
        </w:tc>
      </w:tr>
      <w:tr w:rsidR="00073313" w:rsidRPr="00073313" w14:paraId="4A1BE90A"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8" w14:textId="77777777" w:rsidR="00073313" w:rsidRPr="00073313" w:rsidRDefault="00073313" w:rsidP="00073313">
            <w:r w:rsidRPr="00073313">
              <w:t>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9" w14:textId="77777777" w:rsidR="00073313" w:rsidRPr="00073313" w:rsidRDefault="00073313" w:rsidP="00073313">
            <w:r w:rsidRPr="00073313">
              <w:t>Lausunto tekstinä</w:t>
            </w:r>
          </w:p>
        </w:tc>
      </w:tr>
      <w:tr w:rsidR="00073313" w:rsidRPr="00073313" w14:paraId="4A1BE90D"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B" w14:textId="77777777" w:rsidR="00073313" w:rsidRPr="00073313" w:rsidRDefault="00073313" w:rsidP="00073313">
            <w:r w:rsidRPr="00073313">
              <w:t>5</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C" w14:textId="77777777" w:rsidR="00073313" w:rsidRPr="00073313" w:rsidRDefault="00073313" w:rsidP="00073313">
            <w:r w:rsidRPr="00073313">
              <w:t>Tilaajan huomautus</w:t>
            </w:r>
          </w:p>
        </w:tc>
      </w:tr>
      <w:tr w:rsidR="00073313" w:rsidRPr="00073313" w14:paraId="4A1BE910"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E" w14:textId="77777777" w:rsidR="00073313" w:rsidRPr="00073313" w:rsidRDefault="00073313" w:rsidP="00073313">
            <w:r w:rsidRPr="00073313">
              <w:t>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F" w14:textId="77777777" w:rsidR="00073313" w:rsidRPr="00073313" w:rsidRDefault="00073313" w:rsidP="00073313">
            <w:r w:rsidRPr="00073313">
              <w:t>Tilaajan näytenumero</w:t>
            </w:r>
          </w:p>
        </w:tc>
      </w:tr>
      <w:tr w:rsidR="00073313" w:rsidRPr="00073313" w14:paraId="4A1BE913"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1" w14:textId="77777777" w:rsidR="00073313" w:rsidRPr="00073313" w:rsidRDefault="00073313" w:rsidP="00073313">
            <w:r w:rsidRPr="00073313">
              <w:t>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2" w14:textId="77777777" w:rsidR="00073313" w:rsidRPr="00073313" w:rsidRDefault="00073313" w:rsidP="00073313">
            <w:r w:rsidRPr="00073313">
              <w:t>Tarranumero</w:t>
            </w:r>
          </w:p>
        </w:tc>
      </w:tr>
      <w:tr w:rsidR="00073313" w:rsidRPr="00073313" w14:paraId="4A1BE916"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4" w14:textId="77777777" w:rsidR="00073313" w:rsidRPr="00073313" w:rsidRDefault="00073313" w:rsidP="00073313">
            <w:r w:rsidRPr="00073313">
              <w:t>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5" w14:textId="77777777" w:rsidR="00073313" w:rsidRPr="00073313" w:rsidRDefault="00073313" w:rsidP="00073313">
            <w:r w:rsidRPr="00073313">
              <w:t>Viittaus tilaukseen</w:t>
            </w:r>
          </w:p>
        </w:tc>
      </w:tr>
      <w:tr w:rsidR="00073313" w:rsidRPr="00073313" w14:paraId="4A1BE919"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7" w14:textId="77777777" w:rsidR="00073313" w:rsidRPr="00073313" w:rsidRDefault="00073313" w:rsidP="00073313">
            <w:r w:rsidRPr="00073313">
              <w:t>9</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8" w14:textId="77777777" w:rsidR="00073313" w:rsidRPr="00073313" w:rsidRDefault="00073313" w:rsidP="00073313">
            <w:r w:rsidRPr="00073313">
              <w:t>Suunniteltu näytteenottoaika</w:t>
            </w:r>
          </w:p>
        </w:tc>
      </w:tr>
      <w:tr w:rsidR="00073313" w:rsidRPr="00073313" w14:paraId="4A1BE91C"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A" w14:textId="77777777" w:rsidR="00073313" w:rsidRPr="00073313" w:rsidRDefault="00073313" w:rsidP="00073313">
            <w:r w:rsidRPr="00073313">
              <w:t>10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B" w14:textId="77777777" w:rsidR="00073313" w:rsidRPr="00073313" w:rsidRDefault="00073313" w:rsidP="00073313">
            <w:r w:rsidRPr="00073313">
              <w:t>Tuottajan tyyppi</w:t>
            </w:r>
          </w:p>
        </w:tc>
      </w:tr>
      <w:tr w:rsidR="00073313" w:rsidRPr="00073313" w14:paraId="4A1BE91F"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D" w14:textId="77777777" w:rsidR="00073313" w:rsidRPr="00073313" w:rsidRDefault="00073313" w:rsidP="00073313">
            <w:r w:rsidRPr="00073313">
              <w:t>11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E" w14:textId="77777777" w:rsidR="00073313" w:rsidRPr="00073313" w:rsidRDefault="00073313" w:rsidP="00073313">
            <w:r w:rsidRPr="00073313">
              <w:t>Säteilyannos</w:t>
            </w:r>
          </w:p>
        </w:tc>
      </w:tr>
      <w:tr w:rsidR="00073313" w:rsidRPr="00073313" w14:paraId="4A1BE922"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0" w14:textId="77777777" w:rsidR="00073313" w:rsidRPr="00073313" w:rsidRDefault="00073313" w:rsidP="00073313">
            <w:r w:rsidRPr="00073313">
              <w:t>12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1" w14:textId="77777777" w:rsidR="00073313" w:rsidRPr="00073313" w:rsidRDefault="00073313" w:rsidP="00073313">
            <w:r w:rsidRPr="00073313">
              <w:t>Viittaus tutkimuspakettiin/päätutkimukseen</w:t>
            </w:r>
          </w:p>
        </w:tc>
      </w:tr>
      <w:tr w:rsidR="00073313" w:rsidRPr="00073313" w14:paraId="4A1BE925"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3" w14:textId="77777777" w:rsidR="00073313" w:rsidRPr="00073313" w:rsidRDefault="00073313" w:rsidP="00073313">
            <w:r w:rsidRPr="00073313">
              <w:t>13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4" w14:textId="77777777" w:rsidR="00073313" w:rsidRPr="00073313" w:rsidRDefault="00341E51" w:rsidP="00341E51">
            <w:r>
              <w:t>Laboratoriot</w:t>
            </w:r>
            <w:r w:rsidR="00073313" w:rsidRPr="00073313">
              <w:t>uloksen valmistumisaika</w:t>
            </w:r>
          </w:p>
        </w:tc>
      </w:tr>
      <w:tr w:rsidR="00073313" w:rsidRPr="00073313" w14:paraId="4A1BE928"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6" w14:textId="77777777" w:rsidR="00073313" w:rsidRPr="00073313" w:rsidRDefault="00073313" w:rsidP="00073313">
            <w:r w:rsidRPr="00073313">
              <w:t>20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7" w14:textId="77777777" w:rsidR="00073313" w:rsidRPr="00073313" w:rsidRDefault="00073313" w:rsidP="00073313">
            <w:r w:rsidRPr="00073313">
              <w:t>Laboratoriotutkimuspyynnön yleistiedot</w:t>
            </w:r>
          </w:p>
        </w:tc>
      </w:tr>
      <w:tr w:rsidR="00073313" w:rsidRPr="00073313" w14:paraId="4A1BE92B"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9" w14:textId="77777777" w:rsidR="00073313" w:rsidRPr="00073313" w:rsidRDefault="00073313" w:rsidP="00073313">
            <w:r w:rsidRPr="00073313">
              <w:t>21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A" w14:textId="77777777" w:rsidR="00073313" w:rsidRPr="00073313" w:rsidRDefault="00073313" w:rsidP="00073313">
            <w:r w:rsidRPr="00073313">
              <w:t>Laboratoriotutkimuspyynnön tunniste</w:t>
            </w:r>
          </w:p>
        </w:tc>
      </w:tr>
      <w:tr w:rsidR="00073313" w:rsidRPr="00073313" w14:paraId="4A1BE92E"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C" w14:textId="77777777" w:rsidR="00073313" w:rsidRPr="00073313" w:rsidRDefault="00073313" w:rsidP="00073313">
            <w:r w:rsidRPr="00073313">
              <w:t>22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D" w14:textId="77777777" w:rsidR="00073313" w:rsidRPr="00073313" w:rsidRDefault="00073313" w:rsidP="00073313">
            <w:r w:rsidRPr="00073313">
              <w:t>Laboratoriotutkimuspyynnön lisätieto</w:t>
            </w:r>
          </w:p>
        </w:tc>
      </w:tr>
      <w:tr w:rsidR="00073313" w:rsidRPr="00073313" w14:paraId="4A1BE931"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F" w14:textId="77777777" w:rsidR="00073313" w:rsidRPr="00073313" w:rsidRDefault="00073313" w:rsidP="00073313">
            <w:r w:rsidRPr="00073313">
              <w:t>23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0" w14:textId="77777777" w:rsidR="00073313" w:rsidRPr="00073313" w:rsidRDefault="00073313" w:rsidP="00073313">
            <w:r w:rsidRPr="00073313">
              <w:t>Pyydetyn laboratoriotutkimuksen lisätieto</w:t>
            </w:r>
          </w:p>
        </w:tc>
      </w:tr>
      <w:tr w:rsidR="00073313" w:rsidRPr="00073313" w14:paraId="4A1BE934"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2" w14:textId="77777777" w:rsidR="00073313" w:rsidRPr="00073313" w:rsidRDefault="00073313" w:rsidP="00073313">
            <w:r w:rsidRPr="00073313">
              <w:t>24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3" w14:textId="77777777" w:rsidR="00073313" w:rsidRPr="00073313" w:rsidRDefault="00073313" w:rsidP="00073313">
            <w:r w:rsidRPr="00073313">
              <w:t>Laboratoriotutkimuksen lisätieto</w:t>
            </w:r>
          </w:p>
        </w:tc>
      </w:tr>
      <w:tr w:rsidR="00073313" w:rsidRPr="00073313" w14:paraId="4A1BE937"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5" w14:textId="77777777" w:rsidR="00073313" w:rsidRPr="00073313" w:rsidRDefault="00073313" w:rsidP="00073313">
            <w:r w:rsidRPr="00073313">
              <w:t>26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6" w14:textId="77777777" w:rsidR="00073313" w:rsidRPr="00073313" w:rsidRDefault="008430DA" w:rsidP="00073313">
            <w:r>
              <w:t>Laborat</w:t>
            </w:r>
            <w:r w:rsidR="00073313" w:rsidRPr="00073313">
              <w:t>oriotutkimuksen tekotapa</w:t>
            </w:r>
          </w:p>
        </w:tc>
      </w:tr>
      <w:tr w:rsidR="00073313" w:rsidRPr="00073313" w14:paraId="4A1BE93A"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8" w14:textId="77777777" w:rsidR="00073313" w:rsidRPr="00073313" w:rsidRDefault="00073313" w:rsidP="00073313">
            <w:r w:rsidRPr="00073313">
              <w:t>27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9" w14:textId="77777777" w:rsidR="00073313" w:rsidRPr="00073313" w:rsidRDefault="00073313" w:rsidP="00073313">
            <w:r w:rsidRPr="00073313">
              <w:t>Viiteväli tai normaaliarvo tekstinä</w:t>
            </w:r>
          </w:p>
        </w:tc>
      </w:tr>
      <w:tr w:rsidR="00073313" w:rsidRPr="00073313" w14:paraId="4A1BE93D"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B" w14:textId="77777777" w:rsidR="00073313" w:rsidRPr="00073313" w:rsidRDefault="00073313" w:rsidP="00073313">
            <w:r w:rsidRPr="00073313">
              <w:t>28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C" w14:textId="77777777" w:rsidR="00073313" w:rsidRPr="00073313" w:rsidRDefault="00073313" w:rsidP="00073313">
            <w:r w:rsidRPr="00073313">
              <w:t>Laboratoriotutkimuksen tehnyt ammattihenkilö</w:t>
            </w:r>
          </w:p>
        </w:tc>
      </w:tr>
      <w:tr w:rsidR="00073313" w:rsidRPr="00073313" w14:paraId="4A1BE940"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E" w14:textId="77777777" w:rsidR="00073313" w:rsidRPr="00073313" w:rsidRDefault="00073313" w:rsidP="00073313">
            <w:r w:rsidRPr="00073313">
              <w:t>29</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F" w14:textId="77777777" w:rsidR="00073313" w:rsidRPr="00073313" w:rsidRDefault="00073313" w:rsidP="00073313">
            <w:r w:rsidRPr="00073313">
              <w:t>Lausunnon tila</w:t>
            </w:r>
          </w:p>
        </w:tc>
      </w:tr>
      <w:tr w:rsidR="00073313" w:rsidRPr="00073313" w14:paraId="4A1BE943"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41" w14:textId="77777777" w:rsidR="00073313" w:rsidRPr="00073313" w:rsidRDefault="00073313" w:rsidP="00073313">
            <w:r w:rsidRPr="00073313">
              <w:t>30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42" w14:textId="77777777" w:rsidR="00073313" w:rsidRPr="00073313" w:rsidRDefault="00073313" w:rsidP="00073313">
            <w:r w:rsidRPr="00073313">
              <w:t>Laboratoriotutkimuksen tunniste</w:t>
            </w:r>
          </w:p>
        </w:tc>
      </w:tr>
      <w:tr w:rsidR="00DA6B22" w:rsidRPr="00073313" w14:paraId="4A1BE946"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44" w14:textId="77777777" w:rsidR="00DA6B22" w:rsidRPr="00073313" w:rsidRDefault="00DA6B22" w:rsidP="00073313">
            <w:r>
              <w:t>31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45" w14:textId="77777777" w:rsidR="00DA6B22" w:rsidRPr="00073313" w:rsidRDefault="00DA6B22" w:rsidP="00DA6B22">
            <w:r>
              <w:t>Pyydetty laboratoriotutkimus</w:t>
            </w:r>
          </w:p>
        </w:tc>
      </w:tr>
      <w:tr w:rsidR="002E2F30" w:rsidRPr="00073313" w14:paraId="1F0A317D"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1454909A" w14:textId="54C73218" w:rsidR="002E2F30" w:rsidRDefault="002E2F30" w:rsidP="00073313">
            <w:r>
              <w:t>32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0B3C3000" w14:textId="052E1ACF" w:rsidR="002E2F30" w:rsidRDefault="002E2F30" w:rsidP="002E2F30">
            <w:r>
              <w:t>Toistuvan laboratoriotutkimuspyynnön alku- ja loppupäivämäärä</w:t>
            </w:r>
          </w:p>
        </w:tc>
      </w:tr>
      <w:tr w:rsidR="002E2F30" w:rsidRPr="00073313" w14:paraId="6ABA2508"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05ADF56C" w14:textId="78D993B7" w:rsidR="002E2F30" w:rsidRDefault="002E2F30" w:rsidP="00073313">
            <w:r>
              <w:t>33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7DACD6D2" w14:textId="07132990" w:rsidR="002E2F30" w:rsidRDefault="002E2F30" w:rsidP="002E2F30">
            <w:r>
              <w:t>Sairaalahygieenisesti merkittävä löydös</w:t>
            </w:r>
          </w:p>
        </w:tc>
      </w:tr>
      <w:tr w:rsidR="002E2F30" w:rsidRPr="00073313" w14:paraId="7F1BBAE0"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500B9E95" w14:textId="4E04BAE2" w:rsidR="002E2F30" w:rsidRDefault="002E2F30" w:rsidP="00073313">
            <w:r>
              <w:t>34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68CF9889" w14:textId="334BD381" w:rsidR="002E2F30" w:rsidRDefault="002E2F30" w:rsidP="00487C4D">
            <w:r>
              <w:t>Herkkyys</w:t>
            </w:r>
            <w:r w:rsidR="00487C4D">
              <w:t>tutkimuksen</w:t>
            </w:r>
            <w:r>
              <w:t xml:space="preserve"> lisätieto</w:t>
            </w:r>
          </w:p>
        </w:tc>
      </w:tr>
      <w:tr w:rsidR="00091612" w:rsidRPr="00073313" w14:paraId="6E9E32B0"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B747189" w14:textId="41583480" w:rsidR="00091612" w:rsidRDefault="00091612" w:rsidP="00073313">
            <w:r>
              <w:t>35</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D34689D" w14:textId="6FE2F268" w:rsidR="00091612" w:rsidRDefault="00091612" w:rsidP="00487C4D">
            <w:r>
              <w:t>Mikrobiologian vastaus</w:t>
            </w:r>
          </w:p>
        </w:tc>
      </w:tr>
    </w:tbl>
    <w:p w14:paraId="4A1BE947" w14:textId="77777777" w:rsidR="00E73609" w:rsidRDefault="00E73609" w:rsidP="00F34AF0"/>
    <w:p w14:paraId="4A1BE948" w14:textId="0B6E9F70" w:rsidR="00F91654" w:rsidRDefault="00F91654">
      <w:r>
        <w:br w:type="page"/>
      </w:r>
    </w:p>
    <w:p w14:paraId="2DE7484E" w14:textId="77777777" w:rsidR="00C95567" w:rsidRDefault="00C95567" w:rsidP="00F34AF0"/>
    <w:p w14:paraId="4A1BE949" w14:textId="77777777" w:rsidR="00E73609" w:rsidRDefault="00E73609" w:rsidP="00F34AF0">
      <w:pPr>
        <w:pStyle w:val="Otsikko1"/>
      </w:pPr>
      <w:bookmarkStart w:id="1242" w:name="_Toc496544146"/>
      <w:r>
        <w:t>Sanasto</w:t>
      </w:r>
      <w:bookmarkEnd w:id="12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E73609" w14:paraId="4A1BE94D" w14:textId="77777777">
        <w:tc>
          <w:tcPr>
            <w:tcW w:w="2538" w:type="dxa"/>
            <w:shd w:val="pct20" w:color="auto" w:fill="FFFFFF"/>
          </w:tcPr>
          <w:p w14:paraId="4A1BE94B" w14:textId="77777777" w:rsidR="00E73609" w:rsidRDefault="00E73609" w:rsidP="00F34AF0">
            <w:r>
              <w:t>Termi</w:t>
            </w:r>
          </w:p>
        </w:tc>
        <w:tc>
          <w:tcPr>
            <w:tcW w:w="6318" w:type="dxa"/>
            <w:shd w:val="pct20" w:color="auto" w:fill="FFFFFF"/>
          </w:tcPr>
          <w:p w14:paraId="4A1BE94C" w14:textId="77777777" w:rsidR="00E73609" w:rsidRDefault="00E73609" w:rsidP="00F34AF0">
            <w:r>
              <w:t>selite</w:t>
            </w:r>
          </w:p>
        </w:tc>
      </w:tr>
      <w:tr w:rsidR="00E73609" w14:paraId="4A1BE950" w14:textId="77777777">
        <w:tc>
          <w:tcPr>
            <w:tcW w:w="2538" w:type="dxa"/>
          </w:tcPr>
          <w:p w14:paraId="4A1BE94E" w14:textId="77777777" w:rsidR="00E73609" w:rsidRPr="00DE2548" w:rsidRDefault="00DE2548" w:rsidP="00F34AF0">
            <w:r>
              <w:t>laboratoriotutkimuspyyntö</w:t>
            </w:r>
          </w:p>
        </w:tc>
        <w:tc>
          <w:tcPr>
            <w:tcW w:w="6318" w:type="dxa"/>
          </w:tcPr>
          <w:p w14:paraId="4A1BE94F" w14:textId="77777777" w:rsidR="00E73609" w:rsidRPr="00DE2548" w:rsidRDefault="00DE2548" w:rsidP="00DE2548">
            <w:r>
              <w:t>t</w:t>
            </w:r>
            <w:r w:rsidRPr="00DE2548">
              <w:t xml:space="preserve">erveydenhuollon ammattihenkilön </w:t>
            </w:r>
            <w:r>
              <w:t xml:space="preserve">kirjaamat </w:t>
            </w:r>
            <w:r w:rsidRPr="00DE2548">
              <w:t xml:space="preserve">potilaalle tehtävän laboratoriotutkimuksen </w:t>
            </w:r>
            <w:r>
              <w:t>rakenteiset tiedot, jotka välitetään</w:t>
            </w:r>
            <w:r w:rsidR="00E73609" w:rsidRPr="00DE2548">
              <w:t xml:space="preserve"> laboratorioon näytteenottoa ja sen analysointia ja tuloksen toimittamista varten.</w:t>
            </w:r>
          </w:p>
        </w:tc>
      </w:tr>
      <w:tr w:rsidR="00E73609" w14:paraId="4A1BE953" w14:textId="77777777">
        <w:tc>
          <w:tcPr>
            <w:tcW w:w="2538" w:type="dxa"/>
          </w:tcPr>
          <w:p w14:paraId="4A1BE951" w14:textId="77777777" w:rsidR="00E73609" w:rsidRDefault="00E73609" w:rsidP="00F34AF0">
            <w:r>
              <w:t>näytteenotto</w:t>
            </w:r>
          </w:p>
        </w:tc>
        <w:tc>
          <w:tcPr>
            <w:tcW w:w="6318" w:type="dxa"/>
          </w:tcPr>
          <w:p w14:paraId="4A1BE952" w14:textId="77777777" w:rsidR="00E73609" w:rsidRDefault="00E73609" w:rsidP="00F34AF0">
            <w:r>
              <w:t>Määräyksen ja tilauksen edellyttämä materiaalin ottaminen</w:t>
            </w:r>
          </w:p>
        </w:tc>
      </w:tr>
      <w:tr w:rsidR="00E73609" w14:paraId="4A1BE956" w14:textId="77777777">
        <w:tc>
          <w:tcPr>
            <w:tcW w:w="2538" w:type="dxa"/>
          </w:tcPr>
          <w:p w14:paraId="4A1BE954" w14:textId="77777777" w:rsidR="00E73609" w:rsidRDefault="00E73609" w:rsidP="00F34AF0">
            <w:r>
              <w:t>mittaaminen</w:t>
            </w:r>
          </w:p>
        </w:tc>
        <w:tc>
          <w:tcPr>
            <w:tcW w:w="6318" w:type="dxa"/>
          </w:tcPr>
          <w:p w14:paraId="4A1BE955" w14:textId="77777777" w:rsidR="00E73609" w:rsidRDefault="00E73609" w:rsidP="00F34AF0">
            <w:r>
              <w:t>Osa tuloksista ei perustu näytteenottoon, vaan ilmiön mittaamiseen potilaasta, esim. EKG, säteily</w:t>
            </w:r>
          </w:p>
        </w:tc>
      </w:tr>
      <w:tr w:rsidR="00E73609" w14:paraId="4A1BE959" w14:textId="77777777">
        <w:tc>
          <w:tcPr>
            <w:tcW w:w="2538" w:type="dxa"/>
          </w:tcPr>
          <w:p w14:paraId="4A1BE957" w14:textId="77777777" w:rsidR="00E73609" w:rsidRDefault="00E73609" w:rsidP="00F34AF0">
            <w:r>
              <w:t>analysointi</w:t>
            </w:r>
          </w:p>
        </w:tc>
        <w:tc>
          <w:tcPr>
            <w:tcW w:w="6318" w:type="dxa"/>
          </w:tcPr>
          <w:p w14:paraId="4A1BE958" w14:textId="77777777" w:rsidR="00E73609" w:rsidRDefault="00E73609" w:rsidP="00F34AF0">
            <w:r>
              <w:t xml:space="preserve">Näytteen käsittelyä ja tiettyjen ominaisuuksien mittaamista tilauksen mukaisella tutkimusmenetelmällä </w:t>
            </w:r>
          </w:p>
        </w:tc>
      </w:tr>
      <w:tr w:rsidR="00E73609" w14:paraId="4A1BE95C" w14:textId="77777777">
        <w:tc>
          <w:tcPr>
            <w:tcW w:w="2538" w:type="dxa"/>
          </w:tcPr>
          <w:p w14:paraId="4A1BE95A" w14:textId="77777777" w:rsidR="00E73609" w:rsidRDefault="00E73609" w:rsidP="00F34AF0">
            <w:r>
              <w:t>tutkimustuloksen syöttäminen</w:t>
            </w:r>
          </w:p>
        </w:tc>
        <w:tc>
          <w:tcPr>
            <w:tcW w:w="6318" w:type="dxa"/>
          </w:tcPr>
          <w:p w14:paraId="4A1BE95B" w14:textId="77777777" w:rsidR="00E73609" w:rsidRDefault="00E73609" w:rsidP="00F34AF0">
            <w:r>
              <w:t>terveydenhuollon ammattihenkilö tai automaatti syöttää analysoinnin tuloksen tai sen perusteella lausunnon järjestelmään</w:t>
            </w:r>
          </w:p>
        </w:tc>
      </w:tr>
      <w:tr w:rsidR="00E73609" w14:paraId="4A1BE95F" w14:textId="77777777">
        <w:tc>
          <w:tcPr>
            <w:tcW w:w="2538" w:type="dxa"/>
          </w:tcPr>
          <w:p w14:paraId="4A1BE95D" w14:textId="77777777" w:rsidR="00E73609" w:rsidRDefault="00E73609" w:rsidP="00F34AF0">
            <w:r>
              <w:t>tutkimustuloksen hyväksyminen</w:t>
            </w:r>
          </w:p>
        </w:tc>
        <w:tc>
          <w:tcPr>
            <w:tcW w:w="6318" w:type="dxa"/>
          </w:tcPr>
          <w:p w14:paraId="4A1BE95E" w14:textId="77777777" w:rsidR="00E73609" w:rsidRDefault="00E73609" w:rsidP="00F34AF0">
            <w:r>
              <w:t>Terveydenhuollon ammattihenkilö hyväksyy itse syöttämänsä tai toisen henkilön syöttämän tai automaatin syöttämän tuloksen. Automaattilaitteelta hyväksyminen voidaan automatisoida validointisääntöjen perusteella.</w:t>
            </w:r>
          </w:p>
        </w:tc>
      </w:tr>
      <w:tr w:rsidR="00E73609" w14:paraId="4A1BE962" w14:textId="77777777">
        <w:tc>
          <w:tcPr>
            <w:tcW w:w="2538" w:type="dxa"/>
          </w:tcPr>
          <w:p w14:paraId="4A1BE960" w14:textId="77777777" w:rsidR="00E73609" w:rsidRDefault="00E73609" w:rsidP="00F34AF0">
            <w:r>
              <w:t>tutkimustulos</w:t>
            </w:r>
          </w:p>
        </w:tc>
        <w:tc>
          <w:tcPr>
            <w:tcW w:w="6318" w:type="dxa"/>
          </w:tcPr>
          <w:p w14:paraId="4A1BE961" w14:textId="77777777" w:rsidR="00E73609" w:rsidRDefault="00E73609" w:rsidP="00F34AF0">
            <w:r>
              <w:t>tervey</w:t>
            </w:r>
            <w:r w:rsidR="00EB116F">
              <w:t>de</w:t>
            </w:r>
            <w:r>
              <w:t>nhuollon ammattihenkilölle määräyksen ja tilauksen perusteella tehty vastaus.</w:t>
            </w:r>
          </w:p>
        </w:tc>
      </w:tr>
      <w:tr w:rsidR="00E73609" w14:paraId="4A1BE965" w14:textId="77777777">
        <w:tc>
          <w:tcPr>
            <w:tcW w:w="2538" w:type="dxa"/>
          </w:tcPr>
          <w:p w14:paraId="4A1BE963" w14:textId="77777777" w:rsidR="00E73609" w:rsidRDefault="007A17B0" w:rsidP="00F34AF0">
            <w:r>
              <w:t>tilaava palveluyksikkö</w:t>
            </w:r>
            <w:r w:rsidR="00035E81">
              <w:t xml:space="preserve"> (tilaaja)</w:t>
            </w:r>
          </w:p>
        </w:tc>
        <w:tc>
          <w:tcPr>
            <w:tcW w:w="6318" w:type="dxa"/>
          </w:tcPr>
          <w:p w14:paraId="4A1BE964" w14:textId="77777777" w:rsidR="00E73609" w:rsidRDefault="007A17B0" w:rsidP="00F34AF0">
            <w:r>
              <w:t>Tilaava organisaatio. Ilmoitetaan OID-koodilla. Näyttömuodossa esitetään käyttäjää</w:t>
            </w:r>
            <w:r w:rsidR="004E2327">
              <w:t xml:space="preserve"> </w:t>
            </w:r>
            <w:r>
              <w:t>parhaiten palveleva lyhenne.</w:t>
            </w:r>
          </w:p>
        </w:tc>
      </w:tr>
      <w:tr w:rsidR="00E73609" w14:paraId="4A1BE969" w14:textId="77777777">
        <w:tc>
          <w:tcPr>
            <w:tcW w:w="2538" w:type="dxa"/>
          </w:tcPr>
          <w:p w14:paraId="4A1BE966" w14:textId="77777777" w:rsidR="00E73609" w:rsidRDefault="007A17B0" w:rsidP="00F34AF0">
            <w:r>
              <w:t>tekevä palveluyksikkö</w:t>
            </w:r>
          </w:p>
          <w:p w14:paraId="4A1BE967" w14:textId="77777777" w:rsidR="00035E81" w:rsidRDefault="00035E81" w:rsidP="00F34AF0">
            <w:r>
              <w:t>(tekijä)</w:t>
            </w:r>
          </w:p>
        </w:tc>
        <w:tc>
          <w:tcPr>
            <w:tcW w:w="6318" w:type="dxa"/>
          </w:tcPr>
          <w:p w14:paraId="4A1BE968" w14:textId="77777777" w:rsidR="00E73609" w:rsidRDefault="007A17B0" w:rsidP="00F34AF0">
            <w:r>
              <w:t>Tekevä organisaatio. Ilmoitetaan OID-koodilla. Näyttömuodossa esitetään käyttäjää</w:t>
            </w:r>
            <w:r w:rsidR="00EB116F">
              <w:t xml:space="preserve"> </w:t>
            </w:r>
            <w:r>
              <w:t>parhaiten palveleva lyhenne</w:t>
            </w:r>
          </w:p>
        </w:tc>
      </w:tr>
      <w:tr w:rsidR="00E73609" w14:paraId="4A1BE96C" w14:textId="77777777">
        <w:tc>
          <w:tcPr>
            <w:tcW w:w="2538" w:type="dxa"/>
          </w:tcPr>
          <w:p w14:paraId="4A1BE96A" w14:textId="77777777" w:rsidR="00E73609" w:rsidRPr="00C851C1" w:rsidRDefault="00C851C1" w:rsidP="00F34AF0">
            <w:r>
              <w:t>t</w:t>
            </w:r>
            <w:r w:rsidRPr="00C851C1">
              <w:t>utkimuksen tehnyt palveluyksikkö</w:t>
            </w:r>
          </w:p>
        </w:tc>
        <w:tc>
          <w:tcPr>
            <w:tcW w:w="6318" w:type="dxa"/>
          </w:tcPr>
          <w:p w14:paraId="4A1BE96B" w14:textId="77777777" w:rsidR="00E73609" w:rsidRDefault="00CE76B0" w:rsidP="00F34AF0">
            <w:r>
              <w:t>Labora</w:t>
            </w:r>
            <w:r w:rsidR="007A17B0">
              <w:t>t</w:t>
            </w:r>
            <w:r>
              <w:t>or</w:t>
            </w:r>
            <w:r w:rsidR="007A17B0">
              <w:t>io</w:t>
            </w:r>
            <w:r w:rsidR="00C851C1" w:rsidRPr="00C851C1">
              <w:t>, hoitoyksikkö (esim. vuodeosasto, poliklinikka, leikkaussali, teho) tai potilas (mukaan lukien hoitajansa)</w:t>
            </w:r>
            <w:r w:rsidR="007A17B0">
              <w:t>, jossa tutkimus tehdään</w:t>
            </w:r>
            <w:r w:rsidR="00C851C1">
              <w:t xml:space="preserve"> ja joka osaltaan vastaa tutkimuksen laadusta</w:t>
            </w:r>
            <w:r w:rsidR="007A17B0">
              <w:t xml:space="preserve">. </w:t>
            </w:r>
          </w:p>
        </w:tc>
      </w:tr>
      <w:tr w:rsidR="00E73609" w14:paraId="4A1BE96F" w14:textId="77777777">
        <w:tc>
          <w:tcPr>
            <w:tcW w:w="2538" w:type="dxa"/>
          </w:tcPr>
          <w:p w14:paraId="4A1BE96D" w14:textId="77777777" w:rsidR="00E73609" w:rsidRDefault="00CD3A58" w:rsidP="00F34AF0">
            <w:r>
              <w:t>kirjaaja</w:t>
            </w:r>
          </w:p>
        </w:tc>
        <w:tc>
          <w:tcPr>
            <w:tcW w:w="6318" w:type="dxa"/>
          </w:tcPr>
          <w:p w14:paraId="4A1BE96E" w14:textId="77777777" w:rsidR="00E73609" w:rsidRDefault="00CE76B0" w:rsidP="00F34AF0">
            <w:r>
              <w:t>Henkilö, joka vastaa merkinnän tallentamisesta.</w:t>
            </w:r>
          </w:p>
        </w:tc>
      </w:tr>
      <w:tr w:rsidR="00E73609" w14:paraId="4A1BE972" w14:textId="77777777">
        <w:tc>
          <w:tcPr>
            <w:tcW w:w="2538" w:type="dxa"/>
          </w:tcPr>
          <w:p w14:paraId="4A1BE970" w14:textId="77777777" w:rsidR="00E73609" w:rsidRDefault="00CD3A58" w:rsidP="00F34AF0">
            <w:r>
              <w:t>merkinnän tekijä</w:t>
            </w:r>
            <w:r w:rsidR="00CE76B0">
              <w:t xml:space="preserve"> ja merkintä</w:t>
            </w:r>
          </w:p>
        </w:tc>
        <w:tc>
          <w:tcPr>
            <w:tcW w:w="6318" w:type="dxa"/>
          </w:tcPr>
          <w:p w14:paraId="4A1BE971" w14:textId="77777777" w:rsidR="00E73609" w:rsidRDefault="008430DA" w:rsidP="00F34AF0">
            <w:r>
              <w:t>Katso Kertomus- ja lomakkeet oppaasta ohjeistus</w:t>
            </w:r>
          </w:p>
        </w:tc>
      </w:tr>
      <w:tr w:rsidR="00E73609" w14:paraId="4A1BE975" w14:textId="77777777">
        <w:tc>
          <w:tcPr>
            <w:tcW w:w="2538" w:type="dxa"/>
          </w:tcPr>
          <w:p w14:paraId="4A1BE973" w14:textId="77777777" w:rsidR="00E73609" w:rsidRDefault="00F41E5B" w:rsidP="00F34AF0">
            <w:r>
              <w:t>lausunto/lausuntovastaus</w:t>
            </w:r>
          </w:p>
        </w:tc>
        <w:tc>
          <w:tcPr>
            <w:tcW w:w="6318" w:type="dxa"/>
          </w:tcPr>
          <w:p w14:paraId="4A1BE974" w14:textId="77777777" w:rsidR="00E73609" w:rsidRDefault="00CE76B0" w:rsidP="00045925">
            <w:r>
              <w:t xml:space="preserve">Lausuntovastaus sisältää </w:t>
            </w:r>
            <w:r w:rsidR="00045925">
              <w:t xml:space="preserve">laboratoriossa tehdyn </w:t>
            </w:r>
            <w:r>
              <w:t>lääkärin lausunnon. Lausuntovastaus sijoitetaan omaan näkymäänsä. Samassa näkymässä voi tietenkin olla useita samaan potilaaseen liittyviä lausuntovastauksia.</w:t>
            </w:r>
            <w:r w:rsidR="00CF2166">
              <w:t xml:space="preserve"> Lausunto voi olla myös erillinen merkintä, joka on tehty jälkikäteen.</w:t>
            </w:r>
          </w:p>
        </w:tc>
      </w:tr>
    </w:tbl>
    <w:p w14:paraId="4A1BE976" w14:textId="77777777" w:rsidR="00E73609" w:rsidRDefault="00E73609" w:rsidP="00F34AF0"/>
    <w:p w14:paraId="4A1BE977" w14:textId="77777777" w:rsidR="00E73609" w:rsidRDefault="00E73609" w:rsidP="00F34AF0"/>
    <w:p w14:paraId="4A1BE978" w14:textId="77777777" w:rsidR="00E73609" w:rsidRDefault="00E73609" w:rsidP="00F34AF0">
      <w:pPr>
        <w:pStyle w:val="Otsikko1"/>
      </w:pPr>
      <w:bookmarkStart w:id="1243" w:name="_Toc496544147"/>
      <w:r>
        <w:t>Viitatut määritykset</w:t>
      </w:r>
      <w:bookmarkEnd w:id="1243"/>
    </w:p>
    <w:p w14:paraId="4A1BE979" w14:textId="77777777" w:rsidR="00E73609" w:rsidRDefault="00E73609" w:rsidP="00F34AF0"/>
    <w:p w14:paraId="4A1BE97A" w14:textId="77777777" w:rsidR="00CE76B0" w:rsidRDefault="00CE76B0" w:rsidP="00F34AF0">
      <w:r>
        <w:t>Hallinnolliset määräykset</w:t>
      </w:r>
      <w:r w:rsidR="00B461A5">
        <w:t xml:space="preserve"> </w:t>
      </w:r>
      <w:proofErr w:type="gramStart"/>
      <w:r w:rsidR="00362D19">
        <w:t>on</w:t>
      </w:r>
      <w:proofErr w:type="gramEnd"/>
      <w:r w:rsidR="00362D19">
        <w:t xml:space="preserve"> koottuna </w:t>
      </w:r>
      <w:r w:rsidR="00B461A5">
        <w:t>www.kanta.fi</w:t>
      </w:r>
      <w:r w:rsidR="00362D19">
        <w:t xml:space="preserve"> sivustoll</w:t>
      </w:r>
      <w:r w:rsidR="00FF0C41">
        <w:t>a</w:t>
      </w:r>
      <w:r w:rsidR="00362D19">
        <w:t>.</w:t>
      </w:r>
    </w:p>
    <w:p w14:paraId="4A1BE97B" w14:textId="77777777" w:rsidR="00B461A5" w:rsidRDefault="00B461A5" w:rsidP="00F34AF0"/>
    <w:p w14:paraId="4A1BE97C" w14:textId="77777777" w:rsidR="00B461A5" w:rsidRDefault="00B461A5" w:rsidP="00F34AF0">
      <w:r>
        <w:t>Tekniset määritykset</w:t>
      </w:r>
      <w:r w:rsidR="00EB116F">
        <w:t xml:space="preserve"> </w:t>
      </w:r>
      <w:r w:rsidR="00362D19">
        <w:t>Kan</w:t>
      </w:r>
      <w:r w:rsidR="00CF2166">
        <w:t>t</w:t>
      </w:r>
      <w:r w:rsidR="00362D19">
        <w:t>a sivustolla.</w:t>
      </w:r>
    </w:p>
    <w:p w14:paraId="4A1BE97D" w14:textId="77777777" w:rsidR="00B461A5" w:rsidRDefault="00B461A5"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5"/>
        <w:gridCol w:w="4907"/>
      </w:tblGrid>
      <w:tr w:rsidR="00B461A5" w:rsidRPr="00E769E9" w14:paraId="4A1BE980" w14:textId="77777777" w:rsidTr="00F34AF0">
        <w:tc>
          <w:tcPr>
            <w:tcW w:w="5094" w:type="dxa"/>
            <w:shd w:val="clear" w:color="auto" w:fill="auto"/>
          </w:tcPr>
          <w:p w14:paraId="4A1BE97E" w14:textId="77777777" w:rsidR="00B461A5" w:rsidRPr="00E769E9" w:rsidRDefault="00FF0C41" w:rsidP="00DE2548">
            <w:r w:rsidRPr="00E769E9">
              <w:rPr>
                <w:color w:val="000000"/>
                <w:szCs w:val="24"/>
              </w:rPr>
              <w:t>Kan</w:t>
            </w:r>
            <w:r w:rsidR="00DE2548" w:rsidRPr="00E769E9">
              <w:rPr>
                <w:color w:val="000000"/>
                <w:szCs w:val="24"/>
              </w:rPr>
              <w:t>t</w:t>
            </w:r>
            <w:r w:rsidRPr="00E769E9">
              <w:rPr>
                <w:color w:val="000000"/>
                <w:szCs w:val="24"/>
              </w:rPr>
              <w:t>a -</w:t>
            </w:r>
            <w:r w:rsidRPr="00E769E9">
              <w:rPr>
                <w:color w:val="000000"/>
                <w:szCs w:val="24"/>
              </w:rPr>
              <w:tab/>
            </w:r>
            <w:r w:rsidR="00DE2548" w:rsidRPr="00E769E9">
              <w:rPr>
                <w:color w:val="000000"/>
                <w:szCs w:val="24"/>
              </w:rPr>
              <w:t xml:space="preserve">Potilastiedon arkiston </w:t>
            </w:r>
            <w:r w:rsidRPr="00E769E9">
              <w:rPr>
                <w:color w:val="000000"/>
                <w:szCs w:val="24"/>
              </w:rPr>
              <w:t>CDA Header,</w:t>
            </w:r>
          </w:p>
        </w:tc>
        <w:tc>
          <w:tcPr>
            <w:tcW w:w="4937" w:type="dxa"/>
            <w:shd w:val="clear" w:color="auto" w:fill="auto"/>
          </w:tcPr>
          <w:p w14:paraId="4A1BE97F" w14:textId="211BF11F" w:rsidR="00B461A5" w:rsidRPr="00E769E9" w:rsidRDefault="00FF0C41" w:rsidP="00E44BFD">
            <w:r w:rsidRPr="00E769E9">
              <w:rPr>
                <w:color w:val="000000"/>
                <w:szCs w:val="24"/>
              </w:rPr>
              <w:t>OID:</w:t>
            </w:r>
            <w:r w:rsidRPr="00E769E9">
              <w:t xml:space="preserve"> </w:t>
            </w:r>
            <w:r w:rsidRPr="00E769E9">
              <w:rPr>
                <w:color w:val="000000"/>
                <w:szCs w:val="24"/>
              </w:rPr>
              <w:t>1.2.246.777.11.201</w:t>
            </w:r>
            <w:r w:rsidR="00B162FF" w:rsidRPr="00E769E9">
              <w:rPr>
                <w:color w:val="000000"/>
                <w:szCs w:val="24"/>
              </w:rPr>
              <w:t>5</w:t>
            </w:r>
            <w:r w:rsidRPr="00E769E9">
              <w:rPr>
                <w:color w:val="000000"/>
                <w:szCs w:val="24"/>
              </w:rPr>
              <w:t>.</w:t>
            </w:r>
            <w:r w:rsidR="00E44BFD">
              <w:rPr>
                <w:color w:val="000000"/>
                <w:szCs w:val="24"/>
              </w:rPr>
              <w:t>38</w:t>
            </w:r>
            <w:r w:rsidRPr="00E769E9">
              <w:rPr>
                <w:color w:val="000000"/>
                <w:szCs w:val="24"/>
              </w:rPr>
              <w:t xml:space="preserve">, </w:t>
            </w:r>
            <w:r w:rsidR="000E6575" w:rsidRPr="00E769E9">
              <w:rPr>
                <w:color w:val="000000"/>
                <w:szCs w:val="24"/>
              </w:rPr>
              <w:t>v</w:t>
            </w:r>
            <w:r w:rsidRPr="00E769E9">
              <w:rPr>
                <w:color w:val="000000"/>
                <w:szCs w:val="24"/>
              </w:rPr>
              <w:t>ersio 4.</w:t>
            </w:r>
            <w:r w:rsidR="00DE2548" w:rsidRPr="00E769E9">
              <w:rPr>
                <w:color w:val="000000"/>
                <w:szCs w:val="24"/>
              </w:rPr>
              <w:t>6</w:t>
            </w:r>
            <w:r w:rsidR="00E769E9" w:rsidRPr="00E769E9">
              <w:rPr>
                <w:color w:val="000000"/>
                <w:szCs w:val="24"/>
              </w:rPr>
              <w:t>6</w:t>
            </w:r>
          </w:p>
        </w:tc>
      </w:tr>
      <w:tr w:rsidR="00FF0C41" w:rsidRPr="002E2F30" w14:paraId="4A1BE983" w14:textId="77777777" w:rsidTr="00F34AF0">
        <w:tc>
          <w:tcPr>
            <w:tcW w:w="5094" w:type="dxa"/>
            <w:shd w:val="clear" w:color="auto" w:fill="auto"/>
          </w:tcPr>
          <w:p w14:paraId="4A1BE981" w14:textId="77777777" w:rsidR="00FF0C41" w:rsidRPr="00E769E9" w:rsidRDefault="00FF0C41" w:rsidP="00DE2548">
            <w:r w:rsidRPr="00E769E9">
              <w:rPr>
                <w:szCs w:val="24"/>
              </w:rPr>
              <w:t>Kan</w:t>
            </w:r>
            <w:r w:rsidR="00DE2548" w:rsidRPr="00E769E9">
              <w:rPr>
                <w:szCs w:val="24"/>
              </w:rPr>
              <w:t>t</w:t>
            </w:r>
            <w:r w:rsidRPr="00E769E9">
              <w:rPr>
                <w:szCs w:val="24"/>
              </w:rPr>
              <w:t>a –</w:t>
            </w:r>
            <w:r w:rsidR="00DE2548" w:rsidRPr="00E769E9">
              <w:rPr>
                <w:szCs w:val="24"/>
              </w:rPr>
              <w:t xml:space="preserve"> Potilastiedon arkiston </w:t>
            </w:r>
            <w:r w:rsidRPr="00E769E9">
              <w:rPr>
                <w:szCs w:val="24"/>
              </w:rPr>
              <w:t>Kertomus ja lomakkeet</w:t>
            </w:r>
          </w:p>
        </w:tc>
        <w:tc>
          <w:tcPr>
            <w:tcW w:w="4937" w:type="dxa"/>
            <w:shd w:val="clear" w:color="auto" w:fill="auto"/>
          </w:tcPr>
          <w:p w14:paraId="4A1BE982" w14:textId="3D8673F6" w:rsidR="00FF0C41" w:rsidRPr="00E769E9" w:rsidRDefault="00FF0C41" w:rsidP="00E44BFD">
            <w:r w:rsidRPr="00E769E9">
              <w:rPr>
                <w:szCs w:val="24"/>
              </w:rPr>
              <w:t>OID: 1.2.246.777.11.201</w:t>
            </w:r>
            <w:r w:rsidR="00B162FF" w:rsidRPr="00E769E9">
              <w:rPr>
                <w:szCs w:val="24"/>
              </w:rPr>
              <w:t>5</w:t>
            </w:r>
            <w:r w:rsidRPr="00E769E9">
              <w:rPr>
                <w:szCs w:val="24"/>
              </w:rPr>
              <w:t>.</w:t>
            </w:r>
            <w:r w:rsidR="00E44BFD">
              <w:rPr>
                <w:szCs w:val="24"/>
              </w:rPr>
              <w:t>30</w:t>
            </w:r>
            <w:r w:rsidRPr="00E769E9">
              <w:rPr>
                <w:szCs w:val="24"/>
              </w:rPr>
              <w:t>, versio 5.</w:t>
            </w:r>
            <w:r w:rsidR="00DE2548" w:rsidRPr="00E769E9">
              <w:rPr>
                <w:szCs w:val="24"/>
              </w:rPr>
              <w:t>1</w:t>
            </w:r>
            <w:r w:rsidR="00E769E9" w:rsidRPr="00E769E9">
              <w:rPr>
                <w:szCs w:val="24"/>
              </w:rPr>
              <w:t>1</w:t>
            </w:r>
          </w:p>
        </w:tc>
      </w:tr>
    </w:tbl>
    <w:p w14:paraId="4A1BE984" w14:textId="77777777" w:rsidR="00E73609" w:rsidRDefault="00E73609" w:rsidP="00F34AF0"/>
    <w:sectPr w:rsidR="00E73609" w:rsidSect="00CF2166">
      <w:headerReference w:type="default" r:id="rId17"/>
      <w:footerReference w:type="even" r:id="rId18"/>
      <w:footerReference w:type="default" r:id="rId19"/>
      <w:headerReference w:type="first" r:id="rId20"/>
      <w:pgSz w:w="12240" w:h="15840"/>
      <w:pgMar w:top="1417" w:right="1134" w:bottom="1417" w:left="1134" w:header="706" w:footer="70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EDAD9" w14:textId="77777777" w:rsidR="00E47433" w:rsidRDefault="00E47433" w:rsidP="003D5A91">
      <w:r>
        <w:separator/>
      </w:r>
    </w:p>
    <w:p w14:paraId="6C3E93E4" w14:textId="77777777" w:rsidR="00E47433" w:rsidRDefault="00E47433" w:rsidP="003D5A91"/>
    <w:p w14:paraId="37BC8299" w14:textId="77777777" w:rsidR="00E47433" w:rsidRDefault="00E47433" w:rsidP="003D5A91"/>
    <w:p w14:paraId="55EAE94B" w14:textId="77777777" w:rsidR="00E47433" w:rsidRDefault="00E47433" w:rsidP="003D5A91"/>
    <w:p w14:paraId="3004C78D" w14:textId="77777777" w:rsidR="00E47433" w:rsidRDefault="00E47433" w:rsidP="003D5A91"/>
    <w:p w14:paraId="426835E1" w14:textId="77777777" w:rsidR="00E47433" w:rsidRDefault="00E47433" w:rsidP="003D5A91"/>
    <w:p w14:paraId="32E7C16B" w14:textId="77777777" w:rsidR="00E47433" w:rsidRDefault="00E47433" w:rsidP="003D5A91"/>
    <w:p w14:paraId="7FF4070D" w14:textId="77777777" w:rsidR="00E47433" w:rsidRDefault="00E47433" w:rsidP="003D5A91"/>
    <w:p w14:paraId="4FBF6E1D" w14:textId="77777777" w:rsidR="00E47433" w:rsidRDefault="00E47433" w:rsidP="003D5A91"/>
    <w:p w14:paraId="7DF03A0E" w14:textId="77777777" w:rsidR="00E47433" w:rsidRDefault="00E47433" w:rsidP="003D5A91"/>
    <w:p w14:paraId="03F01E08" w14:textId="77777777" w:rsidR="00E47433" w:rsidRDefault="00E47433" w:rsidP="003D5A91"/>
    <w:p w14:paraId="2DBCBE99" w14:textId="77777777" w:rsidR="00E47433" w:rsidRDefault="00E47433" w:rsidP="003D5A91"/>
    <w:p w14:paraId="3CE8B512" w14:textId="77777777" w:rsidR="00E47433" w:rsidRDefault="00E47433" w:rsidP="003D5A91"/>
    <w:p w14:paraId="467743F0" w14:textId="77777777" w:rsidR="00E47433" w:rsidRDefault="00E47433" w:rsidP="003D5A91"/>
    <w:p w14:paraId="68762434" w14:textId="77777777" w:rsidR="00E47433" w:rsidRDefault="00E47433" w:rsidP="003D5A91"/>
    <w:p w14:paraId="1757CCD0" w14:textId="77777777" w:rsidR="00E47433" w:rsidRDefault="00E47433" w:rsidP="003D5A91"/>
    <w:p w14:paraId="1E590CF3" w14:textId="77777777" w:rsidR="00E47433" w:rsidRDefault="00E47433" w:rsidP="003D5A91"/>
    <w:p w14:paraId="59528165" w14:textId="77777777" w:rsidR="00E47433" w:rsidRDefault="00E47433" w:rsidP="003D5A91"/>
    <w:p w14:paraId="4D3AE598" w14:textId="77777777" w:rsidR="00E47433" w:rsidRDefault="00E47433" w:rsidP="003D5A91"/>
    <w:p w14:paraId="6786D341" w14:textId="77777777" w:rsidR="00E47433" w:rsidRDefault="00E47433" w:rsidP="003D5A91"/>
    <w:p w14:paraId="3A63590D" w14:textId="77777777" w:rsidR="00E47433" w:rsidRDefault="00E47433" w:rsidP="003D5A91"/>
    <w:p w14:paraId="105C2BE8" w14:textId="77777777" w:rsidR="00E47433" w:rsidRDefault="00E47433" w:rsidP="003D5A91"/>
    <w:p w14:paraId="3B0D1123" w14:textId="77777777" w:rsidR="00E47433" w:rsidRDefault="00E47433" w:rsidP="003D5A91"/>
    <w:p w14:paraId="7F574BD8" w14:textId="77777777" w:rsidR="00E47433" w:rsidRDefault="00E47433" w:rsidP="003D5A91"/>
    <w:p w14:paraId="53059F65" w14:textId="77777777" w:rsidR="00E47433" w:rsidRDefault="00E47433" w:rsidP="003D5A91"/>
    <w:p w14:paraId="19C0BE56" w14:textId="77777777" w:rsidR="00E47433" w:rsidRDefault="00E47433" w:rsidP="003D5A91"/>
    <w:p w14:paraId="12529827" w14:textId="77777777" w:rsidR="00E47433" w:rsidRDefault="00E47433" w:rsidP="003D5A91"/>
    <w:p w14:paraId="05A3B869" w14:textId="77777777" w:rsidR="00E47433" w:rsidRDefault="00E47433" w:rsidP="003D5A91"/>
    <w:p w14:paraId="74E63602" w14:textId="77777777" w:rsidR="00E47433" w:rsidRDefault="00E47433" w:rsidP="003D5A91"/>
    <w:p w14:paraId="3EB2EED3" w14:textId="77777777" w:rsidR="00E47433" w:rsidRDefault="00E47433" w:rsidP="003D5A91"/>
    <w:p w14:paraId="7180F77B" w14:textId="77777777" w:rsidR="00E47433" w:rsidRDefault="00E47433" w:rsidP="003D5A91"/>
    <w:p w14:paraId="7BA319EC" w14:textId="77777777" w:rsidR="00E47433" w:rsidRDefault="00E47433" w:rsidP="003D5A91"/>
    <w:p w14:paraId="3B2676D5" w14:textId="77777777" w:rsidR="00E47433" w:rsidRDefault="00E47433" w:rsidP="003D5A91"/>
    <w:p w14:paraId="4DA9AC35" w14:textId="77777777" w:rsidR="00E47433" w:rsidRDefault="00E47433" w:rsidP="003D5A91"/>
    <w:p w14:paraId="01405D80" w14:textId="77777777" w:rsidR="00E47433" w:rsidRDefault="00E47433" w:rsidP="003D5A91"/>
    <w:p w14:paraId="1D4FAEB9" w14:textId="77777777" w:rsidR="00E47433" w:rsidRDefault="00E47433" w:rsidP="003D5A91"/>
    <w:p w14:paraId="14EEC408" w14:textId="77777777" w:rsidR="00E47433" w:rsidRDefault="00E47433" w:rsidP="003D5A91"/>
    <w:p w14:paraId="26E31733" w14:textId="77777777" w:rsidR="00E47433" w:rsidRDefault="00E47433" w:rsidP="003D5A91"/>
    <w:p w14:paraId="70FDC8C4" w14:textId="77777777" w:rsidR="00E47433" w:rsidRDefault="00E47433" w:rsidP="003D5A91"/>
    <w:p w14:paraId="530C0977" w14:textId="77777777" w:rsidR="00E47433" w:rsidRDefault="00E47433" w:rsidP="003D5A91"/>
    <w:p w14:paraId="0FD3FF03" w14:textId="77777777" w:rsidR="00E47433" w:rsidRDefault="00E47433" w:rsidP="003D5A91"/>
  </w:endnote>
  <w:endnote w:type="continuationSeparator" w:id="0">
    <w:p w14:paraId="1606DD0C" w14:textId="77777777" w:rsidR="00E47433" w:rsidRDefault="00E47433" w:rsidP="003D5A91">
      <w:r>
        <w:continuationSeparator/>
      </w:r>
    </w:p>
    <w:p w14:paraId="205ACD8F" w14:textId="77777777" w:rsidR="00E47433" w:rsidRDefault="00E47433" w:rsidP="003D5A91"/>
    <w:p w14:paraId="568CA344" w14:textId="77777777" w:rsidR="00E47433" w:rsidRDefault="00E47433" w:rsidP="003D5A91"/>
    <w:p w14:paraId="6C604A02" w14:textId="77777777" w:rsidR="00E47433" w:rsidRDefault="00E47433" w:rsidP="003D5A91"/>
    <w:p w14:paraId="4504148E" w14:textId="77777777" w:rsidR="00E47433" w:rsidRDefault="00E47433" w:rsidP="003D5A91"/>
    <w:p w14:paraId="48955FBB" w14:textId="77777777" w:rsidR="00E47433" w:rsidRDefault="00E47433" w:rsidP="003D5A91"/>
    <w:p w14:paraId="2586621A" w14:textId="77777777" w:rsidR="00E47433" w:rsidRDefault="00E47433" w:rsidP="003D5A91"/>
    <w:p w14:paraId="2F6E38C4" w14:textId="77777777" w:rsidR="00E47433" w:rsidRDefault="00E47433" w:rsidP="003D5A91"/>
    <w:p w14:paraId="32848F52" w14:textId="77777777" w:rsidR="00E47433" w:rsidRDefault="00E47433" w:rsidP="003D5A91"/>
    <w:p w14:paraId="227B07A5" w14:textId="77777777" w:rsidR="00E47433" w:rsidRDefault="00E47433" w:rsidP="003D5A91"/>
    <w:p w14:paraId="64E10A06" w14:textId="77777777" w:rsidR="00E47433" w:rsidRDefault="00E47433" w:rsidP="003D5A91"/>
    <w:p w14:paraId="284A7427" w14:textId="77777777" w:rsidR="00E47433" w:rsidRDefault="00E47433" w:rsidP="003D5A91"/>
    <w:p w14:paraId="4B56CC31" w14:textId="77777777" w:rsidR="00E47433" w:rsidRDefault="00E47433" w:rsidP="003D5A91"/>
    <w:p w14:paraId="5BE44D57" w14:textId="77777777" w:rsidR="00E47433" w:rsidRDefault="00E47433" w:rsidP="003D5A91"/>
    <w:p w14:paraId="6077DEC4" w14:textId="77777777" w:rsidR="00E47433" w:rsidRDefault="00E47433" w:rsidP="003D5A91"/>
    <w:p w14:paraId="71A9EF13" w14:textId="77777777" w:rsidR="00E47433" w:rsidRDefault="00E47433" w:rsidP="003D5A91"/>
    <w:p w14:paraId="1F459EFF" w14:textId="77777777" w:rsidR="00E47433" w:rsidRDefault="00E47433" w:rsidP="003D5A91"/>
    <w:p w14:paraId="4CF1501D" w14:textId="77777777" w:rsidR="00E47433" w:rsidRDefault="00E47433" w:rsidP="003D5A91"/>
    <w:p w14:paraId="609B3A35" w14:textId="77777777" w:rsidR="00E47433" w:rsidRDefault="00E47433" w:rsidP="003D5A91"/>
    <w:p w14:paraId="3E14DCA5" w14:textId="77777777" w:rsidR="00E47433" w:rsidRDefault="00E47433" w:rsidP="003D5A91"/>
    <w:p w14:paraId="4161742B" w14:textId="77777777" w:rsidR="00E47433" w:rsidRDefault="00E47433" w:rsidP="003D5A91"/>
    <w:p w14:paraId="52B2615F" w14:textId="77777777" w:rsidR="00E47433" w:rsidRDefault="00E47433" w:rsidP="003D5A91"/>
    <w:p w14:paraId="204E6BDB" w14:textId="77777777" w:rsidR="00E47433" w:rsidRDefault="00E47433" w:rsidP="003D5A91"/>
    <w:p w14:paraId="7B8C6B13" w14:textId="77777777" w:rsidR="00E47433" w:rsidRDefault="00E47433" w:rsidP="003D5A91"/>
    <w:p w14:paraId="54F4B2C9" w14:textId="77777777" w:rsidR="00E47433" w:rsidRDefault="00E47433" w:rsidP="003D5A91"/>
    <w:p w14:paraId="4A7B9EAA" w14:textId="77777777" w:rsidR="00E47433" w:rsidRDefault="00E47433" w:rsidP="003D5A91"/>
    <w:p w14:paraId="0382AAD7" w14:textId="77777777" w:rsidR="00E47433" w:rsidRDefault="00E47433" w:rsidP="003D5A91"/>
    <w:p w14:paraId="46E0ADBB" w14:textId="77777777" w:rsidR="00E47433" w:rsidRDefault="00E47433" w:rsidP="003D5A91"/>
    <w:p w14:paraId="3475BE8B" w14:textId="77777777" w:rsidR="00E47433" w:rsidRDefault="00E47433" w:rsidP="003D5A91"/>
    <w:p w14:paraId="241BABA5" w14:textId="77777777" w:rsidR="00E47433" w:rsidRDefault="00E47433" w:rsidP="003D5A91"/>
    <w:p w14:paraId="5494A7EA" w14:textId="77777777" w:rsidR="00E47433" w:rsidRDefault="00E47433" w:rsidP="003D5A91"/>
    <w:p w14:paraId="65FAA714" w14:textId="77777777" w:rsidR="00E47433" w:rsidRDefault="00E47433" w:rsidP="003D5A91"/>
    <w:p w14:paraId="5BE899C2" w14:textId="77777777" w:rsidR="00E47433" w:rsidRDefault="00E47433" w:rsidP="003D5A91"/>
    <w:p w14:paraId="055F8C1C" w14:textId="77777777" w:rsidR="00E47433" w:rsidRDefault="00E47433" w:rsidP="003D5A91"/>
    <w:p w14:paraId="3D8EBF7A" w14:textId="77777777" w:rsidR="00E47433" w:rsidRDefault="00E47433" w:rsidP="003D5A91"/>
    <w:p w14:paraId="285472BB" w14:textId="77777777" w:rsidR="00E47433" w:rsidRDefault="00E47433" w:rsidP="003D5A91"/>
    <w:p w14:paraId="4AC22761" w14:textId="77777777" w:rsidR="00E47433" w:rsidRDefault="00E47433" w:rsidP="003D5A91"/>
    <w:p w14:paraId="156D9DF7" w14:textId="77777777" w:rsidR="00E47433" w:rsidRDefault="00E47433" w:rsidP="003D5A91"/>
    <w:p w14:paraId="2951CB86" w14:textId="77777777" w:rsidR="00E47433" w:rsidRDefault="00E47433" w:rsidP="003D5A91"/>
    <w:p w14:paraId="41F98F66" w14:textId="77777777" w:rsidR="00E47433" w:rsidRDefault="00E47433" w:rsidP="003D5A91"/>
    <w:p w14:paraId="1DFF0CFB" w14:textId="77777777" w:rsidR="00E47433" w:rsidRDefault="00E47433" w:rsidP="003D5A91"/>
  </w:endnote>
  <w:endnote w:type="continuationNotice" w:id="1">
    <w:p w14:paraId="426695B0" w14:textId="77777777" w:rsidR="00E47433" w:rsidRDefault="00E474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BEA34" w14:textId="77777777" w:rsidR="00E47433" w:rsidRDefault="00E47433" w:rsidP="00F34AF0">
    <w:pPr>
      <w:pStyle w:val="Alatunniste"/>
    </w:pPr>
  </w:p>
  <w:p w14:paraId="4A1BEA35" w14:textId="77777777" w:rsidR="00E47433" w:rsidRDefault="00E47433" w:rsidP="00F34AF0"/>
  <w:p w14:paraId="4A1BEA36" w14:textId="77777777" w:rsidR="00E47433" w:rsidRDefault="00E47433" w:rsidP="00F34AF0"/>
  <w:p w14:paraId="4A1BEA37" w14:textId="77777777" w:rsidR="00E47433" w:rsidRDefault="00E47433" w:rsidP="00F34AF0"/>
  <w:p w14:paraId="4A1BEA38" w14:textId="77777777" w:rsidR="00E47433" w:rsidRDefault="00E47433" w:rsidP="00F34AF0"/>
  <w:p w14:paraId="4A1BEA39" w14:textId="77777777" w:rsidR="00E47433" w:rsidRDefault="00E47433" w:rsidP="00F34AF0"/>
  <w:p w14:paraId="4A1BEA3A" w14:textId="77777777" w:rsidR="00E47433" w:rsidRDefault="00E47433" w:rsidP="00F34AF0"/>
  <w:p w14:paraId="4A1BEA3B" w14:textId="77777777" w:rsidR="00E47433" w:rsidRDefault="00E47433" w:rsidP="00F34AF0"/>
  <w:p w14:paraId="4A1BEA3C" w14:textId="77777777" w:rsidR="00E47433" w:rsidRDefault="00E47433" w:rsidP="00F34AF0"/>
  <w:p w14:paraId="4A1BEA3D" w14:textId="77777777" w:rsidR="00E47433" w:rsidRDefault="00E47433" w:rsidP="00F34AF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BEA3E" w14:textId="12A0E247" w:rsidR="00E47433" w:rsidRDefault="00E47433" w:rsidP="00F34AF0">
    <w:pPr>
      <w:pStyle w:val="Alatunniste"/>
      <w:rPr>
        <w:rStyle w:val="Sivunumero"/>
      </w:rPr>
    </w:pPr>
    <w:r>
      <w:rPr>
        <w:rStyle w:val="Sivunumero"/>
      </w:rPr>
      <w:fldChar w:fldCharType="begin"/>
    </w:r>
    <w:r>
      <w:rPr>
        <w:rStyle w:val="Sivunumero"/>
      </w:rPr>
      <w:instrText xml:space="preserve"> PAGE </w:instrText>
    </w:r>
    <w:r>
      <w:rPr>
        <w:rStyle w:val="Sivunumero"/>
      </w:rPr>
      <w:fldChar w:fldCharType="separate"/>
    </w:r>
    <w:r w:rsidR="009223B4">
      <w:rPr>
        <w:rStyle w:val="Sivunumero"/>
        <w:noProof/>
      </w:rPr>
      <w:t>21</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9223B4">
      <w:rPr>
        <w:rStyle w:val="Sivunumero"/>
        <w:noProof/>
      </w:rPr>
      <w:t>35</w:t>
    </w:r>
    <w:r>
      <w:rPr>
        <w:rStyle w:val="Sivunumer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722DD" w14:textId="77777777" w:rsidR="00E47433" w:rsidRDefault="00E47433" w:rsidP="003D5A91">
      <w:r>
        <w:separator/>
      </w:r>
    </w:p>
    <w:p w14:paraId="51313593" w14:textId="77777777" w:rsidR="00E47433" w:rsidRDefault="00E47433" w:rsidP="003D5A91"/>
    <w:p w14:paraId="67E13891" w14:textId="77777777" w:rsidR="00E47433" w:rsidRDefault="00E47433" w:rsidP="003D5A91"/>
    <w:p w14:paraId="46440FA8" w14:textId="77777777" w:rsidR="00E47433" w:rsidRDefault="00E47433" w:rsidP="003D5A91"/>
    <w:p w14:paraId="3C1978F9" w14:textId="77777777" w:rsidR="00E47433" w:rsidRDefault="00E47433" w:rsidP="003D5A91"/>
    <w:p w14:paraId="3842B33C" w14:textId="77777777" w:rsidR="00E47433" w:rsidRDefault="00E47433" w:rsidP="003D5A91"/>
    <w:p w14:paraId="71E2E946" w14:textId="77777777" w:rsidR="00E47433" w:rsidRDefault="00E47433" w:rsidP="003D5A91"/>
    <w:p w14:paraId="291C1286" w14:textId="77777777" w:rsidR="00E47433" w:rsidRDefault="00E47433" w:rsidP="003D5A91"/>
    <w:p w14:paraId="34FF6E54" w14:textId="77777777" w:rsidR="00E47433" w:rsidRDefault="00E47433" w:rsidP="003D5A91"/>
    <w:p w14:paraId="46386994" w14:textId="77777777" w:rsidR="00E47433" w:rsidRDefault="00E47433" w:rsidP="003D5A91"/>
    <w:p w14:paraId="7D371D2A" w14:textId="77777777" w:rsidR="00E47433" w:rsidRDefault="00E47433" w:rsidP="003D5A91"/>
    <w:p w14:paraId="4666E29F" w14:textId="77777777" w:rsidR="00E47433" w:rsidRDefault="00E47433" w:rsidP="003D5A91"/>
    <w:p w14:paraId="7410CC18" w14:textId="77777777" w:rsidR="00E47433" w:rsidRDefault="00E47433" w:rsidP="003D5A91"/>
    <w:p w14:paraId="4372A8DC" w14:textId="77777777" w:rsidR="00E47433" w:rsidRDefault="00E47433" w:rsidP="003D5A91"/>
    <w:p w14:paraId="20C4C861" w14:textId="77777777" w:rsidR="00E47433" w:rsidRDefault="00E47433" w:rsidP="003D5A91"/>
    <w:p w14:paraId="3847FD84" w14:textId="77777777" w:rsidR="00E47433" w:rsidRDefault="00E47433" w:rsidP="003D5A91"/>
    <w:p w14:paraId="3CD58759" w14:textId="77777777" w:rsidR="00E47433" w:rsidRDefault="00E47433" w:rsidP="003D5A91"/>
    <w:p w14:paraId="66B6255D" w14:textId="77777777" w:rsidR="00E47433" w:rsidRDefault="00E47433" w:rsidP="003D5A91"/>
    <w:p w14:paraId="74C45E4A" w14:textId="77777777" w:rsidR="00E47433" w:rsidRDefault="00E47433" w:rsidP="003D5A91"/>
    <w:p w14:paraId="2C62203D" w14:textId="77777777" w:rsidR="00E47433" w:rsidRDefault="00E47433" w:rsidP="003D5A91"/>
    <w:p w14:paraId="4B7B989B" w14:textId="77777777" w:rsidR="00E47433" w:rsidRDefault="00E47433" w:rsidP="003D5A91"/>
    <w:p w14:paraId="5F9A40FB" w14:textId="77777777" w:rsidR="00E47433" w:rsidRDefault="00E47433" w:rsidP="003D5A91"/>
    <w:p w14:paraId="3BBBD2BF" w14:textId="77777777" w:rsidR="00E47433" w:rsidRDefault="00E47433" w:rsidP="003D5A91"/>
    <w:p w14:paraId="2F90C301" w14:textId="77777777" w:rsidR="00E47433" w:rsidRDefault="00E47433" w:rsidP="003D5A91"/>
    <w:p w14:paraId="5F95BA21" w14:textId="77777777" w:rsidR="00E47433" w:rsidRDefault="00E47433" w:rsidP="003D5A91"/>
    <w:p w14:paraId="0E1269BF" w14:textId="77777777" w:rsidR="00E47433" w:rsidRDefault="00E47433" w:rsidP="003D5A91"/>
    <w:p w14:paraId="736F6B1F" w14:textId="77777777" w:rsidR="00E47433" w:rsidRDefault="00E47433" w:rsidP="003D5A91"/>
    <w:p w14:paraId="146D80F2" w14:textId="77777777" w:rsidR="00E47433" w:rsidRDefault="00E47433" w:rsidP="003D5A91"/>
    <w:p w14:paraId="47F880FB" w14:textId="77777777" w:rsidR="00E47433" w:rsidRDefault="00E47433" w:rsidP="003D5A91"/>
    <w:p w14:paraId="2378F873" w14:textId="77777777" w:rsidR="00E47433" w:rsidRDefault="00E47433" w:rsidP="003D5A91"/>
    <w:p w14:paraId="72E01064" w14:textId="77777777" w:rsidR="00E47433" w:rsidRDefault="00E47433" w:rsidP="003D5A91"/>
    <w:p w14:paraId="18E1CA83" w14:textId="77777777" w:rsidR="00E47433" w:rsidRDefault="00E47433" w:rsidP="003D5A91"/>
    <w:p w14:paraId="2922B292" w14:textId="77777777" w:rsidR="00E47433" w:rsidRDefault="00E47433" w:rsidP="003D5A91"/>
    <w:p w14:paraId="3329609C" w14:textId="77777777" w:rsidR="00E47433" w:rsidRDefault="00E47433" w:rsidP="003D5A91"/>
    <w:p w14:paraId="556C04C8" w14:textId="77777777" w:rsidR="00E47433" w:rsidRDefault="00E47433" w:rsidP="003D5A91"/>
    <w:p w14:paraId="2C004AC5" w14:textId="77777777" w:rsidR="00E47433" w:rsidRDefault="00E47433" w:rsidP="003D5A91"/>
    <w:p w14:paraId="22412070" w14:textId="77777777" w:rsidR="00E47433" w:rsidRDefault="00E47433" w:rsidP="003D5A91"/>
    <w:p w14:paraId="37863D5B" w14:textId="77777777" w:rsidR="00E47433" w:rsidRDefault="00E47433" w:rsidP="003D5A91"/>
    <w:p w14:paraId="33ECAFA4" w14:textId="77777777" w:rsidR="00E47433" w:rsidRDefault="00E47433" w:rsidP="003D5A91"/>
    <w:p w14:paraId="1A1AE96B" w14:textId="77777777" w:rsidR="00E47433" w:rsidRDefault="00E47433" w:rsidP="003D5A91"/>
    <w:p w14:paraId="15796240" w14:textId="77777777" w:rsidR="00E47433" w:rsidRDefault="00E47433" w:rsidP="003D5A91"/>
  </w:footnote>
  <w:footnote w:type="continuationSeparator" w:id="0">
    <w:p w14:paraId="58B4A771" w14:textId="77777777" w:rsidR="00E47433" w:rsidRDefault="00E47433" w:rsidP="003D5A91">
      <w:r>
        <w:continuationSeparator/>
      </w:r>
    </w:p>
    <w:p w14:paraId="25886CD9" w14:textId="77777777" w:rsidR="00E47433" w:rsidRDefault="00E47433" w:rsidP="003D5A91"/>
    <w:p w14:paraId="7DC48FA7" w14:textId="77777777" w:rsidR="00E47433" w:rsidRDefault="00E47433" w:rsidP="003D5A91"/>
    <w:p w14:paraId="78C7FD2A" w14:textId="77777777" w:rsidR="00E47433" w:rsidRDefault="00E47433" w:rsidP="003D5A91"/>
    <w:p w14:paraId="2B482C12" w14:textId="77777777" w:rsidR="00E47433" w:rsidRDefault="00E47433" w:rsidP="003D5A91"/>
    <w:p w14:paraId="0ACF731A" w14:textId="77777777" w:rsidR="00E47433" w:rsidRDefault="00E47433" w:rsidP="003D5A91"/>
    <w:p w14:paraId="537F67A3" w14:textId="77777777" w:rsidR="00E47433" w:rsidRDefault="00E47433" w:rsidP="003D5A91"/>
    <w:p w14:paraId="59B7C516" w14:textId="77777777" w:rsidR="00E47433" w:rsidRDefault="00E47433" w:rsidP="003D5A91"/>
    <w:p w14:paraId="7A10B3E8" w14:textId="77777777" w:rsidR="00E47433" w:rsidRDefault="00E47433" w:rsidP="003D5A91"/>
    <w:p w14:paraId="6DD2C018" w14:textId="77777777" w:rsidR="00E47433" w:rsidRDefault="00E47433" w:rsidP="003D5A91"/>
    <w:p w14:paraId="49203973" w14:textId="77777777" w:rsidR="00E47433" w:rsidRDefault="00E47433" w:rsidP="003D5A91"/>
    <w:p w14:paraId="7448DDCC" w14:textId="77777777" w:rsidR="00E47433" w:rsidRDefault="00E47433" w:rsidP="003D5A91"/>
    <w:p w14:paraId="2A71BFF7" w14:textId="77777777" w:rsidR="00E47433" w:rsidRDefault="00E47433" w:rsidP="003D5A91"/>
    <w:p w14:paraId="68DE2D16" w14:textId="77777777" w:rsidR="00E47433" w:rsidRDefault="00E47433" w:rsidP="003D5A91"/>
    <w:p w14:paraId="2E749456" w14:textId="77777777" w:rsidR="00E47433" w:rsidRDefault="00E47433" w:rsidP="003D5A91"/>
    <w:p w14:paraId="496B7DEF" w14:textId="77777777" w:rsidR="00E47433" w:rsidRDefault="00E47433" w:rsidP="003D5A91"/>
    <w:p w14:paraId="3BCB19BC" w14:textId="77777777" w:rsidR="00E47433" w:rsidRDefault="00E47433" w:rsidP="003D5A91"/>
    <w:p w14:paraId="79A707F3" w14:textId="77777777" w:rsidR="00E47433" w:rsidRDefault="00E47433" w:rsidP="003D5A91"/>
    <w:p w14:paraId="17E9007F" w14:textId="77777777" w:rsidR="00E47433" w:rsidRDefault="00E47433" w:rsidP="003D5A91"/>
    <w:p w14:paraId="60C4CE7E" w14:textId="77777777" w:rsidR="00E47433" w:rsidRDefault="00E47433" w:rsidP="003D5A91"/>
    <w:p w14:paraId="7932A71D" w14:textId="77777777" w:rsidR="00E47433" w:rsidRDefault="00E47433" w:rsidP="003D5A91"/>
    <w:p w14:paraId="27420098" w14:textId="77777777" w:rsidR="00E47433" w:rsidRDefault="00E47433" w:rsidP="003D5A91"/>
    <w:p w14:paraId="2A1D80D7" w14:textId="77777777" w:rsidR="00E47433" w:rsidRDefault="00E47433" w:rsidP="003D5A91"/>
    <w:p w14:paraId="48E485BB" w14:textId="77777777" w:rsidR="00E47433" w:rsidRDefault="00E47433" w:rsidP="003D5A91"/>
    <w:p w14:paraId="01EB37AC" w14:textId="77777777" w:rsidR="00E47433" w:rsidRDefault="00E47433" w:rsidP="003D5A91"/>
    <w:p w14:paraId="37C361B4" w14:textId="77777777" w:rsidR="00E47433" w:rsidRDefault="00E47433" w:rsidP="003D5A91"/>
    <w:p w14:paraId="5D881447" w14:textId="77777777" w:rsidR="00E47433" w:rsidRDefault="00E47433" w:rsidP="003D5A91"/>
    <w:p w14:paraId="487EC920" w14:textId="77777777" w:rsidR="00E47433" w:rsidRDefault="00E47433" w:rsidP="003D5A91"/>
    <w:p w14:paraId="42F6A897" w14:textId="77777777" w:rsidR="00E47433" w:rsidRDefault="00E47433" w:rsidP="003D5A91"/>
    <w:p w14:paraId="0BAE8C24" w14:textId="77777777" w:rsidR="00E47433" w:rsidRDefault="00E47433" w:rsidP="003D5A91"/>
    <w:p w14:paraId="4242E80B" w14:textId="77777777" w:rsidR="00E47433" w:rsidRDefault="00E47433" w:rsidP="003D5A91"/>
    <w:p w14:paraId="1BCCB2DC" w14:textId="77777777" w:rsidR="00E47433" w:rsidRDefault="00E47433" w:rsidP="003D5A91"/>
    <w:p w14:paraId="16F652A1" w14:textId="77777777" w:rsidR="00E47433" w:rsidRDefault="00E47433" w:rsidP="003D5A91"/>
    <w:p w14:paraId="02CCA084" w14:textId="77777777" w:rsidR="00E47433" w:rsidRDefault="00E47433" w:rsidP="003D5A91"/>
    <w:p w14:paraId="7F369A00" w14:textId="77777777" w:rsidR="00E47433" w:rsidRDefault="00E47433" w:rsidP="003D5A91"/>
    <w:p w14:paraId="6CBEFF17" w14:textId="77777777" w:rsidR="00E47433" w:rsidRDefault="00E47433" w:rsidP="003D5A91"/>
    <w:p w14:paraId="764D0752" w14:textId="77777777" w:rsidR="00E47433" w:rsidRDefault="00E47433" w:rsidP="003D5A91"/>
    <w:p w14:paraId="041EB946" w14:textId="77777777" w:rsidR="00E47433" w:rsidRDefault="00E47433" w:rsidP="003D5A91"/>
    <w:p w14:paraId="29B655DF" w14:textId="77777777" w:rsidR="00E47433" w:rsidRDefault="00E47433" w:rsidP="003D5A91"/>
    <w:p w14:paraId="530922A1" w14:textId="77777777" w:rsidR="00E47433" w:rsidRDefault="00E47433" w:rsidP="003D5A91"/>
    <w:p w14:paraId="2082536E" w14:textId="77777777" w:rsidR="00E47433" w:rsidRDefault="00E47433" w:rsidP="003D5A91"/>
  </w:footnote>
  <w:footnote w:type="continuationNotice" w:id="1">
    <w:p w14:paraId="77C9D023" w14:textId="77777777" w:rsidR="00E47433" w:rsidRDefault="00E4743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BEA33" w14:textId="5F468DB2" w:rsidR="00E47433" w:rsidRDefault="00E47433" w:rsidP="00A800E2">
    <w:r>
      <w:t xml:space="preserve">Kanta  -  Laboratorion CDA R2 merkinnät   </w:t>
    </w:r>
    <w:r>
      <w:tab/>
    </w:r>
    <w:fldSimple w:instr=" DOCPROPERTY  versio  \* MERGEFORMAT ">
      <w:r>
        <w:t>4.21</w:t>
      </w:r>
    </w:fldSimple>
    <w:r>
      <w:t xml:space="preserve"> </w:t>
    </w:r>
    <w:r>
      <w:tab/>
      <w:t xml:space="preserve">1.11.2017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BEA3F" w14:textId="77777777" w:rsidR="00E47433" w:rsidRDefault="00E47433" w:rsidP="00F34AF0">
    <w:pPr>
      <w:pStyle w:val="Yltunniste"/>
    </w:pPr>
    <w:r>
      <w:rPr>
        <w:noProof/>
        <w:lang w:eastAsia="fi-FI"/>
      </w:rPr>
      <w:drawing>
        <wp:anchor distT="0" distB="0" distL="114300" distR="114300" simplePos="0" relativeHeight="251657728" behindDoc="0" locked="0" layoutInCell="1" allowOverlap="1" wp14:anchorId="4A1BEA40" wp14:editId="4A1BEA41">
          <wp:simplePos x="0" y="0"/>
          <wp:positionH relativeFrom="column">
            <wp:posOffset>2676525</wp:posOffset>
          </wp:positionH>
          <wp:positionV relativeFrom="paragraph">
            <wp:posOffset>1270</wp:posOffset>
          </wp:positionV>
          <wp:extent cx="1097280" cy="794385"/>
          <wp:effectExtent l="0" t="0" r="7620" b="5715"/>
          <wp:wrapNone/>
          <wp:docPr id="2" name="Kuva 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L7 Uus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i-FI"/>
      </w:rPr>
      <w:drawing>
        <wp:inline distT="0" distB="0" distL="0" distR="0" wp14:anchorId="4A1BEA42" wp14:editId="4A1BEA43">
          <wp:extent cx="2057400" cy="754380"/>
          <wp:effectExtent l="0" t="0" r="0" b="7620"/>
          <wp:docPr id="1" name="Kuva 1" descr="KanTa_F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nTa_FI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57400" cy="7543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D5605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D5C6C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1081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96B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5E18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504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A99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78E7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C8E73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287A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B188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3" w15:restartNumberingAfterBreak="0">
    <w:nsid w:val="086E181C"/>
    <w:multiLevelType w:val="multilevel"/>
    <w:tmpl w:val="26D64248"/>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246"/>
      <w:numFmt w:val="decimal"/>
      <w:lvlText w:val="%1.%2.%3"/>
      <w:lvlJc w:val="left"/>
      <w:pPr>
        <w:tabs>
          <w:tab w:val="num" w:pos="1440"/>
        </w:tabs>
        <w:ind w:left="1440" w:hanging="1440"/>
      </w:pPr>
      <w:rPr>
        <w:rFonts w:hint="default"/>
      </w:rPr>
    </w:lvl>
    <w:lvl w:ilvl="3">
      <w:start w:val="537"/>
      <w:numFmt w:val="decimal"/>
      <w:lvlText w:val="%1.%2.%3.%4"/>
      <w:lvlJc w:val="left"/>
      <w:pPr>
        <w:tabs>
          <w:tab w:val="num" w:pos="1440"/>
        </w:tabs>
        <w:ind w:left="1440" w:hanging="1440"/>
      </w:pPr>
      <w:rPr>
        <w:rFonts w:hint="default"/>
      </w:rPr>
    </w:lvl>
    <w:lvl w:ilvl="4">
      <w:start w:val="6"/>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A2859F5"/>
    <w:multiLevelType w:val="hybridMultilevel"/>
    <w:tmpl w:val="EF6A4A4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0E58695B"/>
    <w:multiLevelType w:val="hybridMultilevel"/>
    <w:tmpl w:val="CE7847C8"/>
    <w:lvl w:ilvl="0" w:tplc="4920A1AC">
      <w:numFmt w:val="bullet"/>
      <w:lvlText w:val="-"/>
      <w:lvlJc w:val="left"/>
      <w:pPr>
        <w:tabs>
          <w:tab w:val="num" w:pos="3240"/>
        </w:tabs>
        <w:ind w:left="3240" w:hanging="360"/>
      </w:pPr>
      <w:rPr>
        <w:rFonts w:ascii="Times New Roman" w:eastAsia="Times New Roman" w:hAnsi="Times New Roman"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start w:val="1"/>
      <w:numFmt w:val="bullet"/>
      <w:lvlText w:val=""/>
      <w:lvlJc w:val="left"/>
      <w:pPr>
        <w:tabs>
          <w:tab w:val="num" w:pos="4680"/>
        </w:tabs>
        <w:ind w:left="4680" w:hanging="360"/>
      </w:pPr>
      <w:rPr>
        <w:rFonts w:ascii="Wingdings" w:hAnsi="Wingdings" w:cs="Wingdings" w:hint="default"/>
      </w:rPr>
    </w:lvl>
    <w:lvl w:ilvl="3" w:tplc="04090001">
      <w:start w:val="1"/>
      <w:numFmt w:val="bullet"/>
      <w:lvlText w:val=""/>
      <w:lvlJc w:val="left"/>
      <w:pPr>
        <w:tabs>
          <w:tab w:val="num" w:pos="5400"/>
        </w:tabs>
        <w:ind w:left="5400" w:hanging="360"/>
      </w:pPr>
      <w:rPr>
        <w:rFonts w:ascii="Symbol" w:hAnsi="Symbol" w:cs="Symbol" w:hint="default"/>
      </w:rPr>
    </w:lvl>
    <w:lvl w:ilvl="4" w:tplc="04090003">
      <w:start w:val="1"/>
      <w:numFmt w:val="bullet"/>
      <w:lvlText w:val="o"/>
      <w:lvlJc w:val="left"/>
      <w:pPr>
        <w:tabs>
          <w:tab w:val="num" w:pos="6120"/>
        </w:tabs>
        <w:ind w:left="6120" w:hanging="360"/>
      </w:pPr>
      <w:rPr>
        <w:rFonts w:ascii="Courier New" w:hAnsi="Courier New" w:cs="Courier New" w:hint="default"/>
      </w:rPr>
    </w:lvl>
    <w:lvl w:ilvl="5" w:tplc="04090005">
      <w:start w:val="1"/>
      <w:numFmt w:val="bullet"/>
      <w:lvlText w:val=""/>
      <w:lvlJc w:val="left"/>
      <w:pPr>
        <w:tabs>
          <w:tab w:val="num" w:pos="6840"/>
        </w:tabs>
        <w:ind w:left="6840" w:hanging="360"/>
      </w:pPr>
      <w:rPr>
        <w:rFonts w:ascii="Wingdings" w:hAnsi="Wingdings" w:cs="Wingdings" w:hint="default"/>
      </w:rPr>
    </w:lvl>
    <w:lvl w:ilvl="6" w:tplc="04090001">
      <w:start w:val="1"/>
      <w:numFmt w:val="bullet"/>
      <w:lvlText w:val=""/>
      <w:lvlJc w:val="left"/>
      <w:pPr>
        <w:tabs>
          <w:tab w:val="num" w:pos="7560"/>
        </w:tabs>
        <w:ind w:left="7560" w:hanging="360"/>
      </w:pPr>
      <w:rPr>
        <w:rFonts w:ascii="Symbol" w:hAnsi="Symbol" w:cs="Symbol" w:hint="default"/>
      </w:rPr>
    </w:lvl>
    <w:lvl w:ilvl="7" w:tplc="04090003">
      <w:start w:val="1"/>
      <w:numFmt w:val="bullet"/>
      <w:lvlText w:val="o"/>
      <w:lvlJc w:val="left"/>
      <w:pPr>
        <w:tabs>
          <w:tab w:val="num" w:pos="8280"/>
        </w:tabs>
        <w:ind w:left="8280" w:hanging="360"/>
      </w:pPr>
      <w:rPr>
        <w:rFonts w:ascii="Courier New" w:hAnsi="Courier New" w:cs="Courier New" w:hint="default"/>
      </w:rPr>
    </w:lvl>
    <w:lvl w:ilvl="8" w:tplc="04090005">
      <w:start w:val="1"/>
      <w:numFmt w:val="bullet"/>
      <w:lvlText w:val=""/>
      <w:lvlJc w:val="left"/>
      <w:pPr>
        <w:tabs>
          <w:tab w:val="num" w:pos="9000"/>
        </w:tabs>
        <w:ind w:left="9000" w:hanging="360"/>
      </w:pPr>
      <w:rPr>
        <w:rFonts w:ascii="Wingdings" w:hAnsi="Wingdings" w:cs="Wingdings" w:hint="default"/>
      </w:rPr>
    </w:lvl>
  </w:abstractNum>
  <w:abstractNum w:abstractNumId="16" w15:restartNumberingAfterBreak="0">
    <w:nsid w:val="0EC974C1"/>
    <w:multiLevelType w:val="hybridMultilevel"/>
    <w:tmpl w:val="9C90F0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105549F6"/>
    <w:multiLevelType w:val="hybridMultilevel"/>
    <w:tmpl w:val="6388E5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151E4622"/>
    <w:multiLevelType w:val="hybridMultilevel"/>
    <w:tmpl w:val="0B922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22EE4BC5"/>
    <w:multiLevelType w:val="multilevel"/>
    <w:tmpl w:val="416E6CE6"/>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283E7B1B"/>
    <w:multiLevelType w:val="hybridMultilevel"/>
    <w:tmpl w:val="39E4416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FE117FB"/>
    <w:multiLevelType w:val="hybridMultilevel"/>
    <w:tmpl w:val="1D18A41E"/>
    <w:lvl w:ilvl="0" w:tplc="4112C612">
      <w:numFmt w:val="bullet"/>
      <w:lvlText w:val="-"/>
      <w:lvlJc w:val="left"/>
      <w:pPr>
        <w:tabs>
          <w:tab w:val="num" w:pos="2520"/>
        </w:tabs>
        <w:ind w:left="2520" w:hanging="360"/>
      </w:pPr>
      <w:rPr>
        <w:rFonts w:ascii="Times New Roman" w:eastAsia="Times New Roman" w:hAnsi="Times New Roman"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cs="Wingdings"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23" w15:restartNumberingAfterBreak="0">
    <w:nsid w:val="354B317C"/>
    <w:multiLevelType w:val="hybridMultilevel"/>
    <w:tmpl w:val="3CEA5F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38DD2856"/>
    <w:multiLevelType w:val="hybridMultilevel"/>
    <w:tmpl w:val="66ECCB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26" w15:restartNumberingAfterBreak="0">
    <w:nsid w:val="5C5F00C7"/>
    <w:multiLevelType w:val="multilevel"/>
    <w:tmpl w:val="1E82C9FC"/>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60D46B75"/>
    <w:multiLevelType w:val="hybridMultilevel"/>
    <w:tmpl w:val="92322E1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652343A2"/>
    <w:multiLevelType w:val="multilevel"/>
    <w:tmpl w:val="A662A7F0"/>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6A186740"/>
    <w:multiLevelType w:val="multilevel"/>
    <w:tmpl w:val="C338D0BE"/>
    <w:lvl w:ilvl="0">
      <w:start w:val="1"/>
      <w:numFmt w:val="decimal"/>
      <w:pStyle w:val="Otsikko1"/>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9"/>
  </w:num>
  <w:num w:numId="2">
    <w:abstractNumId w:val="20"/>
  </w:num>
  <w:num w:numId="3">
    <w:abstractNumId w:val="26"/>
  </w:num>
  <w:num w:numId="4">
    <w:abstractNumId w:val="11"/>
  </w:num>
  <w:num w:numId="5">
    <w:abstractNumId w:val="28"/>
  </w:num>
  <w:num w:numId="6">
    <w:abstractNumId w:val="13"/>
  </w:num>
  <w:num w:numId="7">
    <w:abstractNumId w:val="12"/>
  </w:num>
  <w:num w:numId="8">
    <w:abstractNumId w:val="19"/>
  </w:num>
  <w:num w:numId="9">
    <w:abstractNumId w:val="25"/>
  </w:num>
  <w:num w:numId="10">
    <w:abstractNumId w:val="15"/>
  </w:num>
  <w:num w:numId="11">
    <w:abstractNumId w:val="22"/>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8"/>
  </w:num>
  <w:num w:numId="23">
    <w:abstractNumId w:val="24"/>
  </w:num>
  <w:num w:numId="24">
    <w:abstractNumId w:val="17"/>
  </w:num>
  <w:num w:numId="25">
    <w:abstractNumId w:val="10"/>
  </w:num>
  <w:num w:numId="26">
    <w:abstractNumId w:val="21"/>
  </w:num>
  <w:num w:numId="27">
    <w:abstractNumId w:val="27"/>
  </w:num>
  <w:num w:numId="28">
    <w:abstractNumId w:val="16"/>
  </w:num>
  <w:num w:numId="29">
    <w:abstractNumId w:val="14"/>
  </w:num>
  <w:num w:numId="30">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kari Arja">
    <w15:presenceInfo w15:providerId="AD" w15:userId="S-1-5-21-3121845505-432103665-3658532612-702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revisionView w:insDel="0"/>
  <w:trackRevision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6A0"/>
    <w:rsid w:val="00000A0E"/>
    <w:rsid w:val="00002B3B"/>
    <w:rsid w:val="000122CF"/>
    <w:rsid w:val="000122F8"/>
    <w:rsid w:val="0002026F"/>
    <w:rsid w:val="00020838"/>
    <w:rsid w:val="00021595"/>
    <w:rsid w:val="00031F94"/>
    <w:rsid w:val="000345F1"/>
    <w:rsid w:val="0003487E"/>
    <w:rsid w:val="00034A2F"/>
    <w:rsid w:val="00035E81"/>
    <w:rsid w:val="00036DF0"/>
    <w:rsid w:val="00044C53"/>
    <w:rsid w:val="0004514E"/>
    <w:rsid w:val="00045925"/>
    <w:rsid w:val="0005013F"/>
    <w:rsid w:val="00051982"/>
    <w:rsid w:val="0006401A"/>
    <w:rsid w:val="00066C70"/>
    <w:rsid w:val="00071F0D"/>
    <w:rsid w:val="00073313"/>
    <w:rsid w:val="00077059"/>
    <w:rsid w:val="0008134A"/>
    <w:rsid w:val="00085919"/>
    <w:rsid w:val="00091612"/>
    <w:rsid w:val="00094323"/>
    <w:rsid w:val="00097A20"/>
    <w:rsid w:val="000A2A94"/>
    <w:rsid w:val="000A3B80"/>
    <w:rsid w:val="000A4141"/>
    <w:rsid w:val="000A47FF"/>
    <w:rsid w:val="000A4B8C"/>
    <w:rsid w:val="000A4CBF"/>
    <w:rsid w:val="000A5D9C"/>
    <w:rsid w:val="000A73BD"/>
    <w:rsid w:val="000B10DA"/>
    <w:rsid w:val="000B4810"/>
    <w:rsid w:val="000B543C"/>
    <w:rsid w:val="000C0492"/>
    <w:rsid w:val="000C6650"/>
    <w:rsid w:val="000D26FC"/>
    <w:rsid w:val="000D3CD1"/>
    <w:rsid w:val="000D79BC"/>
    <w:rsid w:val="000E1160"/>
    <w:rsid w:val="000E2C4B"/>
    <w:rsid w:val="000E55AE"/>
    <w:rsid w:val="000E6575"/>
    <w:rsid w:val="000F0134"/>
    <w:rsid w:val="000F091D"/>
    <w:rsid w:val="000F0DDE"/>
    <w:rsid w:val="000F6DC4"/>
    <w:rsid w:val="00101407"/>
    <w:rsid w:val="00101A9E"/>
    <w:rsid w:val="00101FA3"/>
    <w:rsid w:val="0010236D"/>
    <w:rsid w:val="0010570A"/>
    <w:rsid w:val="001075ED"/>
    <w:rsid w:val="00110BEB"/>
    <w:rsid w:val="00110F94"/>
    <w:rsid w:val="00114C9D"/>
    <w:rsid w:val="00114F7F"/>
    <w:rsid w:val="00116DB4"/>
    <w:rsid w:val="001174C4"/>
    <w:rsid w:val="0011792A"/>
    <w:rsid w:val="001203D6"/>
    <w:rsid w:val="001219D1"/>
    <w:rsid w:val="00122837"/>
    <w:rsid w:val="001257E3"/>
    <w:rsid w:val="0012612E"/>
    <w:rsid w:val="00131330"/>
    <w:rsid w:val="00131497"/>
    <w:rsid w:val="00135372"/>
    <w:rsid w:val="00135561"/>
    <w:rsid w:val="001413DF"/>
    <w:rsid w:val="00142399"/>
    <w:rsid w:val="00153080"/>
    <w:rsid w:val="001541EA"/>
    <w:rsid w:val="001608E4"/>
    <w:rsid w:val="0016153E"/>
    <w:rsid w:val="00162951"/>
    <w:rsid w:val="00162B49"/>
    <w:rsid w:val="001642A8"/>
    <w:rsid w:val="0016765D"/>
    <w:rsid w:val="001712E1"/>
    <w:rsid w:val="001713BA"/>
    <w:rsid w:val="00171C2D"/>
    <w:rsid w:val="001730C1"/>
    <w:rsid w:val="00173C55"/>
    <w:rsid w:val="00175B19"/>
    <w:rsid w:val="00175CC0"/>
    <w:rsid w:val="001765EB"/>
    <w:rsid w:val="001813BB"/>
    <w:rsid w:val="00184E36"/>
    <w:rsid w:val="00186074"/>
    <w:rsid w:val="00190851"/>
    <w:rsid w:val="00192D1F"/>
    <w:rsid w:val="00193B36"/>
    <w:rsid w:val="0019462C"/>
    <w:rsid w:val="0019592D"/>
    <w:rsid w:val="001A2A21"/>
    <w:rsid w:val="001A3E00"/>
    <w:rsid w:val="001A3F69"/>
    <w:rsid w:val="001A4D3D"/>
    <w:rsid w:val="001B24DD"/>
    <w:rsid w:val="001B4C70"/>
    <w:rsid w:val="001B68E5"/>
    <w:rsid w:val="001B72C0"/>
    <w:rsid w:val="001C23E8"/>
    <w:rsid w:val="001C3669"/>
    <w:rsid w:val="001C37A7"/>
    <w:rsid w:val="001D06AC"/>
    <w:rsid w:val="001D0901"/>
    <w:rsid w:val="001D1367"/>
    <w:rsid w:val="001D176F"/>
    <w:rsid w:val="001D733E"/>
    <w:rsid w:val="001E046E"/>
    <w:rsid w:val="001E2780"/>
    <w:rsid w:val="001E41CA"/>
    <w:rsid w:val="001E5A15"/>
    <w:rsid w:val="001E741D"/>
    <w:rsid w:val="001E7876"/>
    <w:rsid w:val="001F2763"/>
    <w:rsid w:val="001F2C56"/>
    <w:rsid w:val="001F54FA"/>
    <w:rsid w:val="001F5AB4"/>
    <w:rsid w:val="001F79DB"/>
    <w:rsid w:val="00200703"/>
    <w:rsid w:val="002014D2"/>
    <w:rsid w:val="0020179C"/>
    <w:rsid w:val="002022B6"/>
    <w:rsid w:val="00206CA0"/>
    <w:rsid w:val="00211EB9"/>
    <w:rsid w:val="00212DAE"/>
    <w:rsid w:val="00213B4C"/>
    <w:rsid w:val="00216D5B"/>
    <w:rsid w:val="00222393"/>
    <w:rsid w:val="00223B71"/>
    <w:rsid w:val="0023197E"/>
    <w:rsid w:val="0023361E"/>
    <w:rsid w:val="0023440E"/>
    <w:rsid w:val="00236A5A"/>
    <w:rsid w:val="00242637"/>
    <w:rsid w:val="002427DB"/>
    <w:rsid w:val="002514B6"/>
    <w:rsid w:val="00251E2A"/>
    <w:rsid w:val="00255785"/>
    <w:rsid w:val="002562E3"/>
    <w:rsid w:val="00263915"/>
    <w:rsid w:val="002648B6"/>
    <w:rsid w:val="00266987"/>
    <w:rsid w:val="0026792B"/>
    <w:rsid w:val="00267C65"/>
    <w:rsid w:val="0027551C"/>
    <w:rsid w:val="002770F1"/>
    <w:rsid w:val="0028033B"/>
    <w:rsid w:val="002919CB"/>
    <w:rsid w:val="00291E52"/>
    <w:rsid w:val="00295E1C"/>
    <w:rsid w:val="002976FD"/>
    <w:rsid w:val="002A284E"/>
    <w:rsid w:val="002A32C2"/>
    <w:rsid w:val="002A3674"/>
    <w:rsid w:val="002A6730"/>
    <w:rsid w:val="002B3C1D"/>
    <w:rsid w:val="002D05AC"/>
    <w:rsid w:val="002D0627"/>
    <w:rsid w:val="002D2802"/>
    <w:rsid w:val="002D3E31"/>
    <w:rsid w:val="002D5396"/>
    <w:rsid w:val="002D622F"/>
    <w:rsid w:val="002E2F30"/>
    <w:rsid w:val="002E7C0B"/>
    <w:rsid w:val="002F0CCF"/>
    <w:rsid w:val="002F28B3"/>
    <w:rsid w:val="002F46DA"/>
    <w:rsid w:val="002F6C36"/>
    <w:rsid w:val="002F77A2"/>
    <w:rsid w:val="0030027A"/>
    <w:rsid w:val="003028B3"/>
    <w:rsid w:val="0031696E"/>
    <w:rsid w:val="00320243"/>
    <w:rsid w:val="00320393"/>
    <w:rsid w:val="0032353B"/>
    <w:rsid w:val="003247AC"/>
    <w:rsid w:val="0032612A"/>
    <w:rsid w:val="00326815"/>
    <w:rsid w:val="00326F86"/>
    <w:rsid w:val="00330927"/>
    <w:rsid w:val="00331712"/>
    <w:rsid w:val="00332907"/>
    <w:rsid w:val="00332BF4"/>
    <w:rsid w:val="003332F0"/>
    <w:rsid w:val="003357DD"/>
    <w:rsid w:val="00341E51"/>
    <w:rsid w:val="00341F5E"/>
    <w:rsid w:val="00346642"/>
    <w:rsid w:val="00346D4C"/>
    <w:rsid w:val="003471D3"/>
    <w:rsid w:val="00347439"/>
    <w:rsid w:val="00347BAF"/>
    <w:rsid w:val="0035417D"/>
    <w:rsid w:val="0035693D"/>
    <w:rsid w:val="00361A10"/>
    <w:rsid w:val="00362D19"/>
    <w:rsid w:val="003644AC"/>
    <w:rsid w:val="0036478C"/>
    <w:rsid w:val="00364BDD"/>
    <w:rsid w:val="00365814"/>
    <w:rsid w:val="00372A03"/>
    <w:rsid w:val="00372A13"/>
    <w:rsid w:val="00372A85"/>
    <w:rsid w:val="00375936"/>
    <w:rsid w:val="00376410"/>
    <w:rsid w:val="003815FB"/>
    <w:rsid w:val="003827FC"/>
    <w:rsid w:val="00383B49"/>
    <w:rsid w:val="003861C5"/>
    <w:rsid w:val="003866E7"/>
    <w:rsid w:val="00390D46"/>
    <w:rsid w:val="003932D9"/>
    <w:rsid w:val="00396333"/>
    <w:rsid w:val="003A6AA1"/>
    <w:rsid w:val="003A76D1"/>
    <w:rsid w:val="003B159F"/>
    <w:rsid w:val="003B2ABD"/>
    <w:rsid w:val="003B2DF5"/>
    <w:rsid w:val="003B5ACF"/>
    <w:rsid w:val="003B6248"/>
    <w:rsid w:val="003C2498"/>
    <w:rsid w:val="003C345B"/>
    <w:rsid w:val="003C3698"/>
    <w:rsid w:val="003D074B"/>
    <w:rsid w:val="003D2673"/>
    <w:rsid w:val="003D5A91"/>
    <w:rsid w:val="003D6DFC"/>
    <w:rsid w:val="003E0281"/>
    <w:rsid w:val="003E038D"/>
    <w:rsid w:val="003E56BF"/>
    <w:rsid w:val="003F0072"/>
    <w:rsid w:val="003F02D9"/>
    <w:rsid w:val="003F03D1"/>
    <w:rsid w:val="003F1FA3"/>
    <w:rsid w:val="003F52E5"/>
    <w:rsid w:val="003F7B33"/>
    <w:rsid w:val="00401D27"/>
    <w:rsid w:val="0040228E"/>
    <w:rsid w:val="00405DDF"/>
    <w:rsid w:val="00407CD6"/>
    <w:rsid w:val="00412D0C"/>
    <w:rsid w:val="0041422E"/>
    <w:rsid w:val="00421739"/>
    <w:rsid w:val="00422E98"/>
    <w:rsid w:val="00422F07"/>
    <w:rsid w:val="00423411"/>
    <w:rsid w:val="00426387"/>
    <w:rsid w:val="00432AD1"/>
    <w:rsid w:val="004342D8"/>
    <w:rsid w:val="00443433"/>
    <w:rsid w:val="00444CB6"/>
    <w:rsid w:val="00450832"/>
    <w:rsid w:val="00451600"/>
    <w:rsid w:val="0045175B"/>
    <w:rsid w:val="00451DBC"/>
    <w:rsid w:val="00456484"/>
    <w:rsid w:val="0046288F"/>
    <w:rsid w:val="0046485A"/>
    <w:rsid w:val="00466372"/>
    <w:rsid w:val="004758DD"/>
    <w:rsid w:val="00477664"/>
    <w:rsid w:val="00480451"/>
    <w:rsid w:val="00480DB2"/>
    <w:rsid w:val="00483920"/>
    <w:rsid w:val="00483F0C"/>
    <w:rsid w:val="004869BC"/>
    <w:rsid w:val="004873EA"/>
    <w:rsid w:val="00487C4D"/>
    <w:rsid w:val="00493276"/>
    <w:rsid w:val="00493F6E"/>
    <w:rsid w:val="00496FA2"/>
    <w:rsid w:val="004A024F"/>
    <w:rsid w:val="004A0448"/>
    <w:rsid w:val="004A10AE"/>
    <w:rsid w:val="004A6EAB"/>
    <w:rsid w:val="004B1D24"/>
    <w:rsid w:val="004B4039"/>
    <w:rsid w:val="004B53EE"/>
    <w:rsid w:val="004B644B"/>
    <w:rsid w:val="004C0198"/>
    <w:rsid w:val="004C1501"/>
    <w:rsid w:val="004C2CEE"/>
    <w:rsid w:val="004C7518"/>
    <w:rsid w:val="004D13A7"/>
    <w:rsid w:val="004D57C6"/>
    <w:rsid w:val="004D6EC4"/>
    <w:rsid w:val="004D7213"/>
    <w:rsid w:val="004E2327"/>
    <w:rsid w:val="004E2EAE"/>
    <w:rsid w:val="004E2F83"/>
    <w:rsid w:val="004F0B8E"/>
    <w:rsid w:val="004F46D7"/>
    <w:rsid w:val="004F7147"/>
    <w:rsid w:val="00502840"/>
    <w:rsid w:val="00504747"/>
    <w:rsid w:val="00504AD0"/>
    <w:rsid w:val="00513A94"/>
    <w:rsid w:val="00513BC2"/>
    <w:rsid w:val="00523DFF"/>
    <w:rsid w:val="00525B8A"/>
    <w:rsid w:val="00526DAD"/>
    <w:rsid w:val="0054018B"/>
    <w:rsid w:val="0054324C"/>
    <w:rsid w:val="00545BC1"/>
    <w:rsid w:val="005535D0"/>
    <w:rsid w:val="00554F36"/>
    <w:rsid w:val="00557366"/>
    <w:rsid w:val="00561257"/>
    <w:rsid w:val="00564359"/>
    <w:rsid w:val="00565E34"/>
    <w:rsid w:val="00567C53"/>
    <w:rsid w:val="00572543"/>
    <w:rsid w:val="005739E9"/>
    <w:rsid w:val="00577127"/>
    <w:rsid w:val="0058015C"/>
    <w:rsid w:val="00581D00"/>
    <w:rsid w:val="00583228"/>
    <w:rsid w:val="005857BB"/>
    <w:rsid w:val="00587519"/>
    <w:rsid w:val="00587607"/>
    <w:rsid w:val="005877A7"/>
    <w:rsid w:val="005A3920"/>
    <w:rsid w:val="005A427B"/>
    <w:rsid w:val="005A5705"/>
    <w:rsid w:val="005A6571"/>
    <w:rsid w:val="005A7D7A"/>
    <w:rsid w:val="005B11C8"/>
    <w:rsid w:val="005B2832"/>
    <w:rsid w:val="005B2DFE"/>
    <w:rsid w:val="005B382F"/>
    <w:rsid w:val="005B4E75"/>
    <w:rsid w:val="005B70A6"/>
    <w:rsid w:val="005C005D"/>
    <w:rsid w:val="005C1832"/>
    <w:rsid w:val="005C195E"/>
    <w:rsid w:val="005C389A"/>
    <w:rsid w:val="005C40E6"/>
    <w:rsid w:val="005C6CAC"/>
    <w:rsid w:val="005D51B9"/>
    <w:rsid w:val="005E1E67"/>
    <w:rsid w:val="005E243F"/>
    <w:rsid w:val="005E59BC"/>
    <w:rsid w:val="005E69FD"/>
    <w:rsid w:val="005E7343"/>
    <w:rsid w:val="005E7AD5"/>
    <w:rsid w:val="005F56A3"/>
    <w:rsid w:val="00600999"/>
    <w:rsid w:val="006071F1"/>
    <w:rsid w:val="00612E08"/>
    <w:rsid w:val="00615709"/>
    <w:rsid w:val="006167FC"/>
    <w:rsid w:val="0061751B"/>
    <w:rsid w:val="00617782"/>
    <w:rsid w:val="0062163A"/>
    <w:rsid w:val="00623ED9"/>
    <w:rsid w:val="006348B4"/>
    <w:rsid w:val="00637419"/>
    <w:rsid w:val="0064662C"/>
    <w:rsid w:val="00656F39"/>
    <w:rsid w:val="00657FB3"/>
    <w:rsid w:val="00662998"/>
    <w:rsid w:val="00663E5C"/>
    <w:rsid w:val="0066552A"/>
    <w:rsid w:val="006656F7"/>
    <w:rsid w:val="0066641D"/>
    <w:rsid w:val="0066794B"/>
    <w:rsid w:val="00667FAD"/>
    <w:rsid w:val="00674043"/>
    <w:rsid w:val="00674745"/>
    <w:rsid w:val="00675DE6"/>
    <w:rsid w:val="00676D6F"/>
    <w:rsid w:val="00684A6F"/>
    <w:rsid w:val="0068670B"/>
    <w:rsid w:val="00693DD2"/>
    <w:rsid w:val="006942DB"/>
    <w:rsid w:val="00695A55"/>
    <w:rsid w:val="00695E55"/>
    <w:rsid w:val="006A63AF"/>
    <w:rsid w:val="006B4BB8"/>
    <w:rsid w:val="006B5D20"/>
    <w:rsid w:val="006B5E9D"/>
    <w:rsid w:val="006B747D"/>
    <w:rsid w:val="006C3D60"/>
    <w:rsid w:val="006C7BD6"/>
    <w:rsid w:val="006D073F"/>
    <w:rsid w:val="006D1E03"/>
    <w:rsid w:val="006D44AF"/>
    <w:rsid w:val="006D5909"/>
    <w:rsid w:val="006E01EA"/>
    <w:rsid w:val="006E0EFF"/>
    <w:rsid w:val="006E1976"/>
    <w:rsid w:val="006E3485"/>
    <w:rsid w:val="006E58F2"/>
    <w:rsid w:val="006E625D"/>
    <w:rsid w:val="006E64BE"/>
    <w:rsid w:val="006E6A57"/>
    <w:rsid w:val="006E7303"/>
    <w:rsid w:val="006E7ABE"/>
    <w:rsid w:val="006F2D72"/>
    <w:rsid w:val="006F57E3"/>
    <w:rsid w:val="007007CC"/>
    <w:rsid w:val="00702086"/>
    <w:rsid w:val="00705E49"/>
    <w:rsid w:val="0070755F"/>
    <w:rsid w:val="00712CCF"/>
    <w:rsid w:val="007131E3"/>
    <w:rsid w:val="00713749"/>
    <w:rsid w:val="00726470"/>
    <w:rsid w:val="0073061D"/>
    <w:rsid w:val="0073159A"/>
    <w:rsid w:val="00732514"/>
    <w:rsid w:val="00736C6C"/>
    <w:rsid w:val="007459E2"/>
    <w:rsid w:val="00747A58"/>
    <w:rsid w:val="007555B6"/>
    <w:rsid w:val="007642D8"/>
    <w:rsid w:val="00776220"/>
    <w:rsid w:val="00776DA9"/>
    <w:rsid w:val="00777E76"/>
    <w:rsid w:val="00781147"/>
    <w:rsid w:val="00781925"/>
    <w:rsid w:val="00787A9A"/>
    <w:rsid w:val="0079012A"/>
    <w:rsid w:val="00791F06"/>
    <w:rsid w:val="00792963"/>
    <w:rsid w:val="007931A1"/>
    <w:rsid w:val="007A17B0"/>
    <w:rsid w:val="007A22A8"/>
    <w:rsid w:val="007A334A"/>
    <w:rsid w:val="007A3768"/>
    <w:rsid w:val="007A693C"/>
    <w:rsid w:val="007B5203"/>
    <w:rsid w:val="007B5CD1"/>
    <w:rsid w:val="007C04BE"/>
    <w:rsid w:val="007C3B7F"/>
    <w:rsid w:val="007C3BC9"/>
    <w:rsid w:val="007C4579"/>
    <w:rsid w:val="007C5304"/>
    <w:rsid w:val="007C5787"/>
    <w:rsid w:val="007C6298"/>
    <w:rsid w:val="007C7F63"/>
    <w:rsid w:val="007D1483"/>
    <w:rsid w:val="007D45EC"/>
    <w:rsid w:val="007D4933"/>
    <w:rsid w:val="007D5F2B"/>
    <w:rsid w:val="007F2B15"/>
    <w:rsid w:val="007F2E26"/>
    <w:rsid w:val="007F3710"/>
    <w:rsid w:val="007F4036"/>
    <w:rsid w:val="007F7700"/>
    <w:rsid w:val="0080020C"/>
    <w:rsid w:val="008018B5"/>
    <w:rsid w:val="00801A83"/>
    <w:rsid w:val="00805A94"/>
    <w:rsid w:val="008103BE"/>
    <w:rsid w:val="008108DD"/>
    <w:rsid w:val="00811033"/>
    <w:rsid w:val="00811437"/>
    <w:rsid w:val="00815756"/>
    <w:rsid w:val="00815DF1"/>
    <w:rsid w:val="00825C1E"/>
    <w:rsid w:val="008277B7"/>
    <w:rsid w:val="008302D6"/>
    <w:rsid w:val="008333E1"/>
    <w:rsid w:val="00840CE1"/>
    <w:rsid w:val="008430DA"/>
    <w:rsid w:val="00843ED8"/>
    <w:rsid w:val="008478FD"/>
    <w:rsid w:val="0085249B"/>
    <w:rsid w:val="00855765"/>
    <w:rsid w:val="00855C74"/>
    <w:rsid w:val="00860BCA"/>
    <w:rsid w:val="00860D34"/>
    <w:rsid w:val="00860EB7"/>
    <w:rsid w:val="00864A7F"/>
    <w:rsid w:val="008662AB"/>
    <w:rsid w:val="008674A3"/>
    <w:rsid w:val="008721C3"/>
    <w:rsid w:val="008726BF"/>
    <w:rsid w:val="00873AD9"/>
    <w:rsid w:val="00873F76"/>
    <w:rsid w:val="00875222"/>
    <w:rsid w:val="00877D79"/>
    <w:rsid w:val="008924DC"/>
    <w:rsid w:val="008944C6"/>
    <w:rsid w:val="0089723A"/>
    <w:rsid w:val="008A026E"/>
    <w:rsid w:val="008A0AA6"/>
    <w:rsid w:val="008A1111"/>
    <w:rsid w:val="008A19A7"/>
    <w:rsid w:val="008A3940"/>
    <w:rsid w:val="008B0957"/>
    <w:rsid w:val="008B3AB9"/>
    <w:rsid w:val="008C0856"/>
    <w:rsid w:val="008C0D8E"/>
    <w:rsid w:val="008C0F83"/>
    <w:rsid w:val="008C4A8C"/>
    <w:rsid w:val="008C5093"/>
    <w:rsid w:val="008D2992"/>
    <w:rsid w:val="008D2F4A"/>
    <w:rsid w:val="008D3EF2"/>
    <w:rsid w:val="008D7CEC"/>
    <w:rsid w:val="008E1E70"/>
    <w:rsid w:val="008E5DD6"/>
    <w:rsid w:val="008F054D"/>
    <w:rsid w:val="008F0CBF"/>
    <w:rsid w:val="008F2267"/>
    <w:rsid w:val="008F3EE0"/>
    <w:rsid w:val="008F52DB"/>
    <w:rsid w:val="008F5CDD"/>
    <w:rsid w:val="008F5F3C"/>
    <w:rsid w:val="0090282F"/>
    <w:rsid w:val="00906060"/>
    <w:rsid w:val="009063C3"/>
    <w:rsid w:val="00906552"/>
    <w:rsid w:val="009109FB"/>
    <w:rsid w:val="00917A11"/>
    <w:rsid w:val="009223B4"/>
    <w:rsid w:val="00922472"/>
    <w:rsid w:val="00922FFC"/>
    <w:rsid w:val="0092315F"/>
    <w:rsid w:val="009243B2"/>
    <w:rsid w:val="00924EFE"/>
    <w:rsid w:val="00931ACB"/>
    <w:rsid w:val="0093205A"/>
    <w:rsid w:val="009351C2"/>
    <w:rsid w:val="009355E7"/>
    <w:rsid w:val="0094652C"/>
    <w:rsid w:val="0095059B"/>
    <w:rsid w:val="009515DA"/>
    <w:rsid w:val="0095488F"/>
    <w:rsid w:val="00957B00"/>
    <w:rsid w:val="00964D02"/>
    <w:rsid w:val="00966B50"/>
    <w:rsid w:val="00970081"/>
    <w:rsid w:val="0097095D"/>
    <w:rsid w:val="0097732B"/>
    <w:rsid w:val="00980790"/>
    <w:rsid w:val="009839AC"/>
    <w:rsid w:val="00985C99"/>
    <w:rsid w:val="00987BBF"/>
    <w:rsid w:val="009921FB"/>
    <w:rsid w:val="00995C29"/>
    <w:rsid w:val="00997ACC"/>
    <w:rsid w:val="009A0452"/>
    <w:rsid w:val="009A0D71"/>
    <w:rsid w:val="009A22F7"/>
    <w:rsid w:val="009A59F8"/>
    <w:rsid w:val="009B3521"/>
    <w:rsid w:val="009B4A59"/>
    <w:rsid w:val="009B52FF"/>
    <w:rsid w:val="009C0D3A"/>
    <w:rsid w:val="009C589A"/>
    <w:rsid w:val="009C7B4B"/>
    <w:rsid w:val="009D5269"/>
    <w:rsid w:val="009D7B02"/>
    <w:rsid w:val="009E13D3"/>
    <w:rsid w:val="009E234C"/>
    <w:rsid w:val="009E4D01"/>
    <w:rsid w:val="009E6194"/>
    <w:rsid w:val="009F1E3B"/>
    <w:rsid w:val="009F36EF"/>
    <w:rsid w:val="009F5448"/>
    <w:rsid w:val="009F5905"/>
    <w:rsid w:val="009F7A48"/>
    <w:rsid w:val="00A03C0D"/>
    <w:rsid w:val="00A03DE7"/>
    <w:rsid w:val="00A03F47"/>
    <w:rsid w:val="00A0580C"/>
    <w:rsid w:val="00A06E36"/>
    <w:rsid w:val="00A101E4"/>
    <w:rsid w:val="00A103CE"/>
    <w:rsid w:val="00A1123D"/>
    <w:rsid w:val="00A1233E"/>
    <w:rsid w:val="00A16596"/>
    <w:rsid w:val="00A21511"/>
    <w:rsid w:val="00A270D6"/>
    <w:rsid w:val="00A31459"/>
    <w:rsid w:val="00A338EC"/>
    <w:rsid w:val="00A40962"/>
    <w:rsid w:val="00A45052"/>
    <w:rsid w:val="00A51031"/>
    <w:rsid w:val="00A53B8F"/>
    <w:rsid w:val="00A60B87"/>
    <w:rsid w:val="00A6391D"/>
    <w:rsid w:val="00A6574B"/>
    <w:rsid w:val="00A76602"/>
    <w:rsid w:val="00A800E2"/>
    <w:rsid w:val="00A83E65"/>
    <w:rsid w:val="00A946A0"/>
    <w:rsid w:val="00A952C2"/>
    <w:rsid w:val="00A9792F"/>
    <w:rsid w:val="00AA36A9"/>
    <w:rsid w:val="00AA45DC"/>
    <w:rsid w:val="00AA4890"/>
    <w:rsid w:val="00AA552B"/>
    <w:rsid w:val="00AB13B3"/>
    <w:rsid w:val="00AB43FB"/>
    <w:rsid w:val="00AB4DA3"/>
    <w:rsid w:val="00AC03C0"/>
    <w:rsid w:val="00AC051D"/>
    <w:rsid w:val="00AC0597"/>
    <w:rsid w:val="00AC39D0"/>
    <w:rsid w:val="00AD4AAD"/>
    <w:rsid w:val="00AD593C"/>
    <w:rsid w:val="00AE5CDD"/>
    <w:rsid w:val="00AF1083"/>
    <w:rsid w:val="00AF5305"/>
    <w:rsid w:val="00AF55E3"/>
    <w:rsid w:val="00B079BE"/>
    <w:rsid w:val="00B07E64"/>
    <w:rsid w:val="00B109E0"/>
    <w:rsid w:val="00B11285"/>
    <w:rsid w:val="00B13E40"/>
    <w:rsid w:val="00B162FF"/>
    <w:rsid w:val="00B206A3"/>
    <w:rsid w:val="00B2264C"/>
    <w:rsid w:val="00B229A7"/>
    <w:rsid w:val="00B27B1A"/>
    <w:rsid w:val="00B30D59"/>
    <w:rsid w:val="00B314C6"/>
    <w:rsid w:val="00B31EC8"/>
    <w:rsid w:val="00B3492B"/>
    <w:rsid w:val="00B3701A"/>
    <w:rsid w:val="00B3701F"/>
    <w:rsid w:val="00B40463"/>
    <w:rsid w:val="00B461A5"/>
    <w:rsid w:val="00B47176"/>
    <w:rsid w:val="00B47274"/>
    <w:rsid w:val="00B474E1"/>
    <w:rsid w:val="00B47F5C"/>
    <w:rsid w:val="00B5020F"/>
    <w:rsid w:val="00B5595C"/>
    <w:rsid w:val="00B565C6"/>
    <w:rsid w:val="00B613A5"/>
    <w:rsid w:val="00B62398"/>
    <w:rsid w:val="00B764C6"/>
    <w:rsid w:val="00B80FAA"/>
    <w:rsid w:val="00B81BAC"/>
    <w:rsid w:val="00B8362A"/>
    <w:rsid w:val="00B92CEC"/>
    <w:rsid w:val="00B941BF"/>
    <w:rsid w:val="00B945A9"/>
    <w:rsid w:val="00B94A97"/>
    <w:rsid w:val="00B9626F"/>
    <w:rsid w:val="00BB065B"/>
    <w:rsid w:val="00BB3F09"/>
    <w:rsid w:val="00BB7CE2"/>
    <w:rsid w:val="00BC0FB5"/>
    <w:rsid w:val="00BD7278"/>
    <w:rsid w:val="00BD79D4"/>
    <w:rsid w:val="00BD7AD7"/>
    <w:rsid w:val="00BE0C67"/>
    <w:rsid w:val="00BE2A55"/>
    <w:rsid w:val="00BE70B9"/>
    <w:rsid w:val="00BF0021"/>
    <w:rsid w:val="00BF0D0F"/>
    <w:rsid w:val="00BF74DF"/>
    <w:rsid w:val="00C04429"/>
    <w:rsid w:val="00C057E9"/>
    <w:rsid w:val="00C05C81"/>
    <w:rsid w:val="00C11687"/>
    <w:rsid w:val="00C12AF3"/>
    <w:rsid w:val="00C15450"/>
    <w:rsid w:val="00C1592B"/>
    <w:rsid w:val="00C213E1"/>
    <w:rsid w:val="00C25021"/>
    <w:rsid w:val="00C306E0"/>
    <w:rsid w:val="00C3131C"/>
    <w:rsid w:val="00C33D2C"/>
    <w:rsid w:val="00C36601"/>
    <w:rsid w:val="00C3675C"/>
    <w:rsid w:val="00C41F06"/>
    <w:rsid w:val="00C4231D"/>
    <w:rsid w:val="00C446C8"/>
    <w:rsid w:val="00C5020F"/>
    <w:rsid w:val="00C52C6A"/>
    <w:rsid w:val="00C5727C"/>
    <w:rsid w:val="00C63D8F"/>
    <w:rsid w:val="00C67047"/>
    <w:rsid w:val="00C676AB"/>
    <w:rsid w:val="00C70026"/>
    <w:rsid w:val="00C7223B"/>
    <w:rsid w:val="00C73BB8"/>
    <w:rsid w:val="00C73C4B"/>
    <w:rsid w:val="00C77204"/>
    <w:rsid w:val="00C80C34"/>
    <w:rsid w:val="00C8198C"/>
    <w:rsid w:val="00C851C1"/>
    <w:rsid w:val="00C87272"/>
    <w:rsid w:val="00C90F38"/>
    <w:rsid w:val="00C92557"/>
    <w:rsid w:val="00C939BB"/>
    <w:rsid w:val="00C95567"/>
    <w:rsid w:val="00C962C6"/>
    <w:rsid w:val="00C96803"/>
    <w:rsid w:val="00CA19DB"/>
    <w:rsid w:val="00CA3317"/>
    <w:rsid w:val="00CA57A3"/>
    <w:rsid w:val="00CA71C9"/>
    <w:rsid w:val="00CA7D3B"/>
    <w:rsid w:val="00CB1E6E"/>
    <w:rsid w:val="00CC7F29"/>
    <w:rsid w:val="00CD3A58"/>
    <w:rsid w:val="00CD439E"/>
    <w:rsid w:val="00CE0440"/>
    <w:rsid w:val="00CE185D"/>
    <w:rsid w:val="00CE3188"/>
    <w:rsid w:val="00CE46E8"/>
    <w:rsid w:val="00CE76B0"/>
    <w:rsid w:val="00CF2166"/>
    <w:rsid w:val="00CF2D18"/>
    <w:rsid w:val="00CF46DB"/>
    <w:rsid w:val="00CF6F12"/>
    <w:rsid w:val="00D0224B"/>
    <w:rsid w:val="00D03435"/>
    <w:rsid w:val="00D047A6"/>
    <w:rsid w:val="00D0516D"/>
    <w:rsid w:val="00D060C6"/>
    <w:rsid w:val="00D10703"/>
    <w:rsid w:val="00D10FCB"/>
    <w:rsid w:val="00D12548"/>
    <w:rsid w:val="00D152F6"/>
    <w:rsid w:val="00D15632"/>
    <w:rsid w:val="00D15D1E"/>
    <w:rsid w:val="00D21814"/>
    <w:rsid w:val="00D278DA"/>
    <w:rsid w:val="00D321DA"/>
    <w:rsid w:val="00D3405F"/>
    <w:rsid w:val="00D40658"/>
    <w:rsid w:val="00D42BA2"/>
    <w:rsid w:val="00D460ED"/>
    <w:rsid w:val="00D46F37"/>
    <w:rsid w:val="00D4785B"/>
    <w:rsid w:val="00D51FA4"/>
    <w:rsid w:val="00D616D4"/>
    <w:rsid w:val="00D74277"/>
    <w:rsid w:val="00D7606C"/>
    <w:rsid w:val="00D76A79"/>
    <w:rsid w:val="00D874E3"/>
    <w:rsid w:val="00D9043C"/>
    <w:rsid w:val="00D93A9C"/>
    <w:rsid w:val="00D95110"/>
    <w:rsid w:val="00D95A87"/>
    <w:rsid w:val="00D96674"/>
    <w:rsid w:val="00D97800"/>
    <w:rsid w:val="00DA2F9C"/>
    <w:rsid w:val="00DA3596"/>
    <w:rsid w:val="00DA4C3E"/>
    <w:rsid w:val="00DA632A"/>
    <w:rsid w:val="00DA6B22"/>
    <w:rsid w:val="00DB0A7E"/>
    <w:rsid w:val="00DC003F"/>
    <w:rsid w:val="00DC2DCB"/>
    <w:rsid w:val="00DC3757"/>
    <w:rsid w:val="00DC5125"/>
    <w:rsid w:val="00DC7530"/>
    <w:rsid w:val="00DD1172"/>
    <w:rsid w:val="00DD15E1"/>
    <w:rsid w:val="00DD1C16"/>
    <w:rsid w:val="00DE0057"/>
    <w:rsid w:val="00DE02A7"/>
    <w:rsid w:val="00DE2548"/>
    <w:rsid w:val="00DE2D7A"/>
    <w:rsid w:val="00DE6205"/>
    <w:rsid w:val="00DE6A83"/>
    <w:rsid w:val="00DE73F1"/>
    <w:rsid w:val="00DF02BD"/>
    <w:rsid w:val="00DF0F52"/>
    <w:rsid w:val="00DF22E5"/>
    <w:rsid w:val="00DF32DC"/>
    <w:rsid w:val="00DF3FB2"/>
    <w:rsid w:val="00DF531E"/>
    <w:rsid w:val="00DF5764"/>
    <w:rsid w:val="00DF7DDD"/>
    <w:rsid w:val="00E0280C"/>
    <w:rsid w:val="00E043F9"/>
    <w:rsid w:val="00E06B1D"/>
    <w:rsid w:val="00E07801"/>
    <w:rsid w:val="00E1003F"/>
    <w:rsid w:val="00E1127E"/>
    <w:rsid w:val="00E113B3"/>
    <w:rsid w:val="00E114A8"/>
    <w:rsid w:val="00E21473"/>
    <w:rsid w:val="00E22E69"/>
    <w:rsid w:val="00E312E0"/>
    <w:rsid w:val="00E4237E"/>
    <w:rsid w:val="00E423EC"/>
    <w:rsid w:val="00E425C1"/>
    <w:rsid w:val="00E44BFD"/>
    <w:rsid w:val="00E45ED6"/>
    <w:rsid w:val="00E4679A"/>
    <w:rsid w:val="00E46E59"/>
    <w:rsid w:val="00E47433"/>
    <w:rsid w:val="00E47511"/>
    <w:rsid w:val="00E47959"/>
    <w:rsid w:val="00E53D1F"/>
    <w:rsid w:val="00E551B3"/>
    <w:rsid w:val="00E64771"/>
    <w:rsid w:val="00E64E1B"/>
    <w:rsid w:val="00E6751E"/>
    <w:rsid w:val="00E72FFA"/>
    <w:rsid w:val="00E73609"/>
    <w:rsid w:val="00E769E9"/>
    <w:rsid w:val="00E776A0"/>
    <w:rsid w:val="00E81159"/>
    <w:rsid w:val="00E82412"/>
    <w:rsid w:val="00E83AB0"/>
    <w:rsid w:val="00E91AA3"/>
    <w:rsid w:val="00E93FC1"/>
    <w:rsid w:val="00E96BA2"/>
    <w:rsid w:val="00EA01D8"/>
    <w:rsid w:val="00EA3251"/>
    <w:rsid w:val="00EA4545"/>
    <w:rsid w:val="00EA473E"/>
    <w:rsid w:val="00EA52C2"/>
    <w:rsid w:val="00EA6DBD"/>
    <w:rsid w:val="00EB116F"/>
    <w:rsid w:val="00EB1BCC"/>
    <w:rsid w:val="00EB6829"/>
    <w:rsid w:val="00EC0252"/>
    <w:rsid w:val="00EC1CF0"/>
    <w:rsid w:val="00EC538E"/>
    <w:rsid w:val="00EC5C38"/>
    <w:rsid w:val="00EC5F15"/>
    <w:rsid w:val="00ED788E"/>
    <w:rsid w:val="00ED78CB"/>
    <w:rsid w:val="00EE1F6B"/>
    <w:rsid w:val="00EE3C41"/>
    <w:rsid w:val="00EE6026"/>
    <w:rsid w:val="00EE6268"/>
    <w:rsid w:val="00EE64B6"/>
    <w:rsid w:val="00EE797C"/>
    <w:rsid w:val="00EF25C1"/>
    <w:rsid w:val="00EF3047"/>
    <w:rsid w:val="00EF3BE2"/>
    <w:rsid w:val="00EF63BD"/>
    <w:rsid w:val="00F002BD"/>
    <w:rsid w:val="00F01EAC"/>
    <w:rsid w:val="00F053D7"/>
    <w:rsid w:val="00F1452B"/>
    <w:rsid w:val="00F17BDA"/>
    <w:rsid w:val="00F2019B"/>
    <w:rsid w:val="00F216BA"/>
    <w:rsid w:val="00F25BAC"/>
    <w:rsid w:val="00F32FA1"/>
    <w:rsid w:val="00F33D57"/>
    <w:rsid w:val="00F34AF0"/>
    <w:rsid w:val="00F35FD4"/>
    <w:rsid w:val="00F41020"/>
    <w:rsid w:val="00F41E5B"/>
    <w:rsid w:val="00F42C6C"/>
    <w:rsid w:val="00F53BCD"/>
    <w:rsid w:val="00F54D0F"/>
    <w:rsid w:val="00F6323F"/>
    <w:rsid w:val="00F657C1"/>
    <w:rsid w:val="00F65E1A"/>
    <w:rsid w:val="00F710F0"/>
    <w:rsid w:val="00F713DB"/>
    <w:rsid w:val="00F76B40"/>
    <w:rsid w:val="00F81992"/>
    <w:rsid w:val="00F8572C"/>
    <w:rsid w:val="00F85C25"/>
    <w:rsid w:val="00F85C9A"/>
    <w:rsid w:val="00F8658D"/>
    <w:rsid w:val="00F91654"/>
    <w:rsid w:val="00F93672"/>
    <w:rsid w:val="00F94730"/>
    <w:rsid w:val="00F96E1D"/>
    <w:rsid w:val="00FA1312"/>
    <w:rsid w:val="00FA1487"/>
    <w:rsid w:val="00FA1928"/>
    <w:rsid w:val="00FB01FF"/>
    <w:rsid w:val="00FB0EFF"/>
    <w:rsid w:val="00FB3EE9"/>
    <w:rsid w:val="00FB4096"/>
    <w:rsid w:val="00FB6CD5"/>
    <w:rsid w:val="00FB7FED"/>
    <w:rsid w:val="00FC42EC"/>
    <w:rsid w:val="00FC488C"/>
    <w:rsid w:val="00FD1B52"/>
    <w:rsid w:val="00FD2AC2"/>
    <w:rsid w:val="00FE2557"/>
    <w:rsid w:val="00FE2B43"/>
    <w:rsid w:val="00FE3B8F"/>
    <w:rsid w:val="00FF0413"/>
    <w:rsid w:val="00FF0C41"/>
    <w:rsid w:val="00FF4DA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A1BE402"/>
  <w15:chartTrackingRefBased/>
  <w15:docId w15:val="{E1659C36-3AEB-4204-A71D-F98C14C9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1413DF"/>
    <w:rPr>
      <w:lang w:eastAsia="en-US"/>
    </w:rPr>
  </w:style>
  <w:style w:type="paragraph" w:styleId="Otsikko1">
    <w:name w:val="heading 1"/>
    <w:basedOn w:val="Normaali"/>
    <w:next w:val="Normaali"/>
    <w:link w:val="Otsikko1Char"/>
    <w:qFormat/>
    <w:rsid w:val="004E2327"/>
    <w:pPr>
      <w:keepNext/>
      <w:numPr>
        <w:numId w:val="1"/>
      </w:numPr>
      <w:spacing w:before="240" w:after="60"/>
      <w:outlineLvl w:val="0"/>
    </w:pPr>
    <w:rPr>
      <w:rFonts w:ascii="Arial" w:hAnsi="Arial" w:cs="Arial"/>
      <w:b/>
      <w:bCs/>
      <w:kern w:val="28"/>
      <w:sz w:val="28"/>
      <w:szCs w:val="28"/>
    </w:rPr>
  </w:style>
  <w:style w:type="paragraph" w:styleId="Otsikko2">
    <w:name w:val="heading 2"/>
    <w:basedOn w:val="Otsikko1"/>
    <w:next w:val="Normaali"/>
    <w:link w:val="Otsikko2Char"/>
    <w:qFormat/>
    <w:pPr>
      <w:numPr>
        <w:ilvl w:val="1"/>
      </w:numPr>
      <w:outlineLvl w:val="1"/>
    </w:pPr>
    <w:rPr>
      <w:sz w:val="24"/>
      <w:szCs w:val="24"/>
    </w:rPr>
  </w:style>
  <w:style w:type="paragraph" w:styleId="Otsikko3">
    <w:name w:val="heading 3"/>
    <w:basedOn w:val="Otsikko2"/>
    <w:next w:val="Normaali"/>
    <w:link w:val="Otsikko3Char"/>
    <w:qFormat/>
    <w:rsid w:val="000A4CBF"/>
    <w:pPr>
      <w:numPr>
        <w:ilvl w:val="2"/>
      </w:numPr>
      <w:outlineLvl w:val="2"/>
    </w:pPr>
  </w:style>
  <w:style w:type="paragraph" w:styleId="Otsikko4">
    <w:name w:val="heading 4"/>
    <w:basedOn w:val="Otsikko3"/>
    <w:next w:val="Normaali"/>
    <w:link w:val="Otsikko4Char"/>
    <w:autoRedefine/>
    <w:qFormat/>
    <w:pPr>
      <w:numPr>
        <w:ilvl w:val="3"/>
      </w:numPr>
      <w:outlineLvl w:val="3"/>
    </w:pPr>
  </w:style>
  <w:style w:type="paragraph" w:styleId="Otsikko5">
    <w:name w:val="heading 5"/>
    <w:basedOn w:val="Otsikko4"/>
    <w:next w:val="Normaali"/>
    <w:link w:val="Otsikko5Char"/>
    <w:autoRedefine/>
    <w:qFormat/>
    <w:pPr>
      <w:numPr>
        <w:ilvl w:val="4"/>
      </w:numPr>
      <w:outlineLvl w:val="4"/>
    </w:pPr>
    <w:rPr>
      <w:sz w:val="22"/>
      <w:szCs w:val="22"/>
    </w:rPr>
  </w:style>
  <w:style w:type="paragraph" w:styleId="Otsikko6">
    <w:name w:val="heading 6"/>
    <w:basedOn w:val="Normaali"/>
    <w:next w:val="Normaali"/>
    <w:link w:val="Otsikko6Char"/>
    <w:qFormat/>
    <w:pPr>
      <w:keepNext/>
      <w:outlineLvl w:val="5"/>
    </w:pPr>
    <w:rPr>
      <w:sz w:val="16"/>
      <w:szCs w:val="16"/>
    </w:rPr>
  </w:style>
  <w:style w:type="paragraph" w:styleId="Otsikko7">
    <w:name w:val="heading 7"/>
    <w:basedOn w:val="Normaali"/>
    <w:next w:val="Normaali"/>
    <w:link w:val="Otsikko7Char"/>
    <w:qFormat/>
    <w:pPr>
      <w:keepNext/>
      <w:outlineLvl w:val="6"/>
    </w:pPr>
    <w:rPr>
      <w:b/>
      <w:bCs/>
    </w:rPr>
  </w:style>
  <w:style w:type="paragraph" w:styleId="Otsikko8">
    <w:name w:val="heading 8"/>
    <w:basedOn w:val="Normaali"/>
    <w:next w:val="Normaali"/>
    <w:link w:val="Otsikko8Char"/>
    <w:qFormat/>
    <w:locked/>
    <w:rsid w:val="003A6AA1"/>
    <w:pPr>
      <w:spacing w:after="60"/>
      <w:outlineLvl w:val="7"/>
    </w:pPr>
    <w:rPr>
      <w:rFonts w:ascii="Arial" w:hAnsi="Arial"/>
      <w:i/>
      <w:sz w:val="24"/>
    </w:rPr>
  </w:style>
  <w:style w:type="paragraph" w:styleId="Otsikko9">
    <w:name w:val="heading 9"/>
    <w:basedOn w:val="Normaali"/>
    <w:next w:val="Normaali"/>
    <w:link w:val="Otsikko9Char"/>
    <w:qFormat/>
    <w:locked/>
    <w:rsid w:val="003A6AA1"/>
    <w:p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Heading1Char">
    <w:name w:val="Heading 1 Char"/>
    <w:uiPriority w:val="9"/>
    <w:rsid w:val="006F2021"/>
    <w:rPr>
      <w:rFonts w:ascii="Cambria" w:eastAsia="Times New Roman" w:hAnsi="Cambria" w:cs="Times New Roman"/>
      <w:b/>
      <w:bCs/>
      <w:kern w:val="32"/>
      <w:sz w:val="32"/>
      <w:szCs w:val="32"/>
      <w:lang w:val="fi-FI"/>
    </w:rPr>
  </w:style>
  <w:style w:type="character" w:customStyle="1" w:styleId="Heading2Char">
    <w:name w:val="Heading 2 Char"/>
    <w:uiPriority w:val="9"/>
    <w:semiHidden/>
    <w:rsid w:val="006F2021"/>
    <w:rPr>
      <w:rFonts w:ascii="Cambria" w:eastAsia="Times New Roman" w:hAnsi="Cambria" w:cs="Times New Roman"/>
      <w:b/>
      <w:bCs/>
      <w:i/>
      <w:iCs/>
      <w:sz w:val="28"/>
      <w:szCs w:val="28"/>
      <w:lang w:val="fi-FI"/>
    </w:rPr>
  </w:style>
  <w:style w:type="character" w:customStyle="1" w:styleId="Heading3Char">
    <w:name w:val="Heading 3 Char"/>
    <w:uiPriority w:val="9"/>
    <w:semiHidden/>
    <w:rsid w:val="006F2021"/>
    <w:rPr>
      <w:rFonts w:ascii="Cambria" w:eastAsia="Times New Roman" w:hAnsi="Cambria" w:cs="Times New Roman"/>
      <w:b/>
      <w:bCs/>
      <w:sz w:val="26"/>
      <w:szCs w:val="26"/>
      <w:lang w:val="fi-FI"/>
    </w:rPr>
  </w:style>
  <w:style w:type="character" w:customStyle="1" w:styleId="Heading4Char">
    <w:name w:val="Heading 4 Char"/>
    <w:uiPriority w:val="9"/>
    <w:semiHidden/>
    <w:rsid w:val="006F2021"/>
    <w:rPr>
      <w:rFonts w:ascii="Calibri" w:eastAsia="Times New Roman" w:hAnsi="Calibri" w:cs="Times New Roman"/>
      <w:b/>
      <w:bCs/>
      <w:sz w:val="28"/>
      <w:szCs w:val="28"/>
      <w:lang w:val="fi-FI"/>
    </w:rPr>
  </w:style>
  <w:style w:type="character" w:customStyle="1" w:styleId="Heading5Char">
    <w:name w:val="Heading 5 Char"/>
    <w:uiPriority w:val="9"/>
    <w:semiHidden/>
    <w:rsid w:val="006F2021"/>
    <w:rPr>
      <w:rFonts w:ascii="Calibri" w:eastAsia="Times New Roman" w:hAnsi="Calibri" w:cs="Times New Roman"/>
      <w:b/>
      <w:bCs/>
      <w:i/>
      <w:iCs/>
      <w:sz w:val="26"/>
      <w:szCs w:val="26"/>
      <w:lang w:val="fi-FI"/>
    </w:rPr>
  </w:style>
  <w:style w:type="character" w:customStyle="1" w:styleId="Heading6Char">
    <w:name w:val="Heading 6 Char"/>
    <w:uiPriority w:val="9"/>
    <w:semiHidden/>
    <w:rsid w:val="006F2021"/>
    <w:rPr>
      <w:rFonts w:ascii="Calibri" w:eastAsia="Times New Roman" w:hAnsi="Calibri" w:cs="Times New Roman"/>
      <w:b/>
      <w:bCs/>
      <w:lang w:val="fi-FI"/>
    </w:rPr>
  </w:style>
  <w:style w:type="character" w:customStyle="1" w:styleId="Heading7Char">
    <w:name w:val="Heading 7 Char"/>
    <w:uiPriority w:val="9"/>
    <w:semiHidden/>
    <w:rsid w:val="006F2021"/>
    <w:rPr>
      <w:rFonts w:ascii="Calibri" w:eastAsia="Times New Roman" w:hAnsi="Calibri" w:cs="Times New Roman"/>
      <w:sz w:val="24"/>
      <w:szCs w:val="24"/>
      <w:lang w:val="fi-FI"/>
    </w:rPr>
  </w:style>
  <w:style w:type="character" w:customStyle="1" w:styleId="Otsikko1Char">
    <w:name w:val="Otsikko 1 Char"/>
    <w:link w:val="Otsikko1"/>
    <w:uiPriority w:val="99"/>
    <w:locked/>
    <w:rsid w:val="004E2327"/>
    <w:rPr>
      <w:rFonts w:ascii="Arial" w:hAnsi="Arial" w:cs="Arial"/>
      <w:b/>
      <w:bCs/>
      <w:kern w:val="28"/>
      <w:sz w:val="28"/>
      <w:szCs w:val="28"/>
      <w:lang w:val="fi-FI" w:eastAsia="en-US" w:bidi="ar-SA"/>
    </w:rPr>
  </w:style>
  <w:style w:type="character" w:customStyle="1" w:styleId="Otsikko2Char">
    <w:name w:val="Otsikko 2 Char"/>
    <w:link w:val="Otsikko2"/>
    <w:uiPriority w:val="99"/>
    <w:semiHidden/>
    <w:locked/>
    <w:rPr>
      <w:rFonts w:ascii="Cambria" w:eastAsia="Times New Roman" w:hAnsi="Cambria" w:cs="Cambria"/>
      <w:b/>
      <w:bCs/>
      <w:i/>
      <w:iCs/>
      <w:sz w:val="28"/>
      <w:szCs w:val="28"/>
      <w:lang w:val="x-none" w:eastAsia="en-US"/>
    </w:rPr>
  </w:style>
  <w:style w:type="character" w:customStyle="1" w:styleId="Otsikko3Char">
    <w:name w:val="Otsikko 3 Char"/>
    <w:link w:val="Otsikko3"/>
    <w:uiPriority w:val="99"/>
    <w:semiHidden/>
    <w:locked/>
    <w:rPr>
      <w:rFonts w:ascii="Cambria" w:eastAsia="Times New Roman" w:hAnsi="Cambria" w:cs="Cambria"/>
      <w:b/>
      <w:bCs/>
      <w:sz w:val="26"/>
      <w:szCs w:val="26"/>
      <w:lang w:val="x-none" w:eastAsia="en-US"/>
    </w:rPr>
  </w:style>
  <w:style w:type="character" w:customStyle="1" w:styleId="Otsikko4Char">
    <w:name w:val="Otsikko 4 Char"/>
    <w:link w:val="Otsikko4"/>
    <w:uiPriority w:val="99"/>
    <w:semiHidden/>
    <w:locked/>
    <w:rPr>
      <w:rFonts w:ascii="Calibri" w:eastAsia="Times New Roman" w:hAnsi="Calibri" w:cs="Calibri"/>
      <w:b/>
      <w:bCs/>
      <w:sz w:val="28"/>
      <w:szCs w:val="28"/>
      <w:lang w:val="x-none" w:eastAsia="en-US"/>
    </w:rPr>
  </w:style>
  <w:style w:type="character" w:customStyle="1" w:styleId="Otsikko5Char">
    <w:name w:val="Otsikko 5 Char"/>
    <w:link w:val="Otsikko5"/>
    <w:uiPriority w:val="99"/>
    <w:semiHidden/>
    <w:locked/>
    <w:rPr>
      <w:rFonts w:ascii="Calibri" w:eastAsia="Times New Roman" w:hAnsi="Calibri" w:cs="Calibri"/>
      <w:b/>
      <w:bCs/>
      <w:i/>
      <w:iCs/>
      <w:sz w:val="26"/>
      <w:szCs w:val="26"/>
      <w:lang w:val="x-none" w:eastAsia="en-US"/>
    </w:rPr>
  </w:style>
  <w:style w:type="character" w:customStyle="1" w:styleId="Otsikko6Char">
    <w:name w:val="Otsikko 6 Char"/>
    <w:link w:val="Otsikko6"/>
    <w:uiPriority w:val="99"/>
    <w:semiHidden/>
    <w:locked/>
    <w:rPr>
      <w:rFonts w:ascii="Calibri" w:eastAsia="Times New Roman" w:hAnsi="Calibri" w:cs="Calibri"/>
      <w:b/>
      <w:bCs/>
      <w:lang w:val="x-none" w:eastAsia="en-US"/>
    </w:rPr>
  </w:style>
  <w:style w:type="character" w:customStyle="1" w:styleId="Otsikko7Char">
    <w:name w:val="Otsikko 7 Char"/>
    <w:link w:val="Otsikko7"/>
    <w:uiPriority w:val="99"/>
    <w:semiHidden/>
    <w:locked/>
    <w:rPr>
      <w:rFonts w:ascii="Calibri" w:eastAsia="Times New Roman" w:hAnsi="Calibri" w:cs="Calibri"/>
      <w:sz w:val="24"/>
      <w:szCs w:val="24"/>
      <w:lang w:val="x-none" w:eastAsia="en-US"/>
    </w:rPr>
  </w:style>
  <w:style w:type="paragraph" w:styleId="Sisluet1">
    <w:name w:val="toc 1"/>
    <w:basedOn w:val="Normaali"/>
    <w:next w:val="Normaali"/>
    <w:autoRedefine/>
    <w:uiPriority w:val="39"/>
  </w:style>
  <w:style w:type="paragraph" w:styleId="Sisluet2">
    <w:name w:val="toc 2"/>
    <w:basedOn w:val="Normaali"/>
    <w:next w:val="Normaali"/>
    <w:autoRedefine/>
    <w:uiPriority w:val="39"/>
    <w:rsid w:val="005A6571"/>
    <w:pPr>
      <w:ind w:left="200"/>
    </w:pPr>
  </w:style>
  <w:style w:type="paragraph" w:styleId="Sisluet3">
    <w:name w:val="toc 3"/>
    <w:basedOn w:val="Normaali"/>
    <w:next w:val="Normaali"/>
    <w:autoRedefine/>
    <w:uiPriority w:val="39"/>
    <w:pPr>
      <w:ind w:left="400"/>
    </w:pPr>
  </w:style>
  <w:style w:type="paragraph" w:styleId="Sisluet4">
    <w:name w:val="toc 4"/>
    <w:basedOn w:val="Normaali"/>
    <w:next w:val="Normaali"/>
    <w:autoRedefine/>
    <w:uiPriority w:val="99"/>
    <w:semiHidden/>
    <w:pPr>
      <w:ind w:left="600"/>
    </w:pPr>
  </w:style>
  <w:style w:type="paragraph" w:styleId="Sisluet5">
    <w:name w:val="toc 5"/>
    <w:basedOn w:val="Normaali"/>
    <w:next w:val="Normaali"/>
    <w:autoRedefine/>
    <w:uiPriority w:val="99"/>
    <w:semiHidden/>
    <w:pPr>
      <w:ind w:left="800"/>
    </w:pPr>
  </w:style>
  <w:style w:type="paragraph" w:styleId="Sisluet6">
    <w:name w:val="toc 6"/>
    <w:basedOn w:val="Normaali"/>
    <w:next w:val="Normaali"/>
    <w:autoRedefine/>
    <w:uiPriority w:val="99"/>
    <w:semiHidden/>
    <w:pPr>
      <w:ind w:left="1000"/>
    </w:pPr>
  </w:style>
  <w:style w:type="paragraph" w:styleId="Sisluet7">
    <w:name w:val="toc 7"/>
    <w:basedOn w:val="Normaali"/>
    <w:next w:val="Normaali"/>
    <w:autoRedefine/>
    <w:uiPriority w:val="99"/>
    <w:semiHidden/>
    <w:pPr>
      <w:ind w:left="1200"/>
    </w:pPr>
  </w:style>
  <w:style w:type="paragraph" w:styleId="Sisluet8">
    <w:name w:val="toc 8"/>
    <w:basedOn w:val="Normaali"/>
    <w:next w:val="Normaali"/>
    <w:autoRedefine/>
    <w:uiPriority w:val="99"/>
    <w:semiHidden/>
    <w:pPr>
      <w:ind w:left="1400"/>
    </w:pPr>
  </w:style>
  <w:style w:type="paragraph" w:styleId="Sisluet9">
    <w:name w:val="toc 9"/>
    <w:basedOn w:val="Normaali"/>
    <w:next w:val="Normaali"/>
    <w:autoRedefine/>
    <w:uiPriority w:val="99"/>
    <w:semiHidden/>
    <w:pPr>
      <w:ind w:left="1600"/>
    </w:pPr>
  </w:style>
  <w:style w:type="paragraph" w:styleId="Alatunniste">
    <w:name w:val="footer"/>
    <w:basedOn w:val="Normaali"/>
    <w:link w:val="AlatunnisteChar"/>
    <w:uiPriority w:val="99"/>
    <w:pPr>
      <w:tabs>
        <w:tab w:val="center" w:pos="4320"/>
        <w:tab w:val="right" w:pos="8640"/>
      </w:tabs>
    </w:pPr>
  </w:style>
  <w:style w:type="character" w:customStyle="1" w:styleId="FooterChar">
    <w:name w:val="Footer Char"/>
    <w:uiPriority w:val="99"/>
    <w:semiHidden/>
    <w:rsid w:val="006F2021"/>
    <w:rPr>
      <w:sz w:val="20"/>
      <w:szCs w:val="20"/>
      <w:lang w:val="fi-FI"/>
    </w:rPr>
  </w:style>
  <w:style w:type="character" w:customStyle="1" w:styleId="AlatunnisteChar">
    <w:name w:val="Alatunniste Char"/>
    <w:link w:val="Alatunniste"/>
    <w:uiPriority w:val="99"/>
    <w:semiHidden/>
    <w:locked/>
    <w:rPr>
      <w:sz w:val="20"/>
      <w:szCs w:val="20"/>
      <w:lang w:val="x-none" w:eastAsia="en-US"/>
    </w:rPr>
  </w:style>
  <w:style w:type="character" w:styleId="Sivunumero">
    <w:name w:val="page number"/>
    <w:basedOn w:val="Kappaleenoletusfontti"/>
    <w:uiPriority w:val="99"/>
  </w:style>
  <w:style w:type="paragraph" w:styleId="Asiakirjanrakenneruutu">
    <w:name w:val="Document Map"/>
    <w:basedOn w:val="Normaali"/>
    <w:link w:val="AsiakirjanrakenneruutuChar"/>
    <w:uiPriority w:val="99"/>
    <w:semiHidden/>
    <w:pPr>
      <w:shd w:val="clear" w:color="auto" w:fill="000080"/>
    </w:pPr>
    <w:rPr>
      <w:rFonts w:ascii="Tahoma" w:hAnsi="Tahoma" w:cs="Tahoma"/>
    </w:rPr>
  </w:style>
  <w:style w:type="character" w:customStyle="1" w:styleId="DocumentMapChar">
    <w:name w:val="Document Map Char"/>
    <w:uiPriority w:val="99"/>
    <w:semiHidden/>
    <w:rsid w:val="006F2021"/>
    <w:rPr>
      <w:sz w:val="0"/>
      <w:szCs w:val="0"/>
      <w:lang w:val="fi-FI"/>
    </w:rPr>
  </w:style>
  <w:style w:type="character" w:customStyle="1" w:styleId="AsiakirjanrakenneruutuChar">
    <w:name w:val="Asiakirjan rakenneruutu Char"/>
    <w:link w:val="Asiakirjanrakenneruutu"/>
    <w:uiPriority w:val="99"/>
    <w:semiHidden/>
    <w:locked/>
    <w:rPr>
      <w:rFonts w:ascii="Tahoma" w:hAnsi="Tahoma" w:cs="Tahoma"/>
      <w:sz w:val="16"/>
      <w:szCs w:val="16"/>
      <w:lang w:val="x-none" w:eastAsia="en-US"/>
    </w:rPr>
  </w:style>
  <w:style w:type="paragraph" w:styleId="Otsikko">
    <w:name w:val="Title"/>
    <w:basedOn w:val="Normaali"/>
    <w:link w:val="OtsikkoChar"/>
    <w:uiPriority w:val="99"/>
    <w:qFormat/>
    <w:pPr>
      <w:spacing w:before="240" w:after="60"/>
      <w:jc w:val="center"/>
      <w:outlineLvl w:val="0"/>
    </w:pPr>
    <w:rPr>
      <w:rFonts w:ascii="Arial" w:hAnsi="Arial" w:cs="Arial"/>
      <w:b/>
      <w:bCs/>
      <w:kern w:val="28"/>
      <w:sz w:val="32"/>
      <w:szCs w:val="32"/>
    </w:rPr>
  </w:style>
  <w:style w:type="character" w:customStyle="1" w:styleId="TitleChar">
    <w:name w:val="Title Char"/>
    <w:uiPriority w:val="10"/>
    <w:rsid w:val="006F2021"/>
    <w:rPr>
      <w:rFonts w:ascii="Cambria" w:eastAsia="Times New Roman" w:hAnsi="Cambria" w:cs="Times New Roman"/>
      <w:b/>
      <w:bCs/>
      <w:kern w:val="28"/>
      <w:sz w:val="32"/>
      <w:szCs w:val="32"/>
      <w:lang w:val="fi-FI"/>
    </w:rPr>
  </w:style>
  <w:style w:type="character" w:customStyle="1" w:styleId="OtsikkoChar">
    <w:name w:val="Otsikko Char"/>
    <w:link w:val="Otsikko"/>
    <w:uiPriority w:val="99"/>
    <w:locked/>
    <w:rPr>
      <w:rFonts w:ascii="Cambria" w:eastAsia="Times New Roman" w:hAnsi="Cambria" w:cs="Cambria"/>
      <w:b/>
      <w:bCs/>
      <w:kern w:val="28"/>
      <w:sz w:val="32"/>
      <w:szCs w:val="32"/>
      <w:lang w:val="x-none" w:eastAsia="en-US"/>
    </w:rPr>
  </w:style>
  <w:style w:type="paragraph" w:styleId="Yltunniste">
    <w:name w:val="header"/>
    <w:basedOn w:val="Normaali"/>
    <w:link w:val="YltunnisteChar"/>
    <w:uiPriority w:val="99"/>
    <w:pPr>
      <w:tabs>
        <w:tab w:val="center" w:pos="4320"/>
        <w:tab w:val="right" w:pos="8640"/>
      </w:tabs>
    </w:pPr>
  </w:style>
  <w:style w:type="character" w:customStyle="1" w:styleId="HeaderChar">
    <w:name w:val="Header Char"/>
    <w:uiPriority w:val="99"/>
    <w:semiHidden/>
    <w:rsid w:val="006F2021"/>
    <w:rPr>
      <w:sz w:val="20"/>
      <w:szCs w:val="20"/>
      <w:lang w:val="fi-FI"/>
    </w:rPr>
  </w:style>
  <w:style w:type="character" w:customStyle="1" w:styleId="YltunnisteChar">
    <w:name w:val="Ylätunniste Char"/>
    <w:link w:val="Yltunniste"/>
    <w:uiPriority w:val="99"/>
    <w:semiHidden/>
    <w:locked/>
    <w:rPr>
      <w:sz w:val="20"/>
      <w:szCs w:val="20"/>
      <w:lang w:val="x-none" w:eastAsia="en-US"/>
    </w:rPr>
  </w:style>
  <w:style w:type="paragraph" w:styleId="Alaotsikko">
    <w:name w:val="Subtitle"/>
    <w:basedOn w:val="Normaali"/>
    <w:link w:val="AlaotsikkoChar"/>
    <w:uiPriority w:val="99"/>
    <w:qFormat/>
    <w:rPr>
      <w:rFonts w:ascii="Arial" w:hAnsi="Arial" w:cs="Arial"/>
      <w:b/>
      <w:bCs/>
      <w:sz w:val="32"/>
      <w:szCs w:val="32"/>
    </w:rPr>
  </w:style>
  <w:style w:type="character" w:customStyle="1" w:styleId="SubtitleChar">
    <w:name w:val="Subtitle Char"/>
    <w:uiPriority w:val="11"/>
    <w:rsid w:val="006F2021"/>
    <w:rPr>
      <w:rFonts w:ascii="Cambria" w:eastAsia="Times New Roman" w:hAnsi="Cambria" w:cs="Times New Roman"/>
      <w:sz w:val="24"/>
      <w:szCs w:val="24"/>
      <w:lang w:val="fi-FI"/>
    </w:rPr>
  </w:style>
  <w:style w:type="character" w:customStyle="1" w:styleId="AlaotsikkoChar">
    <w:name w:val="Alaotsikko Char"/>
    <w:link w:val="Alaotsikko"/>
    <w:uiPriority w:val="99"/>
    <w:locked/>
    <w:rPr>
      <w:rFonts w:ascii="Cambria" w:eastAsia="Times New Roman" w:hAnsi="Cambria" w:cs="Cambria"/>
      <w:sz w:val="24"/>
      <w:szCs w:val="24"/>
      <w:lang w:val="x-none" w:eastAsia="en-US"/>
    </w:rPr>
  </w:style>
  <w:style w:type="character" w:styleId="Hyperlinkki">
    <w:name w:val="Hyperlink"/>
    <w:uiPriority w:val="99"/>
    <w:rPr>
      <w:color w:val="0000FF"/>
      <w:u w:val="single"/>
    </w:rPr>
  </w:style>
  <w:style w:type="paragraph" w:styleId="Seliteteksti">
    <w:name w:val="Balloon Text"/>
    <w:basedOn w:val="Normaali"/>
    <w:link w:val="SelitetekstiChar"/>
    <w:uiPriority w:val="99"/>
    <w:semiHidden/>
    <w:rsid w:val="004869BC"/>
    <w:rPr>
      <w:rFonts w:ascii="Tahoma" w:hAnsi="Tahoma" w:cs="Tahoma"/>
      <w:sz w:val="16"/>
      <w:szCs w:val="16"/>
    </w:rPr>
  </w:style>
  <w:style w:type="character" w:customStyle="1" w:styleId="BalloonTextChar">
    <w:name w:val="Balloon Text Char"/>
    <w:uiPriority w:val="99"/>
    <w:semiHidden/>
    <w:rsid w:val="006F2021"/>
    <w:rPr>
      <w:sz w:val="0"/>
      <w:szCs w:val="0"/>
      <w:lang w:val="fi-FI"/>
    </w:rPr>
  </w:style>
  <w:style w:type="character" w:customStyle="1" w:styleId="SelitetekstiChar">
    <w:name w:val="Seliteteksti Char"/>
    <w:link w:val="Seliteteksti"/>
    <w:uiPriority w:val="99"/>
    <w:semiHidden/>
    <w:locked/>
    <w:rPr>
      <w:rFonts w:ascii="Tahoma" w:hAnsi="Tahoma" w:cs="Tahoma"/>
      <w:sz w:val="16"/>
      <w:szCs w:val="16"/>
      <w:lang w:val="x-none" w:eastAsia="en-US"/>
    </w:rPr>
  </w:style>
  <w:style w:type="table" w:styleId="TaulukkoRuudukko">
    <w:name w:val="Table Grid"/>
    <w:basedOn w:val="Normaalitaulukko"/>
    <w:uiPriority w:val="59"/>
    <w:rsid w:val="001313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iWWW">
    <w:name w:val="Normal (Web)"/>
    <w:basedOn w:val="Normaali"/>
    <w:uiPriority w:val="99"/>
    <w:rsid w:val="00B30D59"/>
    <w:pPr>
      <w:spacing w:before="100" w:beforeAutospacing="1" w:after="100" w:afterAutospacing="1"/>
    </w:pPr>
    <w:rPr>
      <w:rFonts w:ascii="Verdana" w:hAnsi="Verdana" w:cs="Verdana"/>
      <w:lang w:val="en-US"/>
    </w:rPr>
  </w:style>
  <w:style w:type="character" w:styleId="Korostus">
    <w:name w:val="Emphasis"/>
    <w:uiPriority w:val="99"/>
    <w:qFormat/>
    <w:rsid w:val="000A4CBF"/>
    <w:rPr>
      <w:i/>
      <w:iCs/>
    </w:rPr>
  </w:style>
  <w:style w:type="character" w:styleId="Kommentinviite">
    <w:name w:val="annotation reference"/>
    <w:uiPriority w:val="99"/>
    <w:semiHidden/>
    <w:unhideWhenUsed/>
    <w:rsid w:val="009E6194"/>
    <w:rPr>
      <w:sz w:val="16"/>
      <w:szCs w:val="16"/>
    </w:rPr>
  </w:style>
  <w:style w:type="paragraph" w:styleId="Kommentinteksti">
    <w:name w:val="annotation text"/>
    <w:basedOn w:val="Normaali"/>
    <w:link w:val="KommentintekstiChar"/>
    <w:uiPriority w:val="99"/>
    <w:unhideWhenUsed/>
    <w:rsid w:val="009E6194"/>
  </w:style>
  <w:style w:type="character" w:customStyle="1" w:styleId="KommentintekstiChar">
    <w:name w:val="Kommentin teksti Char"/>
    <w:link w:val="Kommentinteksti"/>
    <w:uiPriority w:val="99"/>
    <w:rsid w:val="009E6194"/>
    <w:rPr>
      <w:lang w:eastAsia="en-US"/>
    </w:rPr>
  </w:style>
  <w:style w:type="paragraph" w:styleId="Kommentinotsikko">
    <w:name w:val="annotation subject"/>
    <w:basedOn w:val="Kommentinteksti"/>
    <w:next w:val="Kommentinteksti"/>
    <w:link w:val="KommentinotsikkoChar"/>
    <w:uiPriority w:val="99"/>
    <w:semiHidden/>
    <w:unhideWhenUsed/>
    <w:rsid w:val="009E6194"/>
    <w:rPr>
      <w:b/>
      <w:bCs/>
    </w:rPr>
  </w:style>
  <w:style w:type="character" w:customStyle="1" w:styleId="KommentinotsikkoChar">
    <w:name w:val="Kommentin otsikko Char"/>
    <w:link w:val="Kommentinotsikko"/>
    <w:uiPriority w:val="99"/>
    <w:semiHidden/>
    <w:rsid w:val="009E6194"/>
    <w:rPr>
      <w:b/>
      <w:bCs/>
      <w:lang w:eastAsia="en-US"/>
    </w:rPr>
  </w:style>
  <w:style w:type="paragraph" w:styleId="Muutos">
    <w:name w:val="Revision"/>
    <w:hidden/>
    <w:uiPriority w:val="99"/>
    <w:semiHidden/>
    <w:rsid w:val="009E6194"/>
    <w:rPr>
      <w:lang w:eastAsia="en-US"/>
    </w:rPr>
  </w:style>
  <w:style w:type="character" w:styleId="AvattuHyperlinkki">
    <w:name w:val="FollowedHyperlink"/>
    <w:uiPriority w:val="99"/>
    <w:semiHidden/>
    <w:unhideWhenUsed/>
    <w:rsid w:val="00E07801"/>
    <w:rPr>
      <w:color w:val="954F72"/>
      <w:u w:val="single"/>
    </w:rPr>
  </w:style>
  <w:style w:type="character" w:customStyle="1" w:styleId="Otsikko8Char">
    <w:name w:val="Otsikko 8 Char"/>
    <w:link w:val="Otsikko8"/>
    <w:rsid w:val="003A6AA1"/>
    <w:rPr>
      <w:rFonts w:ascii="Arial" w:hAnsi="Arial"/>
      <w:i/>
      <w:sz w:val="24"/>
      <w:lang w:eastAsia="en-US"/>
    </w:rPr>
  </w:style>
  <w:style w:type="character" w:customStyle="1" w:styleId="Otsikko9Char">
    <w:name w:val="Otsikko 9 Char"/>
    <w:link w:val="Otsikko9"/>
    <w:rsid w:val="003A6AA1"/>
    <w:rPr>
      <w:rFonts w:ascii="Arial" w:hAnsi="Arial"/>
      <w:i/>
      <w:sz w:val="18"/>
      <w:lang w:eastAsia="en-US"/>
    </w:rPr>
  </w:style>
  <w:style w:type="paragraph" w:customStyle="1" w:styleId="NormaaliP">
    <w:name w:val="Normaali.P"/>
    <w:rsid w:val="00483F0C"/>
    <w:pPr>
      <w:widowControl w:val="0"/>
    </w:pPr>
    <w:rPr>
      <w:sz w:val="24"/>
      <w:lang w:eastAsia="en-US"/>
    </w:rPr>
  </w:style>
  <w:style w:type="paragraph" w:styleId="Vakiosisennys">
    <w:name w:val="Normal Indent"/>
    <w:basedOn w:val="Normaali"/>
    <w:next w:val="Normaali"/>
    <w:semiHidden/>
    <w:rsid w:val="00C92557"/>
    <w:pPr>
      <w:suppressLineNumbers/>
    </w:pPr>
    <w:rPr>
      <w:sz w:val="24"/>
    </w:rPr>
  </w:style>
  <w:style w:type="paragraph" w:styleId="Luettelokappale">
    <w:name w:val="List Paragraph"/>
    <w:basedOn w:val="Normaali"/>
    <w:uiPriority w:val="34"/>
    <w:qFormat/>
    <w:rsid w:val="007459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60270">
      <w:bodyDiv w:val="1"/>
      <w:marLeft w:val="0"/>
      <w:marRight w:val="0"/>
      <w:marTop w:val="0"/>
      <w:marBottom w:val="0"/>
      <w:divBdr>
        <w:top w:val="none" w:sz="0" w:space="0" w:color="auto"/>
        <w:left w:val="none" w:sz="0" w:space="0" w:color="auto"/>
        <w:bottom w:val="none" w:sz="0" w:space="0" w:color="auto"/>
        <w:right w:val="none" w:sz="0" w:space="0" w:color="auto"/>
      </w:divBdr>
    </w:div>
    <w:div w:id="370107387">
      <w:bodyDiv w:val="1"/>
      <w:marLeft w:val="0"/>
      <w:marRight w:val="0"/>
      <w:marTop w:val="0"/>
      <w:marBottom w:val="0"/>
      <w:divBdr>
        <w:top w:val="none" w:sz="0" w:space="0" w:color="auto"/>
        <w:left w:val="none" w:sz="0" w:space="0" w:color="auto"/>
        <w:bottom w:val="none" w:sz="0" w:space="0" w:color="auto"/>
        <w:right w:val="none" w:sz="0" w:space="0" w:color="auto"/>
      </w:divBdr>
    </w:div>
    <w:div w:id="1006009021">
      <w:marLeft w:val="0"/>
      <w:marRight w:val="0"/>
      <w:marTop w:val="0"/>
      <w:marBottom w:val="0"/>
      <w:divBdr>
        <w:top w:val="none" w:sz="0" w:space="0" w:color="auto"/>
        <w:left w:val="none" w:sz="0" w:space="0" w:color="auto"/>
        <w:bottom w:val="none" w:sz="0" w:space="0" w:color="auto"/>
        <w:right w:val="none" w:sz="0" w:space="0" w:color="auto"/>
      </w:divBdr>
    </w:div>
    <w:div w:id="1006009022">
      <w:marLeft w:val="0"/>
      <w:marRight w:val="0"/>
      <w:marTop w:val="0"/>
      <w:marBottom w:val="0"/>
      <w:divBdr>
        <w:top w:val="none" w:sz="0" w:space="0" w:color="auto"/>
        <w:left w:val="none" w:sz="0" w:space="0" w:color="auto"/>
        <w:bottom w:val="none" w:sz="0" w:space="0" w:color="auto"/>
        <w:right w:val="none" w:sz="0" w:space="0" w:color="auto"/>
      </w:divBdr>
    </w:div>
    <w:div w:id="1006009023">
      <w:marLeft w:val="0"/>
      <w:marRight w:val="0"/>
      <w:marTop w:val="0"/>
      <w:marBottom w:val="0"/>
      <w:divBdr>
        <w:top w:val="none" w:sz="0" w:space="0" w:color="auto"/>
        <w:left w:val="none" w:sz="0" w:space="0" w:color="auto"/>
        <w:bottom w:val="none" w:sz="0" w:space="0" w:color="auto"/>
        <w:right w:val="none" w:sz="0" w:space="0" w:color="auto"/>
      </w:divBdr>
    </w:div>
    <w:div w:id="1006009024">
      <w:marLeft w:val="0"/>
      <w:marRight w:val="0"/>
      <w:marTop w:val="0"/>
      <w:marBottom w:val="0"/>
      <w:divBdr>
        <w:top w:val="none" w:sz="0" w:space="0" w:color="auto"/>
        <w:left w:val="none" w:sz="0" w:space="0" w:color="auto"/>
        <w:bottom w:val="none" w:sz="0" w:space="0" w:color="auto"/>
        <w:right w:val="none" w:sz="0" w:space="0" w:color="auto"/>
      </w:divBdr>
    </w:div>
    <w:div w:id="1006009025">
      <w:marLeft w:val="0"/>
      <w:marRight w:val="0"/>
      <w:marTop w:val="0"/>
      <w:marBottom w:val="0"/>
      <w:divBdr>
        <w:top w:val="none" w:sz="0" w:space="0" w:color="auto"/>
        <w:left w:val="none" w:sz="0" w:space="0" w:color="auto"/>
        <w:bottom w:val="none" w:sz="0" w:space="0" w:color="auto"/>
        <w:right w:val="none" w:sz="0" w:space="0" w:color="auto"/>
      </w:divBdr>
    </w:div>
    <w:div w:id="1006009026">
      <w:marLeft w:val="0"/>
      <w:marRight w:val="0"/>
      <w:marTop w:val="0"/>
      <w:marBottom w:val="0"/>
      <w:divBdr>
        <w:top w:val="none" w:sz="0" w:space="0" w:color="auto"/>
        <w:left w:val="none" w:sz="0" w:space="0" w:color="auto"/>
        <w:bottom w:val="none" w:sz="0" w:space="0" w:color="auto"/>
        <w:right w:val="none" w:sz="0" w:space="0" w:color="auto"/>
      </w:divBdr>
    </w:div>
    <w:div w:id="104729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3" ma:contentTypeDescription="Luo uusi asiakirja." ma:contentTypeScope="" ma:versionID="4469fe86a73048ef1bbad52d59780490">
  <xsd:schema xmlns:xsd="http://www.w3.org/2001/XMLSchema" xmlns:xs="http://www.w3.org/2001/XMLSchema" xmlns:p="http://schemas.microsoft.com/office/2006/metadata/properties" xmlns:ns2="c03eac6e-1c06-4e0e-9a8b-77f41e736786" targetNamespace="http://schemas.microsoft.com/office/2006/metadata/properties" ma:root="true" ma:fieldsID="4ad0731a9c175479a3542d3dcf6d2396" ns2:_="">
    <xsd:import namespace="c03eac6e-1c06-4e0e-9a8b-77f41e73678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AE57D-0FCC-4FC6-80B6-85E77B2BE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4C6C41-AD12-4408-A3B0-42798CFCC194}">
  <ds:schemaRefs>
    <ds:schemaRef ds:uri="http://purl.org/dc/elements/1.1/"/>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purl.org/dc/terms/"/>
    <ds:schemaRef ds:uri="c03eac6e-1c06-4e0e-9a8b-77f41e736786"/>
    <ds:schemaRef ds:uri="http://purl.org/dc/dcmitype/"/>
  </ds:schemaRefs>
</ds:datastoreItem>
</file>

<file path=customXml/itemProps3.xml><?xml version="1.0" encoding="utf-8"?>
<ds:datastoreItem xmlns:ds="http://schemas.openxmlformats.org/officeDocument/2006/customXml" ds:itemID="{96ECC04E-0078-44EB-B45A-356FE61A92F7}">
  <ds:schemaRefs>
    <ds:schemaRef ds:uri="http://schemas.microsoft.com/office/2006/metadata/longProperties"/>
  </ds:schemaRefs>
</ds:datastoreItem>
</file>

<file path=customXml/itemProps4.xml><?xml version="1.0" encoding="utf-8"?>
<ds:datastoreItem xmlns:ds="http://schemas.openxmlformats.org/officeDocument/2006/customXml" ds:itemID="{CF4FEC62-8964-417A-866B-E8E56C7F6C79}">
  <ds:schemaRefs>
    <ds:schemaRef ds:uri="http://schemas.microsoft.com/sharepoint/v3/contenttype/forms"/>
  </ds:schemaRefs>
</ds:datastoreItem>
</file>

<file path=customXml/itemProps5.xml><?xml version="1.0" encoding="utf-8"?>
<ds:datastoreItem xmlns:ds="http://schemas.openxmlformats.org/officeDocument/2006/customXml" ds:itemID="{3E4F3B10-6B98-41F3-9DBE-FC6921EF6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35</Pages>
  <Words>6786</Words>
  <Characters>77581</Characters>
  <Application>Microsoft Office Word</Application>
  <DocSecurity>0</DocSecurity>
  <Lines>646</Lines>
  <Paragraphs>168</Paragraphs>
  <ScaleCrop>false</ScaleCrop>
  <HeadingPairs>
    <vt:vector size="2" baseType="variant">
      <vt:variant>
        <vt:lpstr>Otsikko</vt:lpstr>
      </vt:variant>
      <vt:variant>
        <vt:i4>1</vt:i4>
      </vt:variant>
    </vt:vector>
  </HeadingPairs>
  <TitlesOfParts>
    <vt:vector size="1" baseType="lpstr">
      <vt:lpstr>Laboratorion CDA R2 merkinnät</vt:lpstr>
    </vt:vector>
  </TitlesOfParts>
  <Company>Salivirta Oy</Company>
  <LinksUpToDate>false</LinksUpToDate>
  <CharactersWithSpaces>84199</CharactersWithSpaces>
  <SharedDoc>false</SharedDoc>
  <HLinks>
    <vt:vector size="264" baseType="variant">
      <vt:variant>
        <vt:i4>1310770</vt:i4>
      </vt:variant>
      <vt:variant>
        <vt:i4>269</vt:i4>
      </vt:variant>
      <vt:variant>
        <vt:i4>0</vt:i4>
      </vt:variant>
      <vt:variant>
        <vt:i4>5</vt:i4>
      </vt:variant>
      <vt:variant>
        <vt:lpwstr/>
      </vt:variant>
      <vt:variant>
        <vt:lpwstr>_Toc413939622</vt:lpwstr>
      </vt:variant>
      <vt:variant>
        <vt:i4>1310770</vt:i4>
      </vt:variant>
      <vt:variant>
        <vt:i4>263</vt:i4>
      </vt:variant>
      <vt:variant>
        <vt:i4>0</vt:i4>
      </vt:variant>
      <vt:variant>
        <vt:i4>5</vt:i4>
      </vt:variant>
      <vt:variant>
        <vt:lpwstr/>
      </vt:variant>
      <vt:variant>
        <vt:lpwstr>_Toc413939621</vt:lpwstr>
      </vt:variant>
      <vt:variant>
        <vt:i4>1310770</vt:i4>
      </vt:variant>
      <vt:variant>
        <vt:i4>257</vt:i4>
      </vt:variant>
      <vt:variant>
        <vt:i4>0</vt:i4>
      </vt:variant>
      <vt:variant>
        <vt:i4>5</vt:i4>
      </vt:variant>
      <vt:variant>
        <vt:lpwstr/>
      </vt:variant>
      <vt:variant>
        <vt:lpwstr>_Toc413939620</vt:lpwstr>
      </vt:variant>
      <vt:variant>
        <vt:i4>1507378</vt:i4>
      </vt:variant>
      <vt:variant>
        <vt:i4>251</vt:i4>
      </vt:variant>
      <vt:variant>
        <vt:i4>0</vt:i4>
      </vt:variant>
      <vt:variant>
        <vt:i4>5</vt:i4>
      </vt:variant>
      <vt:variant>
        <vt:lpwstr/>
      </vt:variant>
      <vt:variant>
        <vt:lpwstr>_Toc413939619</vt:lpwstr>
      </vt:variant>
      <vt:variant>
        <vt:i4>1441842</vt:i4>
      </vt:variant>
      <vt:variant>
        <vt:i4>245</vt:i4>
      </vt:variant>
      <vt:variant>
        <vt:i4>0</vt:i4>
      </vt:variant>
      <vt:variant>
        <vt:i4>5</vt:i4>
      </vt:variant>
      <vt:variant>
        <vt:lpwstr/>
      </vt:variant>
      <vt:variant>
        <vt:lpwstr>_Toc413939601</vt:lpwstr>
      </vt:variant>
      <vt:variant>
        <vt:i4>1441842</vt:i4>
      </vt:variant>
      <vt:variant>
        <vt:i4>239</vt:i4>
      </vt:variant>
      <vt:variant>
        <vt:i4>0</vt:i4>
      </vt:variant>
      <vt:variant>
        <vt:i4>5</vt:i4>
      </vt:variant>
      <vt:variant>
        <vt:lpwstr/>
      </vt:variant>
      <vt:variant>
        <vt:lpwstr>_Toc413939600</vt:lpwstr>
      </vt:variant>
      <vt:variant>
        <vt:i4>2031665</vt:i4>
      </vt:variant>
      <vt:variant>
        <vt:i4>233</vt:i4>
      </vt:variant>
      <vt:variant>
        <vt:i4>0</vt:i4>
      </vt:variant>
      <vt:variant>
        <vt:i4>5</vt:i4>
      </vt:variant>
      <vt:variant>
        <vt:lpwstr/>
      </vt:variant>
      <vt:variant>
        <vt:lpwstr>_Toc413939599</vt:lpwstr>
      </vt:variant>
      <vt:variant>
        <vt:i4>2031665</vt:i4>
      </vt:variant>
      <vt:variant>
        <vt:i4>227</vt:i4>
      </vt:variant>
      <vt:variant>
        <vt:i4>0</vt:i4>
      </vt:variant>
      <vt:variant>
        <vt:i4>5</vt:i4>
      </vt:variant>
      <vt:variant>
        <vt:lpwstr/>
      </vt:variant>
      <vt:variant>
        <vt:lpwstr>_Toc413939598</vt:lpwstr>
      </vt:variant>
      <vt:variant>
        <vt:i4>2031665</vt:i4>
      </vt:variant>
      <vt:variant>
        <vt:i4>221</vt:i4>
      </vt:variant>
      <vt:variant>
        <vt:i4>0</vt:i4>
      </vt:variant>
      <vt:variant>
        <vt:i4>5</vt:i4>
      </vt:variant>
      <vt:variant>
        <vt:lpwstr/>
      </vt:variant>
      <vt:variant>
        <vt:lpwstr>_Toc413939597</vt:lpwstr>
      </vt:variant>
      <vt:variant>
        <vt:i4>2031665</vt:i4>
      </vt:variant>
      <vt:variant>
        <vt:i4>215</vt:i4>
      </vt:variant>
      <vt:variant>
        <vt:i4>0</vt:i4>
      </vt:variant>
      <vt:variant>
        <vt:i4>5</vt:i4>
      </vt:variant>
      <vt:variant>
        <vt:lpwstr/>
      </vt:variant>
      <vt:variant>
        <vt:lpwstr>_Toc413939596</vt:lpwstr>
      </vt:variant>
      <vt:variant>
        <vt:i4>2031665</vt:i4>
      </vt:variant>
      <vt:variant>
        <vt:i4>209</vt:i4>
      </vt:variant>
      <vt:variant>
        <vt:i4>0</vt:i4>
      </vt:variant>
      <vt:variant>
        <vt:i4>5</vt:i4>
      </vt:variant>
      <vt:variant>
        <vt:lpwstr/>
      </vt:variant>
      <vt:variant>
        <vt:lpwstr>_Toc413939595</vt:lpwstr>
      </vt:variant>
      <vt:variant>
        <vt:i4>2031665</vt:i4>
      </vt:variant>
      <vt:variant>
        <vt:i4>203</vt:i4>
      </vt:variant>
      <vt:variant>
        <vt:i4>0</vt:i4>
      </vt:variant>
      <vt:variant>
        <vt:i4>5</vt:i4>
      </vt:variant>
      <vt:variant>
        <vt:lpwstr/>
      </vt:variant>
      <vt:variant>
        <vt:lpwstr>_Toc413939594</vt:lpwstr>
      </vt:variant>
      <vt:variant>
        <vt:i4>2031665</vt:i4>
      </vt:variant>
      <vt:variant>
        <vt:i4>197</vt:i4>
      </vt:variant>
      <vt:variant>
        <vt:i4>0</vt:i4>
      </vt:variant>
      <vt:variant>
        <vt:i4>5</vt:i4>
      </vt:variant>
      <vt:variant>
        <vt:lpwstr/>
      </vt:variant>
      <vt:variant>
        <vt:lpwstr>_Toc413939593</vt:lpwstr>
      </vt:variant>
      <vt:variant>
        <vt:i4>2031665</vt:i4>
      </vt:variant>
      <vt:variant>
        <vt:i4>191</vt:i4>
      </vt:variant>
      <vt:variant>
        <vt:i4>0</vt:i4>
      </vt:variant>
      <vt:variant>
        <vt:i4>5</vt:i4>
      </vt:variant>
      <vt:variant>
        <vt:lpwstr/>
      </vt:variant>
      <vt:variant>
        <vt:lpwstr>_Toc413939592</vt:lpwstr>
      </vt:variant>
      <vt:variant>
        <vt:i4>2031665</vt:i4>
      </vt:variant>
      <vt:variant>
        <vt:i4>185</vt:i4>
      </vt:variant>
      <vt:variant>
        <vt:i4>0</vt:i4>
      </vt:variant>
      <vt:variant>
        <vt:i4>5</vt:i4>
      </vt:variant>
      <vt:variant>
        <vt:lpwstr/>
      </vt:variant>
      <vt:variant>
        <vt:lpwstr>_Toc413939591</vt:lpwstr>
      </vt:variant>
      <vt:variant>
        <vt:i4>2031665</vt:i4>
      </vt:variant>
      <vt:variant>
        <vt:i4>179</vt:i4>
      </vt:variant>
      <vt:variant>
        <vt:i4>0</vt:i4>
      </vt:variant>
      <vt:variant>
        <vt:i4>5</vt:i4>
      </vt:variant>
      <vt:variant>
        <vt:lpwstr/>
      </vt:variant>
      <vt:variant>
        <vt:lpwstr>_Toc413939590</vt:lpwstr>
      </vt:variant>
      <vt:variant>
        <vt:i4>1966129</vt:i4>
      </vt:variant>
      <vt:variant>
        <vt:i4>173</vt:i4>
      </vt:variant>
      <vt:variant>
        <vt:i4>0</vt:i4>
      </vt:variant>
      <vt:variant>
        <vt:i4>5</vt:i4>
      </vt:variant>
      <vt:variant>
        <vt:lpwstr/>
      </vt:variant>
      <vt:variant>
        <vt:lpwstr>_Toc413939589</vt:lpwstr>
      </vt:variant>
      <vt:variant>
        <vt:i4>1966129</vt:i4>
      </vt:variant>
      <vt:variant>
        <vt:i4>167</vt:i4>
      </vt:variant>
      <vt:variant>
        <vt:i4>0</vt:i4>
      </vt:variant>
      <vt:variant>
        <vt:i4>5</vt:i4>
      </vt:variant>
      <vt:variant>
        <vt:lpwstr/>
      </vt:variant>
      <vt:variant>
        <vt:lpwstr>_Toc413939588</vt:lpwstr>
      </vt:variant>
      <vt:variant>
        <vt:i4>1966129</vt:i4>
      </vt:variant>
      <vt:variant>
        <vt:i4>161</vt:i4>
      </vt:variant>
      <vt:variant>
        <vt:i4>0</vt:i4>
      </vt:variant>
      <vt:variant>
        <vt:i4>5</vt:i4>
      </vt:variant>
      <vt:variant>
        <vt:lpwstr/>
      </vt:variant>
      <vt:variant>
        <vt:lpwstr>_Toc413939587</vt:lpwstr>
      </vt:variant>
      <vt:variant>
        <vt:i4>1966129</vt:i4>
      </vt:variant>
      <vt:variant>
        <vt:i4>155</vt:i4>
      </vt:variant>
      <vt:variant>
        <vt:i4>0</vt:i4>
      </vt:variant>
      <vt:variant>
        <vt:i4>5</vt:i4>
      </vt:variant>
      <vt:variant>
        <vt:lpwstr/>
      </vt:variant>
      <vt:variant>
        <vt:lpwstr>_Toc413939586</vt:lpwstr>
      </vt:variant>
      <vt:variant>
        <vt:i4>1966129</vt:i4>
      </vt:variant>
      <vt:variant>
        <vt:i4>149</vt:i4>
      </vt:variant>
      <vt:variant>
        <vt:i4>0</vt:i4>
      </vt:variant>
      <vt:variant>
        <vt:i4>5</vt:i4>
      </vt:variant>
      <vt:variant>
        <vt:lpwstr/>
      </vt:variant>
      <vt:variant>
        <vt:lpwstr>_Toc413939585</vt:lpwstr>
      </vt:variant>
      <vt:variant>
        <vt:i4>1966129</vt:i4>
      </vt:variant>
      <vt:variant>
        <vt:i4>143</vt:i4>
      </vt:variant>
      <vt:variant>
        <vt:i4>0</vt:i4>
      </vt:variant>
      <vt:variant>
        <vt:i4>5</vt:i4>
      </vt:variant>
      <vt:variant>
        <vt:lpwstr/>
      </vt:variant>
      <vt:variant>
        <vt:lpwstr>_Toc413939584</vt:lpwstr>
      </vt:variant>
      <vt:variant>
        <vt:i4>1966129</vt:i4>
      </vt:variant>
      <vt:variant>
        <vt:i4>137</vt:i4>
      </vt:variant>
      <vt:variant>
        <vt:i4>0</vt:i4>
      </vt:variant>
      <vt:variant>
        <vt:i4>5</vt:i4>
      </vt:variant>
      <vt:variant>
        <vt:lpwstr/>
      </vt:variant>
      <vt:variant>
        <vt:lpwstr>_Toc413939583</vt:lpwstr>
      </vt:variant>
      <vt:variant>
        <vt:i4>1048625</vt:i4>
      </vt:variant>
      <vt:variant>
        <vt:i4>131</vt:i4>
      </vt:variant>
      <vt:variant>
        <vt:i4>0</vt:i4>
      </vt:variant>
      <vt:variant>
        <vt:i4>5</vt:i4>
      </vt:variant>
      <vt:variant>
        <vt:lpwstr/>
      </vt:variant>
      <vt:variant>
        <vt:lpwstr>_Toc413939569</vt:lpwstr>
      </vt:variant>
      <vt:variant>
        <vt:i4>1048625</vt:i4>
      </vt:variant>
      <vt:variant>
        <vt:i4>125</vt:i4>
      </vt:variant>
      <vt:variant>
        <vt:i4>0</vt:i4>
      </vt:variant>
      <vt:variant>
        <vt:i4>5</vt:i4>
      </vt:variant>
      <vt:variant>
        <vt:lpwstr/>
      </vt:variant>
      <vt:variant>
        <vt:lpwstr>_Toc413939568</vt:lpwstr>
      </vt:variant>
      <vt:variant>
        <vt:i4>1048625</vt:i4>
      </vt:variant>
      <vt:variant>
        <vt:i4>119</vt:i4>
      </vt:variant>
      <vt:variant>
        <vt:i4>0</vt:i4>
      </vt:variant>
      <vt:variant>
        <vt:i4>5</vt:i4>
      </vt:variant>
      <vt:variant>
        <vt:lpwstr/>
      </vt:variant>
      <vt:variant>
        <vt:lpwstr>_Toc413939567</vt:lpwstr>
      </vt:variant>
      <vt:variant>
        <vt:i4>1048625</vt:i4>
      </vt:variant>
      <vt:variant>
        <vt:i4>113</vt:i4>
      </vt:variant>
      <vt:variant>
        <vt:i4>0</vt:i4>
      </vt:variant>
      <vt:variant>
        <vt:i4>5</vt:i4>
      </vt:variant>
      <vt:variant>
        <vt:lpwstr/>
      </vt:variant>
      <vt:variant>
        <vt:lpwstr>_Toc413939566</vt:lpwstr>
      </vt:variant>
      <vt:variant>
        <vt:i4>1048625</vt:i4>
      </vt:variant>
      <vt:variant>
        <vt:i4>107</vt:i4>
      </vt:variant>
      <vt:variant>
        <vt:i4>0</vt:i4>
      </vt:variant>
      <vt:variant>
        <vt:i4>5</vt:i4>
      </vt:variant>
      <vt:variant>
        <vt:lpwstr/>
      </vt:variant>
      <vt:variant>
        <vt:lpwstr>_Toc413939565</vt:lpwstr>
      </vt:variant>
      <vt:variant>
        <vt:i4>1048625</vt:i4>
      </vt:variant>
      <vt:variant>
        <vt:i4>101</vt:i4>
      </vt:variant>
      <vt:variant>
        <vt:i4>0</vt:i4>
      </vt:variant>
      <vt:variant>
        <vt:i4>5</vt:i4>
      </vt:variant>
      <vt:variant>
        <vt:lpwstr/>
      </vt:variant>
      <vt:variant>
        <vt:lpwstr>_Toc413939564</vt:lpwstr>
      </vt:variant>
      <vt:variant>
        <vt:i4>1048625</vt:i4>
      </vt:variant>
      <vt:variant>
        <vt:i4>95</vt:i4>
      </vt:variant>
      <vt:variant>
        <vt:i4>0</vt:i4>
      </vt:variant>
      <vt:variant>
        <vt:i4>5</vt:i4>
      </vt:variant>
      <vt:variant>
        <vt:lpwstr/>
      </vt:variant>
      <vt:variant>
        <vt:lpwstr>_Toc413939563</vt:lpwstr>
      </vt:variant>
      <vt:variant>
        <vt:i4>1048625</vt:i4>
      </vt:variant>
      <vt:variant>
        <vt:i4>89</vt:i4>
      </vt:variant>
      <vt:variant>
        <vt:i4>0</vt:i4>
      </vt:variant>
      <vt:variant>
        <vt:i4>5</vt:i4>
      </vt:variant>
      <vt:variant>
        <vt:lpwstr/>
      </vt:variant>
      <vt:variant>
        <vt:lpwstr>_Toc413939562</vt:lpwstr>
      </vt:variant>
      <vt:variant>
        <vt:i4>1048625</vt:i4>
      </vt:variant>
      <vt:variant>
        <vt:i4>83</vt:i4>
      </vt:variant>
      <vt:variant>
        <vt:i4>0</vt:i4>
      </vt:variant>
      <vt:variant>
        <vt:i4>5</vt:i4>
      </vt:variant>
      <vt:variant>
        <vt:lpwstr/>
      </vt:variant>
      <vt:variant>
        <vt:lpwstr>_Toc413939561</vt:lpwstr>
      </vt:variant>
      <vt:variant>
        <vt:i4>1048625</vt:i4>
      </vt:variant>
      <vt:variant>
        <vt:i4>77</vt:i4>
      </vt:variant>
      <vt:variant>
        <vt:i4>0</vt:i4>
      </vt:variant>
      <vt:variant>
        <vt:i4>5</vt:i4>
      </vt:variant>
      <vt:variant>
        <vt:lpwstr/>
      </vt:variant>
      <vt:variant>
        <vt:lpwstr>_Toc413939560</vt:lpwstr>
      </vt:variant>
      <vt:variant>
        <vt:i4>1245233</vt:i4>
      </vt:variant>
      <vt:variant>
        <vt:i4>71</vt:i4>
      </vt:variant>
      <vt:variant>
        <vt:i4>0</vt:i4>
      </vt:variant>
      <vt:variant>
        <vt:i4>5</vt:i4>
      </vt:variant>
      <vt:variant>
        <vt:lpwstr/>
      </vt:variant>
      <vt:variant>
        <vt:lpwstr>_Toc413939559</vt:lpwstr>
      </vt:variant>
      <vt:variant>
        <vt:i4>1245233</vt:i4>
      </vt:variant>
      <vt:variant>
        <vt:i4>65</vt:i4>
      </vt:variant>
      <vt:variant>
        <vt:i4>0</vt:i4>
      </vt:variant>
      <vt:variant>
        <vt:i4>5</vt:i4>
      </vt:variant>
      <vt:variant>
        <vt:lpwstr/>
      </vt:variant>
      <vt:variant>
        <vt:lpwstr>_Toc413939558</vt:lpwstr>
      </vt:variant>
      <vt:variant>
        <vt:i4>1245233</vt:i4>
      </vt:variant>
      <vt:variant>
        <vt:i4>59</vt:i4>
      </vt:variant>
      <vt:variant>
        <vt:i4>0</vt:i4>
      </vt:variant>
      <vt:variant>
        <vt:i4>5</vt:i4>
      </vt:variant>
      <vt:variant>
        <vt:lpwstr/>
      </vt:variant>
      <vt:variant>
        <vt:lpwstr>_Toc413939557</vt:lpwstr>
      </vt:variant>
      <vt:variant>
        <vt:i4>1245233</vt:i4>
      </vt:variant>
      <vt:variant>
        <vt:i4>53</vt:i4>
      </vt:variant>
      <vt:variant>
        <vt:i4>0</vt:i4>
      </vt:variant>
      <vt:variant>
        <vt:i4>5</vt:i4>
      </vt:variant>
      <vt:variant>
        <vt:lpwstr/>
      </vt:variant>
      <vt:variant>
        <vt:lpwstr>_Toc413939556</vt:lpwstr>
      </vt:variant>
      <vt:variant>
        <vt:i4>1245233</vt:i4>
      </vt:variant>
      <vt:variant>
        <vt:i4>47</vt:i4>
      </vt:variant>
      <vt:variant>
        <vt:i4>0</vt:i4>
      </vt:variant>
      <vt:variant>
        <vt:i4>5</vt:i4>
      </vt:variant>
      <vt:variant>
        <vt:lpwstr/>
      </vt:variant>
      <vt:variant>
        <vt:lpwstr>_Toc413939555</vt:lpwstr>
      </vt:variant>
      <vt:variant>
        <vt:i4>1245233</vt:i4>
      </vt:variant>
      <vt:variant>
        <vt:i4>41</vt:i4>
      </vt:variant>
      <vt:variant>
        <vt:i4>0</vt:i4>
      </vt:variant>
      <vt:variant>
        <vt:i4>5</vt:i4>
      </vt:variant>
      <vt:variant>
        <vt:lpwstr/>
      </vt:variant>
      <vt:variant>
        <vt:lpwstr>_Toc413939554</vt:lpwstr>
      </vt:variant>
      <vt:variant>
        <vt:i4>1245233</vt:i4>
      </vt:variant>
      <vt:variant>
        <vt:i4>35</vt:i4>
      </vt:variant>
      <vt:variant>
        <vt:i4>0</vt:i4>
      </vt:variant>
      <vt:variant>
        <vt:i4>5</vt:i4>
      </vt:variant>
      <vt:variant>
        <vt:lpwstr/>
      </vt:variant>
      <vt:variant>
        <vt:lpwstr>_Toc413939553</vt:lpwstr>
      </vt:variant>
      <vt:variant>
        <vt:i4>1245233</vt:i4>
      </vt:variant>
      <vt:variant>
        <vt:i4>29</vt:i4>
      </vt:variant>
      <vt:variant>
        <vt:i4>0</vt:i4>
      </vt:variant>
      <vt:variant>
        <vt:i4>5</vt:i4>
      </vt:variant>
      <vt:variant>
        <vt:lpwstr/>
      </vt:variant>
      <vt:variant>
        <vt:lpwstr>_Toc413939552</vt:lpwstr>
      </vt:variant>
      <vt:variant>
        <vt:i4>1245233</vt:i4>
      </vt:variant>
      <vt:variant>
        <vt:i4>23</vt:i4>
      </vt:variant>
      <vt:variant>
        <vt:i4>0</vt:i4>
      </vt:variant>
      <vt:variant>
        <vt:i4>5</vt:i4>
      </vt:variant>
      <vt:variant>
        <vt:lpwstr/>
      </vt:variant>
      <vt:variant>
        <vt:lpwstr>_Toc413939551</vt:lpwstr>
      </vt:variant>
      <vt:variant>
        <vt:i4>1245233</vt:i4>
      </vt:variant>
      <vt:variant>
        <vt:i4>17</vt:i4>
      </vt:variant>
      <vt:variant>
        <vt:i4>0</vt:i4>
      </vt:variant>
      <vt:variant>
        <vt:i4>5</vt:i4>
      </vt:variant>
      <vt:variant>
        <vt:lpwstr/>
      </vt:variant>
      <vt:variant>
        <vt:lpwstr>_Toc413939550</vt:lpwstr>
      </vt:variant>
      <vt:variant>
        <vt:i4>1179697</vt:i4>
      </vt:variant>
      <vt:variant>
        <vt:i4>11</vt:i4>
      </vt:variant>
      <vt:variant>
        <vt:i4>0</vt:i4>
      </vt:variant>
      <vt:variant>
        <vt:i4>5</vt:i4>
      </vt:variant>
      <vt:variant>
        <vt:lpwstr/>
      </vt:variant>
      <vt:variant>
        <vt:lpwstr>_Toc413939549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Laboratorion CDA R2 merkinnät</dc:title>
  <dc:subject/>
  <dc:creator>Timo Kaskinen</dc:creator>
  <cp:keywords/>
  <dc:description/>
  <cp:lastModifiedBy>Pakari Arja</cp:lastModifiedBy>
  <cp:revision>6</cp:revision>
  <cp:lastPrinted>2009-06-08T17:07:00Z</cp:lastPrinted>
  <dcterms:created xsi:type="dcterms:W3CDTF">2017-11-01T12:01:00Z</dcterms:created>
  <dcterms:modified xsi:type="dcterms:W3CDTF">2018-05-02T07:24:00Z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1.2.246.777.11.2017.11</vt:lpwstr>
  </property>
  <property fmtid="{D5CDD505-2E9C-101B-9397-08002B2CF9AE}" pid="3" name="pvm">
    <vt:lpwstr>23.10.2017</vt:lpwstr>
  </property>
  <property fmtid="{D5CDD505-2E9C-101B-9397-08002B2CF9AE}" pid="4" name="versio">
    <vt:lpwstr>4.21</vt:lpwstr>
  </property>
  <property fmtid="{D5CDD505-2E9C-101B-9397-08002B2CF9AE}" pid="5" name="ContentType">
    <vt:lpwstr>Asiakirja</vt:lpwstr>
  </property>
  <property fmtid="{D5CDD505-2E9C-101B-9397-08002B2CF9AE}" pid="6" name="ContentTypeId">
    <vt:lpwstr>0x010100D2F1D28CF028194B852A2A1685609D08</vt:lpwstr>
  </property>
</Properties>
</file>